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1AD" w:rsidRPr="00BA4D0D" w:rsidRDefault="004A31AD" w:rsidP="004A31AD">
      <w:pPr>
        <w:spacing w:after="120"/>
        <w:ind w:right="26"/>
        <w:jc w:val="center"/>
        <w:rPr>
          <w:rFonts w:ascii="Times New Roman" w:hAnsi="Times New Roman" w:cs="Times New Roman"/>
          <w:b/>
          <w:color w:val="000000"/>
          <w:szCs w:val="24"/>
        </w:rPr>
      </w:pPr>
    </w:p>
    <w:p w:rsidR="004A31AD" w:rsidRPr="00BA4D0D" w:rsidRDefault="004A31AD" w:rsidP="004A31AD">
      <w:pPr>
        <w:spacing w:after="120"/>
        <w:ind w:left="3402" w:right="26"/>
        <w:rPr>
          <w:rFonts w:ascii="Times New Roman" w:hAnsi="Times New Roman" w:cs="Times New Roman"/>
          <w:b/>
          <w:color w:val="000000"/>
          <w:szCs w:val="24"/>
        </w:rPr>
      </w:pPr>
      <w:r w:rsidRPr="00BA4D0D">
        <w:rPr>
          <w:rFonts w:ascii="Times New Roman" w:hAnsi="Times New Roman" w:cs="Times New Roman"/>
          <w:b/>
          <w:color w:val="000000"/>
          <w:szCs w:val="24"/>
        </w:rPr>
        <w:t>Одобрявам:</w:t>
      </w:r>
    </w:p>
    <w:p w:rsidR="004A31AD" w:rsidRPr="00BA4D0D" w:rsidRDefault="004A31AD" w:rsidP="004A31AD">
      <w:pPr>
        <w:spacing w:after="120"/>
        <w:ind w:left="3402" w:right="26"/>
        <w:rPr>
          <w:rFonts w:ascii="Times New Roman" w:hAnsi="Times New Roman" w:cs="Times New Roman"/>
          <w:b/>
          <w:color w:val="000000"/>
          <w:szCs w:val="24"/>
        </w:rPr>
      </w:pPr>
      <w:r w:rsidRPr="00BA4D0D">
        <w:rPr>
          <w:rFonts w:ascii="Times New Roman" w:hAnsi="Times New Roman" w:cs="Times New Roman"/>
          <w:b/>
          <w:color w:val="000000"/>
          <w:szCs w:val="24"/>
        </w:rPr>
        <w:t>Емилияна Димитрова</w:t>
      </w:r>
    </w:p>
    <w:p w:rsidR="004A31AD" w:rsidRPr="0028084E" w:rsidRDefault="004A31AD" w:rsidP="004A31AD">
      <w:pPr>
        <w:spacing w:after="120"/>
        <w:ind w:right="26"/>
        <w:jc w:val="center"/>
        <w:rPr>
          <w:b/>
          <w:color w:val="000000"/>
          <w:szCs w:val="24"/>
        </w:rPr>
      </w:pPr>
    </w:p>
    <w:p w:rsidR="004A31AD" w:rsidRDefault="004A31AD" w:rsidP="004A31AD">
      <w:pPr>
        <w:spacing w:after="120"/>
        <w:ind w:right="26"/>
        <w:jc w:val="center"/>
        <w:rPr>
          <w:rFonts w:ascii="Times New Roman" w:eastAsia="Times New Roman" w:hAnsi="Times New Roman" w:cs="Times New Roman"/>
          <w:b/>
          <w:sz w:val="24"/>
          <w:szCs w:val="24"/>
        </w:rPr>
      </w:pPr>
    </w:p>
    <w:p w:rsidR="004A31AD" w:rsidRDefault="004A31AD" w:rsidP="004A31AD">
      <w:pPr>
        <w:spacing w:after="120"/>
        <w:ind w:right="26"/>
        <w:jc w:val="center"/>
        <w:rPr>
          <w:rFonts w:ascii="Times New Roman" w:eastAsia="Times New Roman" w:hAnsi="Times New Roman" w:cs="Times New Roman"/>
          <w:b/>
          <w:sz w:val="24"/>
          <w:szCs w:val="24"/>
        </w:rPr>
      </w:pPr>
    </w:p>
    <w:p w:rsidR="004A31AD" w:rsidRDefault="004A31AD" w:rsidP="004A31AD">
      <w:pPr>
        <w:tabs>
          <w:tab w:val="left" w:pos="5954"/>
        </w:tabs>
        <w:spacing w:after="120"/>
        <w:ind w:right="26"/>
        <w:jc w:val="center"/>
        <w:rPr>
          <w:rFonts w:ascii="Times New Roman" w:eastAsia="Times New Roman" w:hAnsi="Times New Roman" w:cs="Times New Roman"/>
          <w:sz w:val="32"/>
          <w:szCs w:val="32"/>
        </w:rPr>
      </w:pPr>
      <w:r>
        <w:rPr>
          <w:rFonts w:ascii="Times New Roman" w:eastAsia="Times New Roman" w:hAnsi="Times New Roman" w:cs="Times New Roman"/>
          <w:b/>
          <w:sz w:val="72"/>
          <w:szCs w:val="72"/>
        </w:rPr>
        <w:t>ДОКУМЕНТАЦИЯ</w:t>
      </w:r>
    </w:p>
    <w:p w:rsidR="004A31AD" w:rsidRDefault="004A31AD" w:rsidP="004A31AD">
      <w:pPr>
        <w:spacing w:after="120"/>
        <w:ind w:right="26"/>
        <w:jc w:val="center"/>
        <w:rPr>
          <w:rFonts w:ascii="Times New Roman" w:eastAsia="Times New Roman" w:hAnsi="Times New Roman" w:cs="Times New Roman"/>
          <w:sz w:val="32"/>
          <w:szCs w:val="32"/>
        </w:rPr>
      </w:pPr>
    </w:p>
    <w:p w:rsidR="004A31AD" w:rsidRDefault="004A31AD" w:rsidP="004A31AD">
      <w:pPr>
        <w:spacing w:after="120"/>
        <w:ind w:right="26"/>
        <w:jc w:val="center"/>
        <w:rPr>
          <w:rFonts w:ascii="Times New Roman" w:eastAsia="Times New Roman" w:hAnsi="Times New Roman" w:cs="Times New Roman"/>
          <w:sz w:val="32"/>
          <w:szCs w:val="32"/>
        </w:rPr>
      </w:pPr>
    </w:p>
    <w:p w:rsidR="004A31AD" w:rsidRDefault="004A31AD" w:rsidP="004A31AD">
      <w:pPr>
        <w:spacing w:after="120"/>
        <w:jc w:val="center"/>
        <w:rPr>
          <w:rFonts w:ascii="Times New Roman" w:eastAsia="Times New Roman" w:hAnsi="Times New Roman" w:cs="Times New Roman"/>
          <w:b/>
          <w:bCs/>
          <w:sz w:val="32"/>
          <w:szCs w:val="32"/>
        </w:rPr>
      </w:pPr>
      <w:r>
        <w:rPr>
          <w:rFonts w:ascii="Times New Roman" w:eastAsia="Times New Roman" w:hAnsi="Times New Roman" w:cs="Times New Roman"/>
          <w:sz w:val="32"/>
          <w:szCs w:val="32"/>
        </w:rPr>
        <w:t xml:space="preserve">за участие в открита процедура </w:t>
      </w:r>
      <w:r>
        <w:rPr>
          <w:rFonts w:ascii="Times New Roman" w:eastAsia="Times New Roman" w:hAnsi="Times New Roman" w:cs="Times New Roman"/>
          <w:b/>
          <w:bCs/>
          <w:sz w:val="32"/>
          <w:szCs w:val="32"/>
        </w:rPr>
        <w:t>по реда на чл.16, ал.1 и ал.4 от ЗОП</w:t>
      </w:r>
    </w:p>
    <w:p w:rsidR="004A31AD" w:rsidRDefault="004A31AD" w:rsidP="004A31AD">
      <w:pPr>
        <w:spacing w:after="120"/>
        <w:jc w:val="center"/>
        <w:rPr>
          <w:rFonts w:ascii="Times New Roman" w:eastAsia="Times New Roman" w:hAnsi="Times New Roman" w:cs="Times New Roman"/>
          <w:sz w:val="32"/>
          <w:szCs w:val="32"/>
        </w:rPr>
      </w:pPr>
      <w:r>
        <w:rPr>
          <w:rFonts w:ascii="Times New Roman" w:eastAsia="Times New Roman" w:hAnsi="Times New Roman" w:cs="Times New Roman"/>
          <w:b/>
          <w:bCs/>
          <w:sz w:val="32"/>
          <w:szCs w:val="32"/>
        </w:rPr>
        <w:t>от Закона за обществените поръчки</w:t>
      </w:r>
    </w:p>
    <w:p w:rsidR="004A31AD" w:rsidRDefault="004A31AD" w:rsidP="004A31AD">
      <w:pPr>
        <w:spacing w:after="120"/>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за възлагане на обществена поръчка с предмет:</w:t>
      </w:r>
    </w:p>
    <w:p w:rsidR="004A31AD" w:rsidRDefault="004A31AD" w:rsidP="004A31AD">
      <w:pPr>
        <w:spacing w:after="120"/>
        <w:ind w:right="26"/>
        <w:jc w:val="center"/>
        <w:rPr>
          <w:rFonts w:ascii="Times New Roman" w:eastAsia="Times New Roman" w:hAnsi="Times New Roman" w:cs="Times New Roman"/>
          <w:sz w:val="32"/>
          <w:szCs w:val="32"/>
        </w:rPr>
      </w:pPr>
    </w:p>
    <w:p w:rsidR="004A31AD" w:rsidRDefault="004A31AD" w:rsidP="004A31AD">
      <w:pPr>
        <w:spacing w:after="120"/>
        <w:ind w:right="26"/>
        <w:jc w:val="center"/>
        <w:rPr>
          <w:rFonts w:ascii="Times New Roman" w:eastAsia="Times New Roman" w:hAnsi="Times New Roman" w:cs="Times New Roman"/>
          <w:sz w:val="32"/>
          <w:szCs w:val="32"/>
        </w:rPr>
      </w:pPr>
      <w:r>
        <w:rPr>
          <w:rFonts w:ascii="Times New Roman" w:eastAsia="Times New Roman" w:hAnsi="Times New Roman" w:cs="Times New Roman"/>
          <w:b/>
          <w:sz w:val="32"/>
          <w:szCs w:val="32"/>
        </w:rPr>
        <w:t>“УСЪВЪРШЕНСТВАНЕ НА СЪЩЕСТВУВАЩИТЕ И ВНЕДРЯВАНЕ НА НОВИ Е – АДМИНИСТРАТИВНИ УСЛУГИ, ПРЕДОСТАВЯНИ ЧРЕЗ ИНТЕРНЕТ САЙТА НА НАЦИОНАЛНА АГЕНЦИЯ ЗА ПРОФЕСИОНАЛНО ОБРАЗОВАНИЕ И ОБУЧЕНИЕ”</w:t>
      </w:r>
    </w:p>
    <w:p w:rsidR="004A31AD" w:rsidRDefault="004A31AD" w:rsidP="004A31AD">
      <w:pPr>
        <w:spacing w:after="120"/>
        <w:ind w:right="26"/>
        <w:jc w:val="center"/>
        <w:rPr>
          <w:rFonts w:ascii="Times New Roman" w:eastAsia="Times New Roman" w:hAnsi="Times New Roman" w:cs="Times New Roman"/>
          <w:sz w:val="32"/>
          <w:szCs w:val="32"/>
        </w:rPr>
      </w:pPr>
    </w:p>
    <w:p w:rsidR="004A31AD" w:rsidRDefault="004A31AD" w:rsidP="004A31AD">
      <w:pPr>
        <w:spacing w:after="120"/>
        <w:ind w:right="26"/>
        <w:jc w:val="center"/>
        <w:rPr>
          <w:rFonts w:ascii="Times New Roman" w:eastAsia="Times New Roman" w:hAnsi="Times New Roman" w:cs="Times New Roman"/>
          <w:sz w:val="32"/>
          <w:szCs w:val="32"/>
        </w:rPr>
      </w:pPr>
    </w:p>
    <w:p w:rsidR="004A31AD" w:rsidRDefault="004A31AD" w:rsidP="004A31AD">
      <w:pPr>
        <w:spacing w:after="120"/>
        <w:ind w:right="26"/>
        <w:jc w:val="center"/>
        <w:rPr>
          <w:rFonts w:ascii="Times New Roman" w:eastAsia="Times New Roman" w:hAnsi="Times New Roman" w:cs="Times New Roman"/>
          <w:sz w:val="24"/>
          <w:szCs w:val="24"/>
        </w:rPr>
      </w:pPr>
    </w:p>
    <w:p w:rsidR="004A31AD" w:rsidRDefault="004A31AD" w:rsidP="004A31AD">
      <w:pPr>
        <w:spacing w:after="120"/>
        <w:jc w:val="center"/>
        <w:rPr>
          <w:rFonts w:ascii="Times New Roman" w:eastAsia="Times New Roman" w:hAnsi="Times New Roman" w:cs="Times New Roman"/>
          <w:b/>
          <w:sz w:val="24"/>
          <w:szCs w:val="24"/>
        </w:rPr>
      </w:pPr>
      <w:r>
        <w:rPr>
          <w:rFonts w:ascii="Times New Roman" w:hAnsi="Times New Roman" w:cs="Times New Roman"/>
          <w:b/>
          <w:sz w:val="24"/>
          <w:szCs w:val="24"/>
        </w:rPr>
        <w:t>НАЦИОНАЛНА АГЕНЦИЯ ЗА ПРОФЕСИОНАЛНО ОБРАЗОВАНИЕ И ОБУЧЕНИЕ</w:t>
      </w:r>
      <w:r>
        <w:rPr>
          <w:rFonts w:ascii="Times New Roman" w:eastAsia="Times New Roman" w:hAnsi="Times New Roman" w:cs="Times New Roman"/>
          <w:b/>
          <w:sz w:val="24"/>
          <w:szCs w:val="24"/>
        </w:rPr>
        <w:t xml:space="preserve"> </w:t>
      </w:r>
    </w:p>
    <w:p w:rsidR="004A31AD" w:rsidRDefault="004A31AD" w:rsidP="004A31AD">
      <w:pPr>
        <w:spacing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град София</w:t>
      </w:r>
    </w:p>
    <w:p w:rsidR="004A31AD" w:rsidRDefault="004A31AD" w:rsidP="004A31AD">
      <w:pPr>
        <w:spacing w:after="120"/>
        <w:jc w:val="center"/>
        <w:rPr>
          <w:rFonts w:ascii="Times New Roman" w:eastAsia="Times New Roman" w:hAnsi="Times New Roman" w:cs="Times New Roman"/>
          <w:b/>
          <w:sz w:val="24"/>
          <w:szCs w:val="24"/>
        </w:rPr>
      </w:pPr>
    </w:p>
    <w:p w:rsidR="004A31AD" w:rsidRDefault="004A31AD" w:rsidP="004A31AD">
      <w:pPr>
        <w:spacing w:after="120"/>
        <w:jc w:val="center"/>
      </w:pPr>
      <w:r>
        <w:rPr>
          <w:rFonts w:ascii="Times New Roman" w:eastAsia="Times New Roman" w:hAnsi="Times New Roman" w:cs="Times New Roman"/>
          <w:b/>
          <w:sz w:val="24"/>
          <w:szCs w:val="24"/>
        </w:rPr>
        <w:t>2014 год.</w:t>
      </w:r>
    </w:p>
    <w:p w:rsidR="004A31AD" w:rsidRDefault="004A31AD" w:rsidP="004A31AD">
      <w:pPr>
        <w:pStyle w:val="Heading"/>
        <w:pageBreakBefore/>
        <w:spacing w:line="360" w:lineRule="auto"/>
        <w:jc w:val="left"/>
      </w:pPr>
      <w:bookmarkStart w:id="0" w:name="__RefHeading___Toc349119766"/>
      <w:bookmarkEnd w:id="0"/>
      <w:r>
        <w:lastRenderedPageBreak/>
        <w:t>СЪДЪРЖАНИЕ</w:t>
      </w:r>
    </w:p>
    <w:p w:rsidR="004A31AD" w:rsidRDefault="004A31AD" w:rsidP="004A31AD">
      <w:pPr>
        <w:pStyle w:val="Heading"/>
        <w:spacing w:line="360" w:lineRule="auto"/>
        <w:jc w:val="left"/>
      </w:pPr>
      <w:r>
        <w:fldChar w:fldCharType="begin"/>
      </w:r>
      <w:r>
        <w:instrText xml:space="preserve"> TOC \o "1-3" \h \z \u </w:instrText>
      </w:r>
      <w:r>
        <w:fldChar w:fldCharType="separate"/>
      </w:r>
      <w:hyperlink w:anchor="__RefHeading___Toc349119766" w:history="1"/>
    </w:p>
    <w:p w:rsidR="004A31AD" w:rsidRDefault="00381814" w:rsidP="004A31AD">
      <w:pPr>
        <w:pStyle w:val="Heading"/>
        <w:spacing w:line="360" w:lineRule="auto"/>
        <w:jc w:val="left"/>
      </w:pPr>
      <w:hyperlink w:anchor="__RefHeading___Toc349119767" w:history="1">
        <w:r w:rsidR="004A31AD">
          <w:rPr>
            <w:rStyle w:val="IndexLink"/>
          </w:rPr>
          <w:t>РАЗДЕЛ I. РЕШЕНИЕ ЗА ОТКРИВАНЕ НА ПРОЦЕДУРАТА</w:t>
        </w:r>
        <w:r w:rsidR="004A31AD">
          <w:rPr>
            <w:rStyle w:val="IndexLink"/>
          </w:rPr>
          <w:tab/>
        </w:r>
      </w:hyperlink>
    </w:p>
    <w:p w:rsidR="004A31AD" w:rsidRDefault="00381814" w:rsidP="004A31AD">
      <w:pPr>
        <w:pStyle w:val="Heading"/>
        <w:spacing w:line="360" w:lineRule="auto"/>
        <w:jc w:val="left"/>
      </w:pPr>
      <w:hyperlink w:anchor="__RefHeading___Toc349119768" w:history="1">
        <w:r w:rsidR="004A31AD">
          <w:rPr>
            <w:rStyle w:val="IndexLink"/>
          </w:rPr>
          <w:t>РАЗДЕЛ II. ОБЯВЛЕНИЕ НА ПОРЪЧКАТА</w:t>
        </w:r>
        <w:r w:rsidR="004A31AD">
          <w:rPr>
            <w:rStyle w:val="IndexLink"/>
          </w:rPr>
          <w:tab/>
        </w:r>
      </w:hyperlink>
    </w:p>
    <w:p w:rsidR="004A31AD" w:rsidRDefault="00381814" w:rsidP="004A31AD">
      <w:pPr>
        <w:pStyle w:val="Heading"/>
        <w:spacing w:line="360" w:lineRule="auto"/>
        <w:jc w:val="left"/>
      </w:pPr>
      <w:hyperlink w:anchor="__RefHeading___Toc349119769" w:history="1">
        <w:r w:rsidR="004A31AD">
          <w:rPr>
            <w:rStyle w:val="IndexLink"/>
          </w:rPr>
          <w:t xml:space="preserve">РАЗДЕЛ IIІ. ПЪЛНО ОПИСАНИЕ НА ПРЕДМЕТА НА ПОРЪЧКАТА </w:t>
        </w:r>
      </w:hyperlink>
      <w:hyperlink w:anchor="__RefHeading___Toc349119769" w:history="1">
        <w:r w:rsidR="004A31AD">
          <w:rPr>
            <w:rStyle w:val="IndexLink"/>
          </w:rPr>
          <w:tab/>
        </w:r>
      </w:hyperlink>
    </w:p>
    <w:p w:rsidR="004A31AD" w:rsidRDefault="00381814" w:rsidP="004A31AD">
      <w:pPr>
        <w:pStyle w:val="Heading"/>
        <w:spacing w:line="360" w:lineRule="auto"/>
        <w:jc w:val="left"/>
      </w:pPr>
      <w:hyperlink w:anchor="__RefHeading___Toc349119772" w:history="1">
        <w:r w:rsidR="004A31AD">
          <w:rPr>
            <w:rStyle w:val="IndexLink"/>
          </w:rPr>
          <w:t>РАЗДЕЛ ІV. ТЕХНИЧЕСКА СПЕЦИФИКАЦИЯ</w:t>
        </w:r>
      </w:hyperlink>
      <w:r w:rsidR="004A31AD">
        <w:t xml:space="preserve"> </w:t>
      </w:r>
    </w:p>
    <w:p w:rsidR="004A31AD" w:rsidRDefault="00381814" w:rsidP="004A31AD">
      <w:pPr>
        <w:pStyle w:val="Heading"/>
        <w:spacing w:line="360" w:lineRule="auto"/>
        <w:jc w:val="left"/>
      </w:pPr>
      <w:hyperlink w:anchor="__RefHeading___Toc349119778" w:history="1">
        <w:r w:rsidR="004A31AD">
          <w:rPr>
            <w:rStyle w:val="IndexLink"/>
          </w:rPr>
          <w:t>РАЗДЕЛ V. УКАЗАНИЯ ЗА ПОДГОТОВКА НА ОФЕРТАТА И ЗА ПРОВЕЖДАНЕТО НА ПРОЦЕДУРАТА</w:t>
        </w:r>
      </w:hyperlink>
    </w:p>
    <w:p w:rsidR="004A31AD" w:rsidRDefault="00381814" w:rsidP="004A31AD">
      <w:pPr>
        <w:pStyle w:val="Heading"/>
        <w:spacing w:line="360" w:lineRule="auto"/>
        <w:jc w:val="left"/>
      </w:pPr>
      <w:hyperlink w:anchor="__RefHeading___Toc349119779" w:history="1">
        <w:r w:rsidR="004A31AD">
          <w:rPr>
            <w:rStyle w:val="IndexLink"/>
          </w:rPr>
          <w:t xml:space="preserve">1. ОБЩИ УСЛОВИЯ. </w:t>
        </w:r>
      </w:hyperlink>
    </w:p>
    <w:p w:rsidR="004A31AD" w:rsidRDefault="00381814" w:rsidP="004A31AD">
      <w:pPr>
        <w:pStyle w:val="Heading"/>
        <w:spacing w:line="360" w:lineRule="auto"/>
        <w:jc w:val="left"/>
      </w:pPr>
      <w:hyperlink w:anchor="__RefHeading___Toc349119780" w:history="1">
        <w:r w:rsidR="004A31AD">
          <w:rPr>
            <w:rStyle w:val="IndexLink"/>
          </w:rPr>
          <w:t>2. УСЛОВИЯ ЗА ДОПУСТИМОСТ ЗА УЧАСТИЕ В ОТКРИТА ПРОЦЕДУРА</w:t>
        </w:r>
      </w:hyperlink>
      <w:r w:rsidR="004A31AD">
        <w:t xml:space="preserve"> </w:t>
      </w:r>
    </w:p>
    <w:p w:rsidR="004A31AD" w:rsidRDefault="00381814" w:rsidP="004A31AD">
      <w:pPr>
        <w:pStyle w:val="Heading"/>
        <w:spacing w:line="360" w:lineRule="auto"/>
        <w:jc w:val="left"/>
      </w:pPr>
      <w:hyperlink w:anchor="__RefHeading___Toc349119781" w:history="1">
        <w:r w:rsidR="004A31AD">
          <w:rPr>
            <w:rStyle w:val="IndexLink"/>
          </w:rPr>
          <w:t xml:space="preserve">3. УКАЗАНИЯ ЗА ПОДГОТОВКА И ПРЕДСТАВЯНЕ НА ОФЕРТАТА. </w:t>
        </w:r>
      </w:hyperlink>
    </w:p>
    <w:p w:rsidR="004A31AD" w:rsidRDefault="00381814" w:rsidP="004A31AD">
      <w:pPr>
        <w:pStyle w:val="Heading"/>
        <w:spacing w:line="360" w:lineRule="auto"/>
        <w:jc w:val="left"/>
      </w:pPr>
      <w:hyperlink w:anchor="__RefHeading___Toc349119782" w:history="1">
        <w:r w:rsidR="004A31AD">
          <w:rPr>
            <w:rStyle w:val="IndexLink"/>
          </w:rPr>
          <w:t>4. ГАРАНЦИИ</w:t>
        </w:r>
      </w:hyperlink>
      <w:r w:rsidR="004A31AD">
        <w:t xml:space="preserve"> </w:t>
      </w:r>
    </w:p>
    <w:p w:rsidR="004A31AD" w:rsidRDefault="00381814" w:rsidP="004A31AD">
      <w:pPr>
        <w:pStyle w:val="Heading"/>
        <w:spacing w:line="360" w:lineRule="auto"/>
        <w:jc w:val="left"/>
      </w:pPr>
      <w:hyperlink w:anchor="__RefHeading___Toc349119783" w:history="1">
        <w:r w:rsidR="004A31AD">
          <w:rPr>
            <w:rStyle w:val="IndexLink"/>
          </w:rPr>
          <w:t>5. ПРОВЕЖДАНЕ НА ПРОЦЕДУРАТА - РАЗГЛЕЖДАНЕ, ОЦЕНЯВАНЕ И КЛАСИРАНЕ НА ОФЕРТИТЕ</w:t>
        </w:r>
      </w:hyperlink>
      <w:r w:rsidR="004A31AD">
        <w:t xml:space="preserve"> </w:t>
      </w:r>
    </w:p>
    <w:p w:rsidR="004A31AD" w:rsidRDefault="004A31AD" w:rsidP="004A31AD">
      <w:pPr>
        <w:pStyle w:val="Heading"/>
        <w:spacing w:line="360" w:lineRule="auto"/>
        <w:jc w:val="left"/>
      </w:pPr>
      <w:r>
        <w:t>6.ОБЯВЯВАНЕ РЕШЕНИЕТО НА ВЪЗЛОЖИТЕЛЯ. ПРЕКРАТЯВАНЕ НА ПРОЦЕДУРАТА</w:t>
      </w:r>
    </w:p>
    <w:p w:rsidR="004A31AD" w:rsidRDefault="00381814" w:rsidP="004A31AD">
      <w:pPr>
        <w:pStyle w:val="Heading"/>
        <w:spacing w:line="360" w:lineRule="auto"/>
        <w:jc w:val="left"/>
      </w:pPr>
      <w:hyperlink w:anchor="__RefHeading___Toc349119787" w:history="1">
        <w:r w:rsidR="004A31AD">
          <w:rPr>
            <w:rStyle w:val="IndexLink"/>
          </w:rPr>
          <w:t>7. СКЛЮЧВАНЕ НА ДОГОВОР</w:t>
        </w:r>
      </w:hyperlink>
      <w:r w:rsidR="004A31AD">
        <w:t xml:space="preserve"> </w:t>
      </w:r>
    </w:p>
    <w:p w:rsidR="004A31AD" w:rsidRDefault="00381814" w:rsidP="004A31AD">
      <w:pPr>
        <w:pStyle w:val="Heading"/>
        <w:spacing w:line="360" w:lineRule="auto"/>
        <w:jc w:val="left"/>
      </w:pPr>
      <w:hyperlink w:anchor="__RefHeading___Toc349119788" w:history="1">
        <w:r w:rsidR="004A31AD">
          <w:rPr>
            <w:rStyle w:val="IndexLink"/>
          </w:rPr>
          <w:t>РАЗДЕЛ VI. КРИТЕРИИ ЗА ОЦЕНКА НА ОФЕРТАТА</w:t>
        </w:r>
        <w:r w:rsidR="004A31AD">
          <w:rPr>
            <w:rStyle w:val="IndexLink"/>
          </w:rPr>
          <w:tab/>
        </w:r>
      </w:hyperlink>
    </w:p>
    <w:p w:rsidR="004A31AD" w:rsidRDefault="00381814" w:rsidP="004A31AD">
      <w:pPr>
        <w:pStyle w:val="Heading"/>
        <w:spacing w:line="360" w:lineRule="auto"/>
        <w:jc w:val="left"/>
      </w:pPr>
      <w:hyperlink w:anchor="__RefHeading___Toc349119789" w:history="1">
        <w:r w:rsidR="004A31AD">
          <w:rPr>
            <w:rStyle w:val="IndexLink"/>
          </w:rPr>
          <w:t>РАЗДЕЛ VII. ПРИЛОЖЕНИЯ</w:t>
        </w:r>
        <w:r w:rsidR="004A31AD">
          <w:rPr>
            <w:rStyle w:val="IndexLink"/>
          </w:rPr>
          <w:tab/>
        </w:r>
      </w:hyperlink>
    </w:p>
    <w:p w:rsidR="004A31AD" w:rsidRDefault="004A31AD" w:rsidP="004A31AD">
      <w:pPr>
        <w:pStyle w:val="Heading"/>
        <w:spacing w:line="360" w:lineRule="auto"/>
        <w:jc w:val="left"/>
      </w:pPr>
      <w:r>
        <w:fldChar w:fldCharType="end"/>
      </w:r>
    </w:p>
    <w:p w:rsidR="004A31AD" w:rsidRDefault="004A31AD" w:rsidP="004A31AD">
      <w:pPr>
        <w:pStyle w:val="Heading"/>
        <w:spacing w:line="360" w:lineRule="auto"/>
        <w:jc w:val="left"/>
        <w:rPr>
          <w:szCs w:val="24"/>
          <w:lang w:bidi="en-US"/>
        </w:rPr>
      </w:pPr>
    </w:p>
    <w:p w:rsidR="004A31AD" w:rsidRDefault="004A31AD" w:rsidP="004A31AD">
      <w:pPr>
        <w:pStyle w:val="TOC1"/>
        <w:tabs>
          <w:tab w:val="clear" w:pos="9323"/>
          <w:tab w:val="left" w:pos="6208"/>
        </w:tabs>
        <w:ind w:right="395"/>
        <w:rPr>
          <w:rFonts w:ascii="Times New Roman" w:hAnsi="Times New Roman" w:cs="Times New Roman"/>
          <w:sz w:val="24"/>
          <w:szCs w:val="24"/>
          <w:lang w:bidi="en-US"/>
        </w:rPr>
      </w:pPr>
      <w:r>
        <w:rPr>
          <w:rFonts w:ascii="Times New Roman" w:hAnsi="Times New Roman" w:cs="Times New Roman"/>
          <w:lang w:bidi="en-US"/>
        </w:rPr>
        <w:tab/>
      </w:r>
    </w:p>
    <w:p w:rsidR="004A31AD" w:rsidRDefault="004A31AD" w:rsidP="004A31AD">
      <w:pPr>
        <w:pStyle w:val="TOC1"/>
        <w:pageBreakBefore/>
        <w:ind w:right="395"/>
        <w:rPr>
          <w:rFonts w:ascii="Times New Roman" w:hAnsi="Times New Roman" w:cs="Times New Roman"/>
          <w:sz w:val="24"/>
          <w:szCs w:val="24"/>
          <w:lang w:bidi="en-US"/>
        </w:rPr>
      </w:pPr>
    </w:p>
    <w:p w:rsidR="004A31AD" w:rsidRDefault="004A31AD" w:rsidP="004A31AD">
      <w:pPr>
        <w:pStyle w:val="Heading"/>
        <w:shd w:val="clear" w:color="auto" w:fill="DBE5F1"/>
      </w:pPr>
      <w:r>
        <w:t>РАЗДЕЛ I. РЕШЕНИЕ ЗА ОТКРИВАНЕ НА ПРОЦЕДУРАТА</w:t>
      </w:r>
    </w:p>
    <w:p w:rsidR="004A31AD" w:rsidRDefault="004A31AD" w:rsidP="004A31AD">
      <w:pPr>
        <w:pStyle w:val="Heading1"/>
        <w:spacing w:after="120" w:line="276" w:lineRule="auto"/>
      </w:pPr>
    </w:p>
    <w:p w:rsidR="004A31AD" w:rsidRDefault="004A31AD" w:rsidP="004A31AD">
      <w:pPr>
        <w:pStyle w:val="Heading1"/>
        <w:spacing w:after="120" w:line="276" w:lineRule="auto"/>
      </w:pPr>
    </w:p>
    <w:p w:rsidR="004A31AD" w:rsidRDefault="004A31AD" w:rsidP="004A31AD">
      <w:pPr>
        <w:pStyle w:val="Heading1"/>
        <w:spacing w:after="120" w:line="276" w:lineRule="auto"/>
      </w:pPr>
    </w:p>
    <w:p w:rsidR="004A31AD" w:rsidRDefault="004A31AD" w:rsidP="004A31AD">
      <w:pPr>
        <w:pStyle w:val="Heading"/>
        <w:pageBreakBefore/>
        <w:shd w:val="clear" w:color="auto" w:fill="DBE5F1"/>
      </w:pPr>
      <w:r>
        <w:lastRenderedPageBreak/>
        <w:t>РАЗДЕЛ II. ОБЯВЛЕНИЕ НА ПОРЪЧКАТА</w:t>
      </w:r>
    </w:p>
    <w:p w:rsidR="004A31AD" w:rsidRDefault="004A31AD" w:rsidP="004A31AD">
      <w:pPr>
        <w:pStyle w:val="Heading"/>
        <w:pageBreakBefore/>
        <w:shd w:val="clear" w:color="auto" w:fill="DBE5F1"/>
        <w:rPr>
          <w:szCs w:val="24"/>
        </w:rPr>
      </w:pPr>
      <w:r>
        <w:lastRenderedPageBreak/>
        <w:t>РАЗДЕЛ IIІ. ПЪЛНО ОПИСАНИЕ НА ПРЕДМЕТА НА ПОРЪЧКАТА. ВИД НА ПРОЦЕДУРАТА.</w:t>
      </w:r>
    </w:p>
    <w:p w:rsidR="004A31AD" w:rsidRDefault="004A31AD" w:rsidP="004A31AD">
      <w:pPr>
        <w:spacing w:after="120"/>
        <w:rPr>
          <w:rFonts w:ascii="Times New Roman" w:eastAsia="Times New Roman" w:hAnsi="Times New Roman" w:cs="Times New Roman"/>
          <w:b/>
          <w:sz w:val="24"/>
          <w:szCs w:val="24"/>
        </w:rPr>
      </w:pPr>
      <w:r>
        <w:rPr>
          <w:rFonts w:ascii="Times New Roman" w:eastAsia="Times New Roman" w:hAnsi="Times New Roman" w:cs="Times New Roman"/>
          <w:b/>
          <w:sz w:val="24"/>
          <w:szCs w:val="24"/>
        </w:rPr>
        <w:t>А. ТЕРМИНИ И СЪКРАЩЕНИЯ:</w:t>
      </w:r>
    </w:p>
    <w:tbl>
      <w:tblPr>
        <w:tblW w:w="0" w:type="auto"/>
        <w:tblInd w:w="108" w:type="dxa"/>
        <w:tblLayout w:type="fixed"/>
        <w:tblLook w:val="0000" w:firstRow="0" w:lastRow="0" w:firstColumn="0" w:lastColumn="0" w:noHBand="0" w:noVBand="0"/>
      </w:tblPr>
      <w:tblGrid>
        <w:gridCol w:w="2172"/>
        <w:gridCol w:w="7150"/>
      </w:tblGrid>
      <w:tr w:rsidR="004A31AD" w:rsidTr="00381814">
        <w:trPr>
          <w:trHeight w:val="224"/>
          <w:tblHeader/>
        </w:trPr>
        <w:tc>
          <w:tcPr>
            <w:tcW w:w="2172" w:type="dxa"/>
            <w:tcBorders>
              <w:top w:val="single" w:sz="4" w:space="0" w:color="000000"/>
              <w:left w:val="single" w:sz="4" w:space="0" w:color="000000"/>
              <w:bottom w:val="double" w:sz="4" w:space="0" w:color="000000"/>
            </w:tcBorders>
            <w:shd w:val="clear" w:color="auto" w:fill="BFBFBF"/>
          </w:tcPr>
          <w:p w:rsidR="004A31AD" w:rsidRDefault="004A31AD" w:rsidP="00381814">
            <w:pPr>
              <w:spacing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СЪКРАЩЕНИЯ</w:t>
            </w:r>
          </w:p>
        </w:tc>
        <w:tc>
          <w:tcPr>
            <w:tcW w:w="7150" w:type="dxa"/>
            <w:tcBorders>
              <w:top w:val="single" w:sz="4" w:space="0" w:color="000000"/>
              <w:left w:val="single" w:sz="4" w:space="0" w:color="000000"/>
              <w:bottom w:val="double" w:sz="4" w:space="0" w:color="000000"/>
              <w:right w:val="single" w:sz="4" w:space="0" w:color="000000"/>
            </w:tcBorders>
            <w:shd w:val="clear" w:color="auto" w:fill="BFBFBF"/>
          </w:tcPr>
          <w:p w:rsidR="004A31AD" w:rsidRDefault="004A31AD" w:rsidP="00381814">
            <w:pPr>
              <w:spacing w:after="120"/>
              <w:jc w:val="center"/>
            </w:pPr>
            <w:r>
              <w:rPr>
                <w:rFonts w:ascii="Times New Roman" w:eastAsia="Times New Roman" w:hAnsi="Times New Roman" w:cs="Times New Roman"/>
                <w:b/>
                <w:sz w:val="24"/>
                <w:szCs w:val="24"/>
              </w:rPr>
              <w:t>ОПИСАНИЕ</w:t>
            </w:r>
          </w:p>
        </w:tc>
      </w:tr>
      <w:tr w:rsidR="004A31AD" w:rsidTr="00381814">
        <w:trPr>
          <w:trHeight w:val="224"/>
        </w:trPr>
        <w:tc>
          <w:tcPr>
            <w:tcW w:w="2172" w:type="dxa"/>
            <w:tcBorders>
              <w:top w:val="double" w:sz="4" w:space="0" w:color="000000"/>
              <w:left w:val="single" w:sz="4" w:space="0" w:color="000000"/>
              <w:bottom w:val="single" w:sz="4" w:space="0" w:color="000000"/>
            </w:tcBorders>
            <w:shd w:val="clear" w:color="auto" w:fill="auto"/>
          </w:tcPr>
          <w:p w:rsidR="004A31AD" w:rsidRDefault="004A31AD" w:rsidP="00381814">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АЗ </w:t>
            </w:r>
          </w:p>
        </w:tc>
        <w:tc>
          <w:tcPr>
            <w:tcW w:w="7150" w:type="dxa"/>
            <w:tcBorders>
              <w:top w:val="double" w:sz="4" w:space="0" w:color="000000"/>
              <w:left w:val="single" w:sz="4" w:space="0" w:color="000000"/>
              <w:bottom w:val="single" w:sz="4" w:space="0" w:color="000000"/>
              <w:right w:val="single" w:sz="4" w:space="0" w:color="000000"/>
            </w:tcBorders>
            <w:shd w:val="clear" w:color="auto" w:fill="auto"/>
          </w:tcPr>
          <w:p w:rsidR="004A31AD" w:rsidRDefault="004A31AD" w:rsidP="00381814">
            <w:pPr>
              <w:spacing w:after="120"/>
              <w:jc w:val="both"/>
            </w:pPr>
            <w:r>
              <w:rPr>
                <w:rFonts w:ascii="Times New Roman" w:eastAsia="Times New Roman" w:hAnsi="Times New Roman" w:cs="Times New Roman"/>
                <w:sz w:val="24"/>
                <w:szCs w:val="24"/>
              </w:rPr>
              <w:t>Агенция по заетостта</w:t>
            </w:r>
          </w:p>
        </w:tc>
      </w:tr>
      <w:tr w:rsidR="004A31AD" w:rsidTr="00381814">
        <w:trPr>
          <w:trHeight w:val="224"/>
        </w:trPr>
        <w:tc>
          <w:tcPr>
            <w:tcW w:w="2172" w:type="dxa"/>
            <w:tcBorders>
              <w:top w:val="single" w:sz="4" w:space="0" w:color="000000"/>
              <w:left w:val="single" w:sz="4" w:space="0" w:color="000000"/>
              <w:bottom w:val="single" w:sz="4" w:space="0" w:color="000000"/>
            </w:tcBorders>
            <w:shd w:val="clear" w:color="auto" w:fill="auto"/>
          </w:tcPr>
          <w:p w:rsidR="004A31AD" w:rsidRDefault="004A31AD" w:rsidP="00381814">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БД</w:t>
            </w:r>
          </w:p>
        </w:tc>
        <w:tc>
          <w:tcPr>
            <w:tcW w:w="7150"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spacing w:after="120"/>
              <w:jc w:val="both"/>
            </w:pPr>
            <w:r>
              <w:rPr>
                <w:rFonts w:ascii="Times New Roman" w:eastAsia="Times New Roman" w:hAnsi="Times New Roman" w:cs="Times New Roman"/>
                <w:sz w:val="24"/>
                <w:szCs w:val="24"/>
              </w:rPr>
              <w:t>База от данни</w:t>
            </w:r>
          </w:p>
        </w:tc>
      </w:tr>
      <w:tr w:rsidR="004A31AD" w:rsidTr="00381814">
        <w:trPr>
          <w:trHeight w:val="224"/>
        </w:trPr>
        <w:tc>
          <w:tcPr>
            <w:tcW w:w="2172" w:type="dxa"/>
            <w:tcBorders>
              <w:top w:val="single" w:sz="4" w:space="0" w:color="000000"/>
              <w:left w:val="single" w:sz="4" w:space="0" w:color="000000"/>
              <w:bottom w:val="single" w:sz="4" w:space="0" w:color="000000"/>
            </w:tcBorders>
            <w:shd w:val="clear" w:color="auto" w:fill="auto"/>
          </w:tcPr>
          <w:p w:rsidR="004A31AD" w:rsidRDefault="004A31AD" w:rsidP="00381814">
            <w:pPr>
              <w:spacing w:after="120"/>
              <w:jc w:val="both"/>
              <w:rPr>
                <w:rFonts w:ascii="Times New Roman" w:eastAsia="SimHei" w:hAnsi="Times New Roman" w:cs="Times New Roman"/>
                <w:sz w:val="24"/>
                <w:szCs w:val="24"/>
              </w:rPr>
            </w:pPr>
            <w:r>
              <w:rPr>
                <w:rFonts w:ascii="Times New Roman" w:eastAsia="Times New Roman" w:hAnsi="Times New Roman" w:cs="Times New Roman"/>
                <w:sz w:val="24"/>
                <w:szCs w:val="24"/>
              </w:rPr>
              <w:t>Възложител</w:t>
            </w:r>
          </w:p>
        </w:tc>
        <w:tc>
          <w:tcPr>
            <w:tcW w:w="7150"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spacing w:after="120"/>
              <w:jc w:val="both"/>
            </w:pPr>
            <w:r>
              <w:rPr>
                <w:rFonts w:ascii="Times New Roman" w:eastAsia="SimHei" w:hAnsi="Times New Roman" w:cs="Times New Roman"/>
                <w:sz w:val="24"/>
                <w:szCs w:val="24"/>
              </w:rPr>
              <w:t>Национална агенция за професионално образование и обучение</w:t>
            </w:r>
          </w:p>
        </w:tc>
      </w:tr>
      <w:tr w:rsidR="004A31AD" w:rsidTr="00381814">
        <w:trPr>
          <w:trHeight w:val="224"/>
        </w:trPr>
        <w:tc>
          <w:tcPr>
            <w:tcW w:w="2172" w:type="dxa"/>
            <w:tcBorders>
              <w:top w:val="single" w:sz="4" w:space="0" w:color="000000"/>
              <w:left w:val="single" w:sz="4" w:space="0" w:color="000000"/>
              <w:bottom w:val="single" w:sz="4" w:space="0" w:color="000000"/>
            </w:tcBorders>
            <w:shd w:val="clear" w:color="auto" w:fill="auto"/>
          </w:tcPr>
          <w:p w:rsidR="004A31AD" w:rsidRDefault="004A31AD" w:rsidP="00381814">
            <w:pPr>
              <w:spacing w:after="120"/>
              <w:jc w:val="both"/>
              <w:rPr>
                <w:rFonts w:ascii="Times New Roman" w:hAnsi="Times New Roman" w:cs="Times New Roman"/>
                <w:sz w:val="24"/>
                <w:szCs w:val="24"/>
              </w:rPr>
            </w:pPr>
            <w:r>
              <w:rPr>
                <w:rFonts w:ascii="Times New Roman" w:hAnsi="Times New Roman" w:cs="Times New Roman"/>
                <w:sz w:val="24"/>
                <w:szCs w:val="24"/>
              </w:rPr>
              <w:t xml:space="preserve">ДБТ </w:t>
            </w:r>
          </w:p>
        </w:tc>
        <w:tc>
          <w:tcPr>
            <w:tcW w:w="7150"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spacing w:after="120"/>
              <w:jc w:val="both"/>
            </w:pPr>
            <w:r>
              <w:rPr>
                <w:rFonts w:ascii="Times New Roman" w:hAnsi="Times New Roman" w:cs="Times New Roman"/>
                <w:sz w:val="24"/>
                <w:szCs w:val="24"/>
              </w:rPr>
              <w:t xml:space="preserve">Дирекция Бюро по труда </w:t>
            </w:r>
          </w:p>
        </w:tc>
      </w:tr>
      <w:tr w:rsidR="004A31AD" w:rsidTr="00381814">
        <w:trPr>
          <w:trHeight w:val="224"/>
        </w:trPr>
        <w:tc>
          <w:tcPr>
            <w:tcW w:w="2172" w:type="dxa"/>
            <w:tcBorders>
              <w:top w:val="single" w:sz="4" w:space="0" w:color="000000"/>
              <w:left w:val="single" w:sz="4" w:space="0" w:color="000000"/>
              <w:bottom w:val="single" w:sz="4" w:space="0" w:color="000000"/>
            </w:tcBorders>
            <w:shd w:val="clear" w:color="auto" w:fill="auto"/>
          </w:tcPr>
          <w:p w:rsidR="004A31AD" w:rsidRDefault="004A31AD" w:rsidP="00381814">
            <w:pPr>
              <w:spacing w:after="120"/>
              <w:jc w:val="both"/>
              <w:rPr>
                <w:rFonts w:ascii="Times New Roman" w:hAnsi="Times New Roman" w:cs="Times New Roman"/>
                <w:sz w:val="24"/>
                <w:szCs w:val="24"/>
              </w:rPr>
            </w:pPr>
            <w:r>
              <w:rPr>
                <w:rFonts w:ascii="Times New Roman" w:hAnsi="Times New Roman" w:cs="Times New Roman"/>
                <w:sz w:val="24"/>
                <w:szCs w:val="24"/>
              </w:rPr>
              <w:t>ДРСЗ</w:t>
            </w:r>
          </w:p>
        </w:tc>
        <w:tc>
          <w:tcPr>
            <w:tcW w:w="7150"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spacing w:after="120"/>
              <w:jc w:val="both"/>
            </w:pPr>
            <w:r>
              <w:rPr>
                <w:rFonts w:ascii="Times New Roman" w:hAnsi="Times New Roman" w:cs="Times New Roman"/>
                <w:sz w:val="24"/>
                <w:szCs w:val="24"/>
              </w:rPr>
              <w:t>Дирекция регионална служба по заетост</w:t>
            </w:r>
          </w:p>
        </w:tc>
      </w:tr>
      <w:tr w:rsidR="004A31AD" w:rsidTr="00381814">
        <w:trPr>
          <w:trHeight w:val="224"/>
        </w:trPr>
        <w:tc>
          <w:tcPr>
            <w:tcW w:w="2172" w:type="dxa"/>
            <w:tcBorders>
              <w:top w:val="single" w:sz="4" w:space="0" w:color="000000"/>
              <w:left w:val="single" w:sz="4" w:space="0" w:color="000000"/>
              <w:bottom w:val="single" w:sz="4" w:space="0" w:color="000000"/>
            </w:tcBorders>
            <w:shd w:val="clear" w:color="auto" w:fill="auto"/>
          </w:tcPr>
          <w:p w:rsidR="004A31AD" w:rsidRDefault="004A31AD" w:rsidP="00381814">
            <w:pPr>
              <w:spacing w:after="120"/>
              <w:jc w:val="both"/>
              <w:rPr>
                <w:rFonts w:ascii="Times New Roman" w:eastAsia="SimHei" w:hAnsi="Times New Roman" w:cs="Times New Roman"/>
                <w:sz w:val="24"/>
                <w:szCs w:val="24"/>
              </w:rPr>
            </w:pPr>
            <w:r>
              <w:rPr>
                <w:rFonts w:ascii="Times New Roman" w:eastAsia="Times New Roman" w:hAnsi="Times New Roman" w:cs="Times New Roman"/>
                <w:sz w:val="24"/>
                <w:szCs w:val="24"/>
              </w:rPr>
              <w:t>Документация</w:t>
            </w:r>
          </w:p>
        </w:tc>
        <w:tc>
          <w:tcPr>
            <w:tcW w:w="7150"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spacing w:after="120"/>
              <w:jc w:val="both"/>
            </w:pPr>
            <w:r>
              <w:rPr>
                <w:rFonts w:ascii="Times New Roman" w:eastAsia="SimHei" w:hAnsi="Times New Roman" w:cs="Times New Roman"/>
                <w:sz w:val="24"/>
                <w:szCs w:val="24"/>
              </w:rPr>
              <w:t>Документацията за провеждане на настоящата процедура</w:t>
            </w:r>
          </w:p>
        </w:tc>
      </w:tr>
      <w:tr w:rsidR="004A31AD" w:rsidTr="00381814">
        <w:trPr>
          <w:trHeight w:val="224"/>
        </w:trPr>
        <w:tc>
          <w:tcPr>
            <w:tcW w:w="2172" w:type="dxa"/>
            <w:tcBorders>
              <w:top w:val="single" w:sz="4" w:space="0" w:color="000000"/>
              <w:left w:val="single" w:sz="4" w:space="0" w:color="000000"/>
              <w:bottom w:val="single" w:sz="4" w:space="0" w:color="000000"/>
            </w:tcBorders>
            <w:shd w:val="clear" w:color="auto" w:fill="auto"/>
          </w:tcPr>
          <w:p w:rsidR="004A31AD" w:rsidRDefault="004A31AD" w:rsidP="00381814">
            <w:pPr>
              <w:spacing w:after="120"/>
              <w:jc w:val="both"/>
              <w:rPr>
                <w:rFonts w:ascii="Times New Roman" w:eastAsia="SimHei" w:hAnsi="Times New Roman" w:cs="Times New Roman"/>
                <w:sz w:val="24"/>
                <w:szCs w:val="24"/>
              </w:rPr>
            </w:pPr>
            <w:r>
              <w:rPr>
                <w:rFonts w:ascii="Times New Roman" w:eastAsia="Times New Roman" w:hAnsi="Times New Roman" w:cs="Times New Roman"/>
                <w:sz w:val="24"/>
                <w:szCs w:val="24"/>
              </w:rPr>
              <w:t>ЕС</w:t>
            </w:r>
          </w:p>
        </w:tc>
        <w:tc>
          <w:tcPr>
            <w:tcW w:w="7150"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spacing w:after="120"/>
              <w:jc w:val="both"/>
            </w:pPr>
            <w:r>
              <w:rPr>
                <w:rFonts w:ascii="Times New Roman" w:eastAsia="SimHei" w:hAnsi="Times New Roman" w:cs="Times New Roman"/>
                <w:sz w:val="24"/>
                <w:szCs w:val="24"/>
              </w:rPr>
              <w:t>Европейски съюз</w:t>
            </w:r>
          </w:p>
        </w:tc>
      </w:tr>
      <w:tr w:rsidR="004A31AD" w:rsidTr="00381814">
        <w:trPr>
          <w:trHeight w:val="224"/>
        </w:trPr>
        <w:tc>
          <w:tcPr>
            <w:tcW w:w="2172" w:type="dxa"/>
            <w:tcBorders>
              <w:top w:val="single" w:sz="4" w:space="0" w:color="000000"/>
              <w:left w:val="single" w:sz="4" w:space="0" w:color="000000"/>
              <w:bottom w:val="single" w:sz="4" w:space="0" w:color="000000"/>
            </w:tcBorders>
            <w:shd w:val="clear" w:color="auto" w:fill="auto"/>
          </w:tcPr>
          <w:p w:rsidR="004A31AD" w:rsidRDefault="004A31AD" w:rsidP="00381814">
            <w:pPr>
              <w:spacing w:after="120"/>
              <w:jc w:val="both"/>
              <w:rPr>
                <w:rFonts w:ascii="Times New Roman" w:eastAsia="SimHei" w:hAnsi="Times New Roman" w:cs="Times New Roman"/>
                <w:sz w:val="24"/>
                <w:szCs w:val="24"/>
              </w:rPr>
            </w:pPr>
            <w:r>
              <w:rPr>
                <w:rFonts w:ascii="Times New Roman" w:eastAsia="Times New Roman" w:hAnsi="Times New Roman" w:cs="Times New Roman"/>
                <w:sz w:val="24"/>
                <w:szCs w:val="24"/>
              </w:rPr>
              <w:t>ЕСФ</w:t>
            </w:r>
          </w:p>
        </w:tc>
        <w:tc>
          <w:tcPr>
            <w:tcW w:w="7150"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spacing w:after="120"/>
              <w:jc w:val="both"/>
            </w:pPr>
            <w:r>
              <w:rPr>
                <w:rFonts w:ascii="Times New Roman" w:eastAsia="SimHei" w:hAnsi="Times New Roman" w:cs="Times New Roman"/>
                <w:sz w:val="24"/>
                <w:szCs w:val="24"/>
              </w:rPr>
              <w:t>Европейски социален фонд</w:t>
            </w:r>
          </w:p>
        </w:tc>
      </w:tr>
      <w:tr w:rsidR="004A31AD" w:rsidTr="00381814">
        <w:trPr>
          <w:trHeight w:val="224"/>
        </w:trPr>
        <w:tc>
          <w:tcPr>
            <w:tcW w:w="2172" w:type="dxa"/>
            <w:tcBorders>
              <w:top w:val="single" w:sz="4" w:space="0" w:color="000000"/>
              <w:left w:val="single" w:sz="4" w:space="0" w:color="000000"/>
              <w:bottom w:val="single" w:sz="4" w:space="0" w:color="000000"/>
            </w:tcBorders>
            <w:shd w:val="clear" w:color="auto" w:fill="auto"/>
          </w:tcPr>
          <w:p w:rsidR="004A31AD" w:rsidRDefault="004A31AD" w:rsidP="00381814">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ЗОП</w:t>
            </w:r>
          </w:p>
        </w:tc>
        <w:tc>
          <w:tcPr>
            <w:tcW w:w="7150"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spacing w:after="120"/>
              <w:jc w:val="both"/>
            </w:pPr>
            <w:r>
              <w:rPr>
                <w:rFonts w:ascii="Times New Roman" w:eastAsia="Times New Roman" w:hAnsi="Times New Roman" w:cs="Times New Roman"/>
                <w:sz w:val="24"/>
                <w:szCs w:val="24"/>
              </w:rPr>
              <w:t>Закон за обществените поръчки</w:t>
            </w:r>
          </w:p>
        </w:tc>
      </w:tr>
      <w:tr w:rsidR="004A31AD" w:rsidTr="00381814">
        <w:trPr>
          <w:trHeight w:val="224"/>
        </w:trPr>
        <w:tc>
          <w:tcPr>
            <w:tcW w:w="2172" w:type="dxa"/>
            <w:tcBorders>
              <w:top w:val="single" w:sz="4" w:space="0" w:color="000000"/>
              <w:left w:val="single" w:sz="4" w:space="0" w:color="000000"/>
              <w:bottom w:val="single" w:sz="4" w:space="0" w:color="000000"/>
            </w:tcBorders>
            <w:shd w:val="clear" w:color="auto" w:fill="auto"/>
          </w:tcPr>
          <w:p w:rsidR="004A31AD" w:rsidRDefault="004A31AD" w:rsidP="00381814">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ЗПОО</w:t>
            </w:r>
          </w:p>
        </w:tc>
        <w:tc>
          <w:tcPr>
            <w:tcW w:w="7150"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spacing w:after="120"/>
              <w:jc w:val="both"/>
            </w:pPr>
            <w:r>
              <w:rPr>
                <w:rFonts w:ascii="Times New Roman" w:eastAsia="Times New Roman" w:hAnsi="Times New Roman" w:cs="Times New Roman"/>
                <w:sz w:val="24"/>
                <w:szCs w:val="24"/>
              </w:rPr>
              <w:t>Закон за професионалното образование и обучение</w:t>
            </w:r>
          </w:p>
        </w:tc>
      </w:tr>
      <w:tr w:rsidR="004A31AD" w:rsidTr="00381814">
        <w:trPr>
          <w:trHeight w:val="224"/>
        </w:trPr>
        <w:tc>
          <w:tcPr>
            <w:tcW w:w="2172" w:type="dxa"/>
            <w:tcBorders>
              <w:top w:val="single" w:sz="4" w:space="0" w:color="000000"/>
              <w:left w:val="single" w:sz="4" w:space="0" w:color="000000"/>
              <w:bottom w:val="single" w:sz="4" w:space="0" w:color="000000"/>
            </w:tcBorders>
            <w:shd w:val="clear" w:color="auto" w:fill="auto"/>
          </w:tcPr>
          <w:p w:rsidR="004A31AD" w:rsidRDefault="004A31AD" w:rsidP="00381814">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НОИОСИС</w:t>
            </w:r>
          </w:p>
        </w:tc>
        <w:tc>
          <w:tcPr>
            <w:tcW w:w="7150"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Наредба за общите изисквания за оперативна съвместимост и информационна сигурност</w:t>
            </w:r>
          </w:p>
          <w:p w:rsidR="004A31AD" w:rsidRDefault="004A31AD" w:rsidP="00381814">
            <w:pPr>
              <w:spacing w:after="120"/>
              <w:jc w:val="both"/>
              <w:rPr>
                <w:rFonts w:ascii="Times New Roman" w:eastAsia="Times New Roman" w:hAnsi="Times New Roman" w:cs="Times New Roman"/>
                <w:sz w:val="24"/>
                <w:szCs w:val="24"/>
              </w:rPr>
            </w:pPr>
          </w:p>
        </w:tc>
      </w:tr>
      <w:tr w:rsidR="004A31AD" w:rsidTr="00381814">
        <w:trPr>
          <w:trHeight w:val="224"/>
        </w:trPr>
        <w:tc>
          <w:tcPr>
            <w:tcW w:w="2172" w:type="dxa"/>
            <w:tcBorders>
              <w:top w:val="single" w:sz="4" w:space="0" w:color="000000"/>
              <w:left w:val="single" w:sz="4" w:space="0" w:color="000000"/>
              <w:bottom w:val="single" w:sz="4" w:space="0" w:color="000000"/>
            </w:tcBorders>
            <w:shd w:val="clear" w:color="auto" w:fill="auto"/>
          </w:tcPr>
          <w:p w:rsidR="004A31AD" w:rsidRDefault="004A31AD" w:rsidP="00381814">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w:t>
            </w:r>
          </w:p>
        </w:tc>
        <w:tc>
          <w:tcPr>
            <w:tcW w:w="7150"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spacing w:after="120"/>
              <w:jc w:val="both"/>
            </w:pPr>
            <w:r>
              <w:rPr>
                <w:rFonts w:ascii="Times New Roman" w:eastAsia="Times New Roman" w:hAnsi="Times New Roman" w:cs="Times New Roman"/>
                <w:sz w:val="24"/>
                <w:szCs w:val="24"/>
              </w:rPr>
              <w:t>Информационнa/и системa/и</w:t>
            </w:r>
          </w:p>
        </w:tc>
      </w:tr>
      <w:tr w:rsidR="004A31AD" w:rsidTr="00381814">
        <w:trPr>
          <w:trHeight w:val="224"/>
        </w:trPr>
        <w:tc>
          <w:tcPr>
            <w:tcW w:w="2172" w:type="dxa"/>
            <w:tcBorders>
              <w:top w:val="single" w:sz="4" w:space="0" w:color="000000"/>
              <w:left w:val="single" w:sz="4" w:space="0" w:color="000000"/>
              <w:bottom w:val="single" w:sz="4" w:space="0" w:color="000000"/>
            </w:tcBorders>
            <w:shd w:val="clear" w:color="auto" w:fill="auto"/>
          </w:tcPr>
          <w:p w:rsidR="004A31AD" w:rsidRDefault="004A31AD" w:rsidP="00381814">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ИТ</w:t>
            </w:r>
          </w:p>
        </w:tc>
        <w:tc>
          <w:tcPr>
            <w:tcW w:w="7150"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spacing w:after="120"/>
              <w:jc w:val="both"/>
            </w:pPr>
            <w:r>
              <w:rPr>
                <w:rFonts w:ascii="Times New Roman" w:eastAsia="Times New Roman" w:hAnsi="Times New Roman" w:cs="Times New Roman"/>
                <w:sz w:val="24"/>
                <w:szCs w:val="24"/>
              </w:rPr>
              <w:t>Информационни технологии</w:t>
            </w:r>
          </w:p>
        </w:tc>
      </w:tr>
      <w:tr w:rsidR="004A31AD" w:rsidTr="00381814">
        <w:trPr>
          <w:trHeight w:val="224"/>
        </w:trPr>
        <w:tc>
          <w:tcPr>
            <w:tcW w:w="2172" w:type="dxa"/>
            <w:tcBorders>
              <w:top w:val="single" w:sz="4" w:space="0" w:color="000000"/>
              <w:left w:val="single" w:sz="4" w:space="0" w:color="000000"/>
              <w:bottom w:val="single" w:sz="4" w:space="0" w:color="000000"/>
            </w:tcBorders>
            <w:shd w:val="clear" w:color="auto" w:fill="auto"/>
          </w:tcPr>
          <w:p w:rsidR="004A31AD" w:rsidRDefault="004A31AD" w:rsidP="00381814">
            <w:pPr>
              <w:spacing w:after="120"/>
              <w:jc w:val="both"/>
              <w:rPr>
                <w:rFonts w:ascii="Times New Roman" w:hAnsi="Times New Roman" w:cs="Times New Roman"/>
                <w:sz w:val="24"/>
                <w:szCs w:val="24"/>
              </w:rPr>
            </w:pPr>
            <w:r>
              <w:rPr>
                <w:rFonts w:ascii="Times New Roman" w:hAnsi="Times New Roman" w:cs="Times New Roman"/>
                <w:sz w:val="24"/>
                <w:szCs w:val="24"/>
              </w:rPr>
              <w:t>МОН</w:t>
            </w:r>
          </w:p>
        </w:tc>
        <w:tc>
          <w:tcPr>
            <w:tcW w:w="7150"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spacing w:after="120"/>
              <w:jc w:val="both"/>
            </w:pPr>
            <w:r>
              <w:rPr>
                <w:rFonts w:ascii="Times New Roman" w:hAnsi="Times New Roman" w:cs="Times New Roman"/>
                <w:sz w:val="24"/>
                <w:szCs w:val="24"/>
              </w:rPr>
              <w:t>Министерство на образованието и науката</w:t>
            </w:r>
          </w:p>
        </w:tc>
      </w:tr>
      <w:tr w:rsidR="004A31AD" w:rsidTr="00381814">
        <w:trPr>
          <w:trHeight w:val="224"/>
        </w:trPr>
        <w:tc>
          <w:tcPr>
            <w:tcW w:w="2172" w:type="dxa"/>
            <w:tcBorders>
              <w:top w:val="single" w:sz="4" w:space="0" w:color="000000"/>
              <w:left w:val="single" w:sz="4" w:space="0" w:color="000000"/>
              <w:bottom w:val="single" w:sz="4" w:space="0" w:color="000000"/>
            </w:tcBorders>
            <w:shd w:val="clear" w:color="auto" w:fill="auto"/>
          </w:tcPr>
          <w:p w:rsidR="004A31AD" w:rsidRDefault="004A31AD" w:rsidP="00381814">
            <w:pPr>
              <w:spacing w:after="120"/>
              <w:jc w:val="both"/>
              <w:rPr>
                <w:rFonts w:ascii="Times New Roman" w:hAnsi="Times New Roman" w:cs="Times New Roman"/>
                <w:sz w:val="24"/>
                <w:szCs w:val="24"/>
              </w:rPr>
            </w:pPr>
            <w:r>
              <w:rPr>
                <w:rFonts w:ascii="Times New Roman" w:hAnsi="Times New Roman" w:cs="Times New Roman"/>
                <w:sz w:val="24"/>
                <w:szCs w:val="24"/>
              </w:rPr>
              <w:t>МТСП</w:t>
            </w:r>
          </w:p>
        </w:tc>
        <w:tc>
          <w:tcPr>
            <w:tcW w:w="7150"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spacing w:after="120"/>
              <w:jc w:val="both"/>
            </w:pPr>
            <w:r>
              <w:rPr>
                <w:rFonts w:ascii="Times New Roman" w:hAnsi="Times New Roman" w:cs="Times New Roman"/>
                <w:sz w:val="24"/>
                <w:szCs w:val="24"/>
              </w:rPr>
              <w:t>Министерство на труда и социалната политика</w:t>
            </w:r>
          </w:p>
        </w:tc>
      </w:tr>
      <w:tr w:rsidR="004A31AD" w:rsidTr="00381814">
        <w:trPr>
          <w:trHeight w:val="224"/>
        </w:trPr>
        <w:tc>
          <w:tcPr>
            <w:tcW w:w="2172" w:type="dxa"/>
            <w:tcBorders>
              <w:top w:val="single" w:sz="4" w:space="0" w:color="000000"/>
              <w:left w:val="single" w:sz="4" w:space="0" w:color="000000"/>
              <w:bottom w:val="single" w:sz="4" w:space="0" w:color="000000"/>
            </w:tcBorders>
            <w:shd w:val="clear" w:color="auto" w:fill="auto"/>
          </w:tcPr>
          <w:p w:rsidR="004A31AD" w:rsidRDefault="004A31AD" w:rsidP="00381814">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НАПОО</w:t>
            </w:r>
          </w:p>
        </w:tc>
        <w:tc>
          <w:tcPr>
            <w:tcW w:w="7150"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spacing w:after="120"/>
              <w:jc w:val="both"/>
            </w:pPr>
            <w:r>
              <w:rPr>
                <w:rFonts w:ascii="Times New Roman" w:eastAsia="Times New Roman" w:hAnsi="Times New Roman" w:cs="Times New Roman"/>
                <w:sz w:val="24"/>
                <w:szCs w:val="24"/>
              </w:rPr>
              <w:t>Национална агенция за професионално образование и обучение</w:t>
            </w:r>
          </w:p>
        </w:tc>
      </w:tr>
      <w:tr w:rsidR="004A31AD" w:rsidTr="00381814">
        <w:trPr>
          <w:trHeight w:val="224"/>
        </w:trPr>
        <w:tc>
          <w:tcPr>
            <w:tcW w:w="2172" w:type="dxa"/>
            <w:tcBorders>
              <w:top w:val="single" w:sz="4" w:space="0" w:color="000000"/>
              <w:left w:val="single" w:sz="4" w:space="0" w:color="000000"/>
              <w:bottom w:val="single" w:sz="4" w:space="0" w:color="000000"/>
            </w:tcBorders>
            <w:shd w:val="clear" w:color="auto" w:fill="auto"/>
          </w:tcPr>
          <w:p w:rsidR="004A31AD" w:rsidRDefault="004A31AD" w:rsidP="00381814">
            <w:pPr>
              <w:spacing w:after="120"/>
              <w:jc w:val="both"/>
              <w:rPr>
                <w:rFonts w:ascii="Times New Roman" w:hAnsi="Times New Roman" w:cs="Times New Roman"/>
                <w:sz w:val="24"/>
                <w:szCs w:val="24"/>
              </w:rPr>
            </w:pPr>
            <w:r>
              <w:rPr>
                <w:rFonts w:ascii="Times New Roman" w:hAnsi="Times New Roman" w:cs="Times New Roman"/>
                <w:sz w:val="24"/>
                <w:szCs w:val="24"/>
              </w:rPr>
              <w:t>НАЦИД</w:t>
            </w:r>
          </w:p>
        </w:tc>
        <w:tc>
          <w:tcPr>
            <w:tcW w:w="7150"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spacing w:after="120"/>
              <w:jc w:val="both"/>
            </w:pPr>
            <w:r>
              <w:rPr>
                <w:rFonts w:ascii="Times New Roman" w:hAnsi="Times New Roman" w:cs="Times New Roman"/>
                <w:sz w:val="24"/>
                <w:szCs w:val="24"/>
              </w:rPr>
              <w:t>Национален център по информация и документация</w:t>
            </w:r>
          </w:p>
        </w:tc>
      </w:tr>
      <w:tr w:rsidR="004A31AD" w:rsidTr="00381814">
        <w:trPr>
          <w:trHeight w:val="224"/>
        </w:trPr>
        <w:tc>
          <w:tcPr>
            <w:tcW w:w="2172" w:type="dxa"/>
            <w:tcBorders>
              <w:top w:val="single" w:sz="4" w:space="0" w:color="000000"/>
              <w:left w:val="single" w:sz="4" w:space="0" w:color="000000"/>
              <w:bottom w:val="single" w:sz="4" w:space="0" w:color="000000"/>
            </w:tcBorders>
            <w:shd w:val="clear" w:color="auto" w:fill="auto"/>
          </w:tcPr>
          <w:p w:rsidR="004A31AD" w:rsidRDefault="004A31AD" w:rsidP="00381814">
            <w:pPr>
              <w:spacing w:after="120"/>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Предмет на поръчката</w:t>
            </w:r>
          </w:p>
        </w:tc>
        <w:tc>
          <w:tcPr>
            <w:tcW w:w="7150"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spacing w:after="120"/>
              <w:jc w:val="both"/>
            </w:pPr>
            <w:r>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rPr>
              <w:t>Усъвършенстване на съществуващите и внедряване на нови е – административни услуги, предоставяни чрез Интернет сайта на НАПОО”</w:t>
            </w:r>
          </w:p>
        </w:tc>
      </w:tr>
      <w:tr w:rsidR="004A31AD" w:rsidTr="00381814">
        <w:trPr>
          <w:trHeight w:val="224"/>
        </w:trPr>
        <w:tc>
          <w:tcPr>
            <w:tcW w:w="2172" w:type="dxa"/>
            <w:tcBorders>
              <w:top w:val="single" w:sz="4" w:space="0" w:color="000000"/>
              <w:left w:val="single" w:sz="4" w:space="0" w:color="000000"/>
              <w:bottom w:val="single" w:sz="4" w:space="0" w:color="000000"/>
            </w:tcBorders>
            <w:shd w:val="clear" w:color="auto" w:fill="auto"/>
          </w:tcPr>
          <w:p w:rsidR="004A31AD" w:rsidRDefault="004A31AD" w:rsidP="00381814">
            <w:pPr>
              <w:spacing w:after="120"/>
              <w:jc w:val="both"/>
              <w:rPr>
                <w:rFonts w:ascii="Times New Roman" w:hAnsi="Times New Roman" w:cs="Times New Roman"/>
                <w:sz w:val="24"/>
                <w:szCs w:val="24"/>
              </w:rPr>
            </w:pPr>
            <w:r>
              <w:rPr>
                <w:rFonts w:ascii="Times New Roman" w:eastAsia="Times New Roman" w:hAnsi="Times New Roman" w:cs="Times New Roman"/>
                <w:sz w:val="24"/>
                <w:szCs w:val="24"/>
              </w:rPr>
              <w:t>Процедурата</w:t>
            </w:r>
          </w:p>
        </w:tc>
        <w:tc>
          <w:tcPr>
            <w:tcW w:w="7150"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spacing w:after="120"/>
              <w:jc w:val="both"/>
            </w:pPr>
            <w:r>
              <w:rPr>
                <w:rFonts w:ascii="Times New Roman" w:hAnsi="Times New Roman" w:cs="Times New Roman"/>
                <w:sz w:val="24"/>
                <w:szCs w:val="24"/>
              </w:rPr>
              <w:t>Настоящата открита процедура за възлагане на Поръчката</w:t>
            </w:r>
          </w:p>
        </w:tc>
      </w:tr>
      <w:tr w:rsidR="004A31AD" w:rsidTr="00381814">
        <w:trPr>
          <w:trHeight w:val="224"/>
        </w:trPr>
        <w:tc>
          <w:tcPr>
            <w:tcW w:w="2172" w:type="dxa"/>
            <w:tcBorders>
              <w:top w:val="single" w:sz="4" w:space="0" w:color="000000"/>
              <w:left w:val="single" w:sz="4" w:space="0" w:color="000000"/>
              <w:bottom w:val="single" w:sz="4" w:space="0" w:color="000000"/>
            </w:tcBorders>
            <w:shd w:val="clear" w:color="auto" w:fill="auto"/>
          </w:tcPr>
          <w:p w:rsidR="004A31AD" w:rsidRDefault="004A31AD" w:rsidP="00381814">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w:t>
            </w:r>
          </w:p>
        </w:tc>
        <w:tc>
          <w:tcPr>
            <w:tcW w:w="7150"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spacing w:after="120"/>
              <w:jc w:val="both"/>
            </w:pPr>
            <w:r>
              <w:rPr>
                <w:rFonts w:ascii="Times New Roman" w:eastAsia="Times New Roman" w:hAnsi="Times New Roman" w:cs="Times New Roman"/>
                <w:sz w:val="24"/>
                <w:szCs w:val="24"/>
              </w:rPr>
              <w:t xml:space="preserve">Професионално обучение </w:t>
            </w:r>
          </w:p>
        </w:tc>
      </w:tr>
      <w:tr w:rsidR="004A31AD" w:rsidTr="00381814">
        <w:trPr>
          <w:trHeight w:val="224"/>
        </w:trPr>
        <w:tc>
          <w:tcPr>
            <w:tcW w:w="2172" w:type="dxa"/>
            <w:tcBorders>
              <w:top w:val="single" w:sz="4" w:space="0" w:color="000000"/>
              <w:left w:val="single" w:sz="4" w:space="0" w:color="000000"/>
              <w:bottom w:val="single" w:sz="4" w:space="0" w:color="000000"/>
            </w:tcBorders>
            <w:shd w:val="clear" w:color="auto" w:fill="auto"/>
          </w:tcPr>
          <w:p w:rsidR="004A31AD" w:rsidRDefault="004A31AD" w:rsidP="00381814">
            <w:pPr>
              <w:spacing w:after="120"/>
              <w:jc w:val="both"/>
              <w:rPr>
                <w:rFonts w:ascii="Times New Roman" w:hAnsi="Times New Roman" w:cs="Times New Roman"/>
                <w:sz w:val="24"/>
                <w:szCs w:val="24"/>
              </w:rPr>
            </w:pPr>
            <w:r>
              <w:rPr>
                <w:rFonts w:ascii="Times New Roman" w:hAnsi="Times New Roman" w:cs="Times New Roman"/>
                <w:sz w:val="24"/>
                <w:szCs w:val="24"/>
              </w:rPr>
              <w:t>ЦПО</w:t>
            </w:r>
          </w:p>
        </w:tc>
        <w:tc>
          <w:tcPr>
            <w:tcW w:w="7150"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spacing w:after="120"/>
              <w:jc w:val="both"/>
            </w:pPr>
            <w:r>
              <w:rPr>
                <w:rFonts w:ascii="Times New Roman" w:hAnsi="Times New Roman" w:cs="Times New Roman"/>
                <w:sz w:val="24"/>
                <w:szCs w:val="24"/>
              </w:rPr>
              <w:t>Център за професионално обучение</w:t>
            </w:r>
          </w:p>
        </w:tc>
      </w:tr>
      <w:tr w:rsidR="004A31AD" w:rsidTr="00381814">
        <w:trPr>
          <w:trHeight w:val="224"/>
        </w:trPr>
        <w:tc>
          <w:tcPr>
            <w:tcW w:w="2172" w:type="dxa"/>
            <w:tcBorders>
              <w:top w:val="single" w:sz="4" w:space="0" w:color="000000"/>
              <w:left w:val="single" w:sz="4" w:space="0" w:color="000000"/>
              <w:bottom w:val="single" w:sz="4" w:space="0" w:color="000000"/>
            </w:tcBorders>
            <w:shd w:val="clear" w:color="auto" w:fill="auto"/>
          </w:tcPr>
          <w:p w:rsidR="004A31AD" w:rsidRDefault="004A31AD" w:rsidP="00381814">
            <w:pPr>
              <w:spacing w:after="120"/>
              <w:jc w:val="both"/>
              <w:rPr>
                <w:rFonts w:ascii="Times New Roman" w:hAnsi="Times New Roman" w:cs="Times New Roman"/>
                <w:sz w:val="24"/>
                <w:szCs w:val="24"/>
              </w:rPr>
            </w:pPr>
            <w:r>
              <w:rPr>
                <w:rFonts w:ascii="Times New Roman" w:eastAsia="Times New Roman" w:hAnsi="Times New Roman" w:cs="Times New Roman"/>
                <w:sz w:val="24"/>
                <w:szCs w:val="24"/>
              </w:rPr>
              <w:t>ЦИПО</w:t>
            </w:r>
          </w:p>
        </w:tc>
        <w:tc>
          <w:tcPr>
            <w:tcW w:w="7150"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spacing w:after="120"/>
              <w:jc w:val="both"/>
            </w:pPr>
            <w:r>
              <w:rPr>
                <w:rFonts w:ascii="Times New Roman" w:hAnsi="Times New Roman" w:cs="Times New Roman"/>
                <w:sz w:val="24"/>
                <w:szCs w:val="24"/>
              </w:rPr>
              <w:t>Център за информация и професионално ориентиране</w:t>
            </w:r>
          </w:p>
        </w:tc>
      </w:tr>
    </w:tbl>
    <w:p w:rsidR="004A31AD" w:rsidRDefault="004A31AD" w:rsidP="004A31AD">
      <w:pPr>
        <w:pageBreakBefore/>
        <w:spacing w:after="120"/>
        <w:ind w:left="315"/>
        <w:rPr>
          <w:rFonts w:ascii="Times New Roman" w:hAnsi="Times New Roman" w:cs="Times New Roman"/>
          <w:sz w:val="24"/>
          <w:szCs w:val="24"/>
        </w:rPr>
      </w:pPr>
      <w:r>
        <w:rPr>
          <w:rFonts w:ascii="Times New Roman" w:hAnsi="Times New Roman" w:cs="Times New Roman"/>
          <w:b/>
          <w:sz w:val="24"/>
          <w:szCs w:val="24"/>
        </w:rPr>
        <w:lastRenderedPageBreak/>
        <w:t>Б.</w:t>
      </w:r>
      <w:r>
        <w:rPr>
          <w:rFonts w:ascii="Times New Roman" w:hAnsi="Times New Roman" w:cs="Times New Roman"/>
          <w:b/>
          <w:sz w:val="24"/>
          <w:szCs w:val="24"/>
        </w:rPr>
        <w:tab/>
        <w:t>ОПИСАНИЕ НА ПРЕДМЕТА НА ПОРЪЧКАТА:</w:t>
      </w:r>
    </w:p>
    <w:p w:rsidR="004A31AD" w:rsidRDefault="004A31AD" w:rsidP="004A31AD">
      <w:pPr>
        <w:spacing w:after="120"/>
        <w:ind w:left="315"/>
        <w:jc w:val="both"/>
        <w:rPr>
          <w:rFonts w:ascii="Times New Roman" w:hAnsi="Times New Roman" w:cs="Times New Roman"/>
          <w:sz w:val="24"/>
          <w:szCs w:val="24"/>
        </w:rPr>
      </w:pPr>
      <w:r>
        <w:rPr>
          <w:rFonts w:ascii="Times New Roman" w:hAnsi="Times New Roman" w:cs="Times New Roman"/>
          <w:sz w:val="24"/>
          <w:szCs w:val="24"/>
        </w:rPr>
        <w:t>Националната агенция за професионално образование и обучение</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е бенефициент по проект </w:t>
      </w:r>
      <w:r>
        <w:rPr>
          <w:rFonts w:ascii="Times New Roman" w:eastAsia="Times New Roman" w:hAnsi="Times New Roman" w:cs="Times New Roman"/>
          <w:color w:val="000000"/>
          <w:sz w:val="24"/>
          <w:szCs w:val="24"/>
          <w:lang w:eastAsia="bg-BG"/>
        </w:rPr>
        <w:t>“</w:t>
      </w:r>
      <w:r>
        <w:rPr>
          <w:rFonts w:ascii="Times New Roman" w:hAnsi="Times New Roman" w:cs="Times New Roman"/>
          <w:sz w:val="24"/>
          <w:szCs w:val="24"/>
        </w:rPr>
        <w:t>Надграждане на ИС на НАПОО и осигуряване на оперативна съвместимост с цел ускоряване и оптимизиране на процесите по обслужване на гражданите и бизнеса</w:t>
      </w:r>
      <w:r>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sz w:val="24"/>
          <w:szCs w:val="24"/>
        </w:rPr>
        <w:t xml:space="preserve">(Проекта), осъществяван с финансовата подкрепа на Оперативна програма </w:t>
      </w:r>
      <w:r>
        <w:rPr>
          <w:rFonts w:ascii="Times New Roman" w:eastAsia="Times New Roman" w:hAnsi="Times New Roman" w:cs="Times New Roman"/>
          <w:color w:val="000000"/>
          <w:sz w:val="24"/>
          <w:szCs w:val="24"/>
          <w:lang w:eastAsia="bg-BG"/>
        </w:rPr>
        <w:t>“</w:t>
      </w:r>
      <w:r>
        <w:rPr>
          <w:rFonts w:ascii="Times New Roman" w:eastAsia="Times New Roman" w:hAnsi="Times New Roman" w:cs="Times New Roman"/>
          <w:sz w:val="24"/>
          <w:szCs w:val="24"/>
        </w:rPr>
        <w:t xml:space="preserve">Административен капацитет” (ОПАК), съфинансирана от Европейския съюз, чрез Европейския социален фонд”, </w:t>
      </w:r>
      <w:r>
        <w:rPr>
          <w:rFonts w:ascii="Times New Roman" w:hAnsi="Times New Roman" w:cs="Times New Roman"/>
          <w:sz w:val="24"/>
          <w:szCs w:val="24"/>
        </w:rPr>
        <w:t xml:space="preserve">по приоритетна ос III. </w:t>
      </w:r>
      <w:r>
        <w:rPr>
          <w:rFonts w:ascii="Times New Roman" w:eastAsia="Times New Roman" w:hAnsi="Times New Roman" w:cs="Times New Roman"/>
          <w:color w:val="000000"/>
          <w:sz w:val="24"/>
          <w:szCs w:val="24"/>
          <w:lang w:eastAsia="bg-BG"/>
        </w:rPr>
        <w:t>“</w:t>
      </w:r>
      <w:r>
        <w:rPr>
          <w:rFonts w:ascii="Times New Roman" w:hAnsi="Times New Roman" w:cs="Times New Roman"/>
          <w:sz w:val="24"/>
          <w:szCs w:val="24"/>
        </w:rPr>
        <w:t xml:space="preserve">Качествено административно обслужване и развитие на електронното управление”, подприоритет 3.2. </w:t>
      </w:r>
      <w:r>
        <w:rPr>
          <w:rFonts w:ascii="Times New Roman" w:eastAsia="Times New Roman" w:hAnsi="Times New Roman" w:cs="Times New Roman"/>
          <w:color w:val="000000"/>
          <w:sz w:val="24"/>
          <w:szCs w:val="24"/>
          <w:lang w:eastAsia="bg-BG"/>
        </w:rPr>
        <w:t>“</w:t>
      </w:r>
      <w:r>
        <w:rPr>
          <w:rFonts w:ascii="Times New Roman" w:hAnsi="Times New Roman" w:cs="Times New Roman"/>
          <w:sz w:val="24"/>
          <w:szCs w:val="24"/>
        </w:rPr>
        <w:t xml:space="preserve">Стандартна информационно-комуникационна среда и оперативна съвместимост” и БЛ BG051PO002/13/3.2-04. </w:t>
      </w:r>
      <w:r>
        <w:rPr>
          <w:rFonts w:ascii="Times New Roman" w:eastAsia="Times New Roman" w:hAnsi="Times New Roman" w:cs="Times New Roman"/>
          <w:sz w:val="24"/>
          <w:szCs w:val="24"/>
        </w:rPr>
        <w:t xml:space="preserve">съгласно Договор № 13-32-22/03.02.2014 год., сключен с Управляващия орган по ОПАК. </w:t>
      </w:r>
      <w:r>
        <w:rPr>
          <w:rFonts w:ascii="Times New Roman" w:hAnsi="Times New Roman" w:cs="Times New Roman"/>
          <w:sz w:val="24"/>
          <w:szCs w:val="24"/>
        </w:rPr>
        <w:t>Обществената поръчка се възлага в изпълнение на проекта.</w:t>
      </w:r>
    </w:p>
    <w:p w:rsidR="004A31AD" w:rsidRDefault="004A31AD" w:rsidP="004A31AD">
      <w:pPr>
        <w:spacing w:after="120"/>
        <w:ind w:left="315"/>
        <w:jc w:val="both"/>
        <w:rPr>
          <w:rFonts w:ascii="Times New Roman" w:eastAsia="Times New Roman" w:hAnsi="Times New Roman" w:cs="Times New Roman"/>
          <w:sz w:val="24"/>
          <w:szCs w:val="24"/>
        </w:rPr>
      </w:pPr>
      <w:r>
        <w:rPr>
          <w:rFonts w:ascii="Times New Roman" w:hAnsi="Times New Roman" w:cs="Times New Roman"/>
          <w:sz w:val="24"/>
          <w:szCs w:val="24"/>
        </w:rPr>
        <w:t xml:space="preserve">Предметът на настоящата обществена поръчка е: </w:t>
      </w:r>
      <w:r>
        <w:rPr>
          <w:rFonts w:ascii="Times New Roman" w:eastAsia="Times New Roman" w:hAnsi="Times New Roman" w:cs="Times New Roman"/>
          <w:sz w:val="24"/>
          <w:szCs w:val="24"/>
        </w:rPr>
        <w:t>Усъвършенстване на съществуващите и внедряване на нови е</w:t>
      </w:r>
      <w:r>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rPr>
        <w:t xml:space="preserve">административни услуги, предоставяни чрез Интернет сайта на НАПОО. </w:t>
      </w:r>
    </w:p>
    <w:p w:rsidR="004A31AD" w:rsidRDefault="004A31AD" w:rsidP="004A31AD">
      <w:pPr>
        <w:spacing w:after="120"/>
        <w:ind w:left="315"/>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По конкретно Поръчката е свързана със следното:</w:t>
      </w:r>
    </w:p>
    <w:p w:rsidR="004A31AD" w:rsidRDefault="004A31AD" w:rsidP="004A31AD">
      <w:pPr>
        <w:spacing w:after="120"/>
        <w:ind w:left="315"/>
        <w:jc w:val="both"/>
        <w:rPr>
          <w:rFonts w:ascii="Times New Roman" w:eastAsia="SimSun" w:hAnsi="Times New Roman" w:cs="Times New Roman"/>
          <w:b/>
          <w:kern w:val="1"/>
          <w:sz w:val="24"/>
          <w:szCs w:val="24"/>
          <w:lang w:bidi="hi-IN"/>
        </w:rPr>
      </w:pPr>
      <w:r>
        <w:rPr>
          <w:rFonts w:ascii="Times New Roman" w:hAnsi="Times New Roman" w:cs="Times New Roman"/>
          <w:b/>
          <w:sz w:val="24"/>
          <w:szCs w:val="24"/>
          <w:u w:val="single"/>
        </w:rPr>
        <w:t>1. Описание на потребностите:</w:t>
      </w:r>
    </w:p>
    <w:p w:rsidR="004A31AD" w:rsidRDefault="004A31AD" w:rsidP="004A31AD">
      <w:pPr>
        <w:widowControl w:val="0"/>
        <w:spacing w:before="60" w:after="60"/>
        <w:ind w:left="284"/>
        <w:jc w:val="both"/>
        <w:rPr>
          <w:rFonts w:ascii="Times New Roman" w:eastAsia="SimSun" w:hAnsi="Times New Roman" w:cs="Times New Roman"/>
          <w:b/>
          <w:kern w:val="1"/>
          <w:sz w:val="24"/>
          <w:szCs w:val="24"/>
          <w:lang w:bidi="hi-IN"/>
        </w:rPr>
      </w:pPr>
      <w:r>
        <w:rPr>
          <w:rFonts w:ascii="Times New Roman" w:eastAsia="SimSun" w:hAnsi="Times New Roman" w:cs="Times New Roman"/>
          <w:b/>
          <w:kern w:val="1"/>
          <w:sz w:val="24"/>
          <w:szCs w:val="24"/>
          <w:lang w:bidi="hi-IN"/>
        </w:rPr>
        <w:t>1.1</w:t>
      </w:r>
      <w:r>
        <w:rPr>
          <w:rFonts w:ascii="Times New Roman" w:eastAsia="SimSun" w:hAnsi="Times New Roman" w:cs="Times New Roman"/>
          <w:kern w:val="1"/>
          <w:sz w:val="24"/>
          <w:szCs w:val="24"/>
          <w:lang w:bidi="hi-IN"/>
        </w:rPr>
        <w:t>. Чрез Интернет-сайта на НАПОО трябва да се осигури възможност по достъпен и интуитивен за потребителите начин да се</w:t>
      </w:r>
      <w:r>
        <w:rPr>
          <w:rFonts w:ascii="Times New Roman" w:eastAsia="SimSun" w:hAnsi="Times New Roman" w:cs="Times New Roman"/>
          <w:kern w:val="1"/>
          <w:lang w:bidi="hi-IN"/>
        </w:rPr>
        <w:t xml:space="preserve"> </w:t>
      </w:r>
      <w:r>
        <w:rPr>
          <w:rFonts w:ascii="Times New Roman" w:eastAsia="SimSun" w:hAnsi="Times New Roman" w:cs="Times New Roman"/>
          <w:kern w:val="1"/>
          <w:sz w:val="24"/>
          <w:szCs w:val="24"/>
          <w:lang w:bidi="hi-IN"/>
        </w:rPr>
        <w:t xml:space="preserve">извеждат услуги (на базата на данните от ИС на НАПОО и други източници), насочени към потребностите на определените целеви групи, а именно: </w:t>
      </w:r>
    </w:p>
    <w:p w:rsidR="004A31AD" w:rsidRDefault="004A31AD" w:rsidP="004A31AD">
      <w:pPr>
        <w:widowControl w:val="0"/>
        <w:spacing w:before="60" w:after="60"/>
        <w:ind w:left="284" w:firstLine="425"/>
        <w:jc w:val="both"/>
        <w:rPr>
          <w:rFonts w:ascii="Times New Roman" w:eastAsia="SimSun" w:hAnsi="Times New Roman" w:cs="Times New Roman"/>
          <w:b/>
          <w:kern w:val="1"/>
          <w:sz w:val="24"/>
          <w:szCs w:val="24"/>
          <w:lang w:bidi="hi-IN"/>
        </w:rPr>
      </w:pPr>
      <w:r>
        <w:rPr>
          <w:rFonts w:ascii="Times New Roman" w:eastAsia="SimSun" w:hAnsi="Times New Roman" w:cs="Times New Roman"/>
          <w:b/>
          <w:kern w:val="1"/>
          <w:sz w:val="24"/>
          <w:szCs w:val="24"/>
          <w:lang w:bidi="hi-IN"/>
        </w:rPr>
        <w:t>1.1.1.</w:t>
      </w:r>
      <w:r>
        <w:rPr>
          <w:rFonts w:ascii="Times New Roman" w:eastAsia="SimSun" w:hAnsi="Times New Roman" w:cs="Times New Roman"/>
          <w:kern w:val="1"/>
          <w:sz w:val="24"/>
          <w:szCs w:val="24"/>
          <w:lang w:bidi="hi-IN"/>
        </w:rPr>
        <w:t xml:space="preserve"> За служителите на НАПОО и АЗ, осъществяващи мониторинг и контрола на курсовете в ЦПО е необходима актуална информация, свързана с предстоящи и провеждащите се в момента курсове, местата за провеждането им и дати за провеждане на държавни изпити по теория и практика на професията ще се ползва от.</w:t>
      </w:r>
    </w:p>
    <w:p w:rsidR="004A31AD" w:rsidRDefault="004A31AD" w:rsidP="004A31AD">
      <w:pPr>
        <w:widowControl w:val="0"/>
        <w:spacing w:before="60" w:after="60"/>
        <w:ind w:left="284" w:firstLine="425"/>
        <w:jc w:val="both"/>
        <w:rPr>
          <w:rFonts w:ascii="Times New Roman" w:eastAsia="SimSun" w:hAnsi="Times New Roman" w:cs="Times New Roman"/>
          <w:b/>
          <w:kern w:val="1"/>
          <w:sz w:val="24"/>
          <w:szCs w:val="24"/>
          <w:lang w:bidi="hi-IN"/>
        </w:rPr>
      </w:pPr>
      <w:r>
        <w:rPr>
          <w:rFonts w:ascii="Times New Roman" w:eastAsia="SimSun" w:hAnsi="Times New Roman" w:cs="Times New Roman"/>
          <w:b/>
          <w:kern w:val="1"/>
          <w:sz w:val="24"/>
          <w:szCs w:val="24"/>
          <w:lang w:bidi="hi-IN"/>
        </w:rPr>
        <w:t>1.1.2.</w:t>
      </w:r>
      <w:r>
        <w:rPr>
          <w:rFonts w:ascii="Times New Roman" w:eastAsia="SimSun" w:hAnsi="Times New Roman" w:cs="Times New Roman"/>
          <w:kern w:val="1"/>
          <w:sz w:val="24"/>
          <w:szCs w:val="24"/>
          <w:lang w:bidi="hi-IN"/>
        </w:rPr>
        <w:t xml:space="preserve"> За лицата, желаещи да се обучават – лесно да намерят подходящ квалификационен курс.</w:t>
      </w:r>
    </w:p>
    <w:p w:rsidR="004A31AD" w:rsidRDefault="004A31AD" w:rsidP="004A31AD">
      <w:pPr>
        <w:widowControl w:val="0"/>
        <w:spacing w:before="60" w:after="60"/>
        <w:ind w:left="284" w:firstLine="425"/>
        <w:jc w:val="both"/>
        <w:rPr>
          <w:rFonts w:ascii="Times New Roman" w:eastAsia="SimSun" w:hAnsi="Times New Roman" w:cs="Times New Roman"/>
          <w:b/>
          <w:kern w:val="1"/>
          <w:sz w:val="24"/>
          <w:szCs w:val="24"/>
          <w:lang w:bidi="hi-IN"/>
        </w:rPr>
      </w:pPr>
      <w:r>
        <w:rPr>
          <w:rFonts w:ascii="Times New Roman" w:eastAsia="SimSun" w:hAnsi="Times New Roman" w:cs="Times New Roman"/>
          <w:b/>
          <w:kern w:val="1"/>
          <w:sz w:val="24"/>
          <w:szCs w:val="24"/>
          <w:lang w:bidi="hi-IN"/>
        </w:rPr>
        <w:t>1.1.3.</w:t>
      </w:r>
      <w:r>
        <w:rPr>
          <w:rFonts w:ascii="Times New Roman" w:eastAsia="SimSun" w:hAnsi="Times New Roman" w:cs="Times New Roman"/>
          <w:kern w:val="1"/>
          <w:sz w:val="24"/>
          <w:szCs w:val="24"/>
          <w:lang w:bidi="hi-IN"/>
        </w:rPr>
        <w:t xml:space="preserve"> За работодатели, институции от България и чужбина, искащи потвърждение дали даден документ за професионална квалификация е легитимен.</w:t>
      </w:r>
    </w:p>
    <w:p w:rsidR="004A31AD" w:rsidRDefault="004A31AD" w:rsidP="004A31AD">
      <w:pPr>
        <w:widowControl w:val="0"/>
        <w:spacing w:before="60" w:after="60"/>
        <w:ind w:left="284" w:firstLine="425"/>
        <w:jc w:val="both"/>
        <w:rPr>
          <w:rFonts w:ascii="Times New Roman" w:hAnsi="Times New Roman" w:cs="Times New Roman"/>
          <w:color w:val="003366"/>
          <w:sz w:val="24"/>
          <w:szCs w:val="24"/>
        </w:rPr>
      </w:pPr>
      <w:r>
        <w:rPr>
          <w:rFonts w:ascii="Times New Roman" w:eastAsia="SimSun" w:hAnsi="Times New Roman" w:cs="Times New Roman"/>
          <w:b/>
          <w:kern w:val="1"/>
          <w:sz w:val="24"/>
          <w:szCs w:val="24"/>
          <w:lang w:bidi="hi-IN"/>
        </w:rPr>
        <w:t>1.1.</w:t>
      </w:r>
      <w:r>
        <w:rPr>
          <w:rFonts w:ascii="Times New Roman" w:eastAsia="SimSun" w:hAnsi="Times New Roman" w:cs="Times New Roman"/>
          <w:b/>
          <w:kern w:val="1"/>
          <w:sz w:val="24"/>
          <w:szCs w:val="24"/>
          <w:lang w:val="en-US" w:bidi="hi-IN"/>
        </w:rPr>
        <w:t>4</w:t>
      </w:r>
      <w:r>
        <w:rPr>
          <w:rFonts w:ascii="Times New Roman" w:eastAsia="SimSun" w:hAnsi="Times New Roman" w:cs="Times New Roman"/>
          <w:b/>
          <w:kern w:val="1"/>
          <w:sz w:val="24"/>
          <w:szCs w:val="24"/>
          <w:lang w:bidi="hi-IN"/>
        </w:rPr>
        <w:t>.</w:t>
      </w:r>
      <w:r>
        <w:rPr>
          <w:rFonts w:ascii="Times New Roman" w:eastAsia="SimSun" w:hAnsi="Times New Roman" w:cs="Times New Roman"/>
          <w:kern w:val="1"/>
          <w:sz w:val="24"/>
          <w:szCs w:val="24"/>
          <w:lang w:bidi="hi-IN"/>
        </w:rPr>
        <w:t xml:space="preserve"> За служители ангажирани с анализ и създаване на политики за квалификация на възрастните, планиране на обучения, обвързани с потребностите на бизнеса – възможност да получават справки относно броя обучени лица по различни професии и региони на страната.</w:t>
      </w:r>
    </w:p>
    <w:p w:rsidR="004A31AD" w:rsidRDefault="004A31AD" w:rsidP="004A31AD">
      <w:pPr>
        <w:pStyle w:val="ListParagraph"/>
        <w:suppressAutoHyphens/>
        <w:spacing w:after="0" w:line="240" w:lineRule="auto"/>
        <w:ind w:left="1854"/>
        <w:jc w:val="both"/>
        <w:rPr>
          <w:rFonts w:ascii="Times New Roman" w:hAnsi="Times New Roman"/>
          <w:color w:val="003366"/>
          <w:sz w:val="24"/>
          <w:szCs w:val="24"/>
        </w:rPr>
      </w:pPr>
    </w:p>
    <w:p w:rsidR="004A31AD" w:rsidRDefault="004A31AD" w:rsidP="004A31AD">
      <w:pPr>
        <w:widowControl w:val="0"/>
        <w:spacing w:before="60" w:after="60"/>
        <w:ind w:left="284"/>
        <w:jc w:val="both"/>
        <w:rPr>
          <w:rFonts w:ascii="Times New Roman" w:eastAsia="SimSun" w:hAnsi="Times New Roman" w:cs="Times New Roman"/>
          <w:b/>
          <w:kern w:val="1"/>
          <w:sz w:val="24"/>
          <w:szCs w:val="24"/>
          <w:lang w:bidi="hi-IN"/>
        </w:rPr>
      </w:pPr>
      <w:r>
        <w:rPr>
          <w:rFonts w:ascii="Times New Roman" w:eastAsia="SimSun" w:hAnsi="Times New Roman" w:cs="Times New Roman"/>
          <w:b/>
          <w:kern w:val="1"/>
          <w:sz w:val="24"/>
          <w:szCs w:val="24"/>
          <w:lang w:bidi="hi-IN"/>
        </w:rPr>
        <w:t>1.2.</w:t>
      </w:r>
      <w:r>
        <w:rPr>
          <w:rFonts w:ascii="Times New Roman" w:eastAsia="SimSun" w:hAnsi="Times New Roman" w:cs="Times New Roman"/>
          <w:kern w:val="1"/>
          <w:sz w:val="24"/>
          <w:szCs w:val="24"/>
          <w:lang w:bidi="hi-IN"/>
        </w:rPr>
        <w:t xml:space="preserve"> Опитът на НАПОО показва изключителна необходимост от предоставяне на част от информацията на достъпен за лица, не говорещи български език. Необходимо е информация, свързана със Списък на професиите за професионално образование и обучение, функциите на НАПОО, проекти, в които НАПОО участва, издавани документи от </w:t>
      </w:r>
      <w:r>
        <w:rPr>
          <w:rFonts w:ascii="Times New Roman" w:eastAsia="SimSun" w:hAnsi="Times New Roman" w:cs="Times New Roman"/>
          <w:kern w:val="1"/>
          <w:sz w:val="24"/>
          <w:szCs w:val="24"/>
          <w:lang w:bidi="hi-IN"/>
        </w:rPr>
        <w:lastRenderedPageBreak/>
        <w:t xml:space="preserve">Центровете за професионално обучение, както и статута на Центровете за професионално обучение да бъде предоставена на английски език. </w:t>
      </w:r>
    </w:p>
    <w:p w:rsidR="004A31AD" w:rsidRDefault="004A31AD" w:rsidP="004A31AD">
      <w:pPr>
        <w:spacing w:after="120"/>
        <w:ind w:left="284"/>
        <w:jc w:val="both"/>
        <w:rPr>
          <w:rFonts w:ascii="Times New Roman" w:eastAsia="SimSun" w:hAnsi="Times New Roman" w:cs="Times New Roman"/>
          <w:kern w:val="1"/>
          <w:sz w:val="24"/>
          <w:szCs w:val="24"/>
          <w:lang w:bidi="hi-IN"/>
        </w:rPr>
      </w:pPr>
      <w:r>
        <w:rPr>
          <w:rFonts w:ascii="Times New Roman" w:eastAsia="SimSun" w:hAnsi="Times New Roman" w:cs="Times New Roman"/>
          <w:b/>
          <w:kern w:val="1"/>
          <w:sz w:val="24"/>
          <w:szCs w:val="24"/>
          <w:lang w:bidi="hi-IN"/>
        </w:rPr>
        <w:t>1.3.</w:t>
      </w:r>
      <w:r>
        <w:rPr>
          <w:rFonts w:ascii="Times New Roman" w:eastAsia="SimSun" w:hAnsi="Times New Roman" w:cs="Times New Roman"/>
          <w:kern w:val="1"/>
          <w:sz w:val="24"/>
          <w:szCs w:val="24"/>
          <w:lang w:bidi="hi-IN"/>
        </w:rPr>
        <w:t xml:space="preserve"> Към настоящия момент сайтът на НАПОО е недостъпен за граждани с увредено зрение. Необходимо е да се проучи каква информация биха искали те да получават и част от информацията на сайта на НАПОО (или ИС на НАПОО), да бъде предоставена по достъпен за тях начин.</w:t>
      </w:r>
    </w:p>
    <w:p w:rsidR="004A31AD" w:rsidRPr="00E72095" w:rsidRDefault="004A31AD" w:rsidP="004A31AD">
      <w:pPr>
        <w:spacing w:after="120"/>
        <w:ind w:left="284"/>
        <w:jc w:val="both"/>
        <w:rPr>
          <w:rFonts w:ascii="Times New Roman" w:eastAsia="SimSun" w:hAnsi="Times New Roman" w:cs="Times New Roman"/>
          <w:kern w:val="1"/>
          <w:sz w:val="24"/>
          <w:szCs w:val="24"/>
          <w:lang w:bidi="hi-IN"/>
        </w:rPr>
      </w:pPr>
      <w:r w:rsidRPr="00E72095">
        <w:rPr>
          <w:rFonts w:ascii="Times New Roman" w:eastAsia="SimSun" w:hAnsi="Times New Roman" w:cs="Times New Roman"/>
          <w:kern w:val="1"/>
          <w:sz w:val="24"/>
          <w:szCs w:val="24"/>
          <w:lang w:bidi="hi-IN"/>
        </w:rPr>
        <w:t>1.4. В процеса на работа беше констатирано, че центровете за професионално обучение подават информация, свързана с базите за обучение, преподавателите, проведените обучения (график, обучени лица, начин на финансиране, издадени документи) поотделно към Информационната система на НАПОО и към Агенция по заетостта. При хоризонтално обвързване на базите данни на АЗ и НАПОО е необходимо да се създаде възможност информацията да се въвежда еднократно, но да с еползва от служители и в двете администрации.</w:t>
      </w:r>
    </w:p>
    <w:p w:rsidR="004A31AD" w:rsidRPr="00E72095" w:rsidRDefault="004A31AD" w:rsidP="004A31AD">
      <w:pPr>
        <w:spacing w:after="120"/>
        <w:ind w:left="284"/>
        <w:jc w:val="both"/>
        <w:rPr>
          <w:rFonts w:ascii="Times New Roman" w:eastAsia="SimSun" w:hAnsi="Times New Roman" w:cs="Times New Roman"/>
          <w:b/>
          <w:kern w:val="1"/>
          <w:sz w:val="24"/>
          <w:szCs w:val="24"/>
          <w:lang w:bidi="hi-IN"/>
        </w:rPr>
      </w:pPr>
      <w:r w:rsidRPr="00E72095">
        <w:rPr>
          <w:rFonts w:ascii="Times New Roman" w:eastAsia="SimSun" w:hAnsi="Times New Roman" w:cs="Times New Roman"/>
          <w:b/>
          <w:kern w:val="1"/>
          <w:sz w:val="24"/>
          <w:szCs w:val="24"/>
          <w:lang w:bidi="hi-IN"/>
        </w:rPr>
        <w:t>2. Планирани дейности в обществената поръчка</w:t>
      </w:r>
    </w:p>
    <w:p w:rsidR="004A31AD" w:rsidRDefault="004A31AD" w:rsidP="004A31AD">
      <w:pPr>
        <w:spacing w:after="120"/>
        <w:jc w:val="both"/>
        <w:rPr>
          <w:rFonts w:ascii="Times New Roman" w:eastAsia="SimSun" w:hAnsi="Times New Roman" w:cs="Times New Roman"/>
          <w:b/>
          <w:kern w:val="1"/>
          <w:sz w:val="24"/>
          <w:szCs w:val="24"/>
          <w:lang w:bidi="hi-IN"/>
        </w:rPr>
      </w:pPr>
      <w:r>
        <w:rPr>
          <w:rFonts w:ascii="Times New Roman" w:hAnsi="Times New Roman" w:cs="Times New Roman"/>
          <w:sz w:val="24"/>
          <w:szCs w:val="24"/>
        </w:rPr>
        <w:t>Целта на обществената поръчка е надгради</w:t>
      </w:r>
      <w:r>
        <w:rPr>
          <w:rFonts w:ascii="Times New Roman" w:eastAsia="SimSun" w:hAnsi="Times New Roman" w:cs="Times New Roman"/>
          <w:kern w:val="1"/>
          <w:sz w:val="24"/>
          <w:szCs w:val="24"/>
          <w:lang w:bidi="hi-IN"/>
        </w:rPr>
        <w:t xml:space="preserve"> и въведе в експлоатация Интернет-сайт на НАПОО </w:t>
      </w:r>
      <w:hyperlink r:id="rId8" w:history="1">
        <w:r>
          <w:rPr>
            <w:rStyle w:val="Hyperlink"/>
            <w:rFonts w:ascii="Times New Roman" w:eastAsia="SimSun" w:hAnsi="Times New Roman" w:cs="Times New Roman"/>
            <w:kern w:val="1"/>
            <w:sz w:val="24"/>
            <w:szCs w:val="24"/>
            <w:lang w:bidi="hi-IN"/>
          </w:rPr>
          <w:t>http://www.navet.government.bg/</w:t>
        </w:r>
      </w:hyperlink>
      <w:r>
        <w:rPr>
          <w:rFonts w:ascii="Times New Roman" w:eastAsia="SimSun" w:hAnsi="Times New Roman" w:cs="Times New Roman"/>
          <w:kern w:val="1"/>
          <w:sz w:val="24"/>
          <w:szCs w:val="24"/>
          <w:lang w:bidi="hi-IN"/>
        </w:rPr>
        <w:t xml:space="preserve"> с повишена функционалност чрез интегриране на данни от ИС на НАПОО и създаване на условия за ползване на част от предоставяните услуги от незрящи лица и от лица, не говорещи български със следните характеристики:</w:t>
      </w:r>
    </w:p>
    <w:p w:rsidR="004A31AD" w:rsidRDefault="004A31AD" w:rsidP="004A31AD">
      <w:pPr>
        <w:widowControl w:val="0"/>
        <w:spacing w:before="60" w:after="60" w:line="240" w:lineRule="auto"/>
        <w:ind w:left="284"/>
        <w:jc w:val="both"/>
        <w:rPr>
          <w:rFonts w:ascii="Times New Roman" w:eastAsia="SimSun" w:hAnsi="Times New Roman" w:cs="Times New Roman"/>
          <w:b/>
          <w:kern w:val="1"/>
          <w:sz w:val="24"/>
          <w:szCs w:val="24"/>
          <w:lang w:bidi="hi-IN"/>
        </w:rPr>
      </w:pPr>
      <w:r>
        <w:rPr>
          <w:rFonts w:ascii="Times New Roman" w:eastAsia="SimSun" w:hAnsi="Times New Roman" w:cs="Times New Roman"/>
          <w:b/>
          <w:kern w:val="1"/>
          <w:sz w:val="24"/>
          <w:szCs w:val="24"/>
          <w:lang w:bidi="hi-IN"/>
        </w:rPr>
        <w:t xml:space="preserve">2.1. </w:t>
      </w:r>
      <w:r>
        <w:rPr>
          <w:rFonts w:ascii="Times New Roman" w:eastAsia="SimSun" w:hAnsi="Times New Roman" w:cs="Times New Roman"/>
          <w:kern w:val="1"/>
          <w:sz w:val="24"/>
          <w:szCs w:val="24"/>
          <w:lang w:bidi="hi-IN"/>
        </w:rPr>
        <w:t>Съвременен, двуезичен (български-английски), отзивчив дизайн и структура, базирани на модерна система за управление на съдържанието с цел подобряване на функционалността и улесняване намирането на информация от потребителите.</w:t>
      </w:r>
    </w:p>
    <w:p w:rsidR="004A31AD" w:rsidRDefault="004A31AD" w:rsidP="004A31AD">
      <w:pPr>
        <w:widowControl w:val="0"/>
        <w:spacing w:before="60" w:after="60" w:line="240" w:lineRule="auto"/>
        <w:ind w:left="284"/>
        <w:jc w:val="both"/>
        <w:rPr>
          <w:rFonts w:ascii="Times New Roman" w:eastAsia="SimSun" w:hAnsi="Times New Roman" w:cs="Times New Roman"/>
          <w:b/>
          <w:kern w:val="1"/>
          <w:sz w:val="24"/>
          <w:szCs w:val="24"/>
          <w:lang w:bidi="hi-IN"/>
        </w:rPr>
      </w:pPr>
      <w:r>
        <w:rPr>
          <w:rFonts w:ascii="Times New Roman" w:eastAsia="SimSun" w:hAnsi="Times New Roman" w:cs="Times New Roman"/>
          <w:b/>
          <w:kern w:val="1"/>
          <w:sz w:val="24"/>
          <w:szCs w:val="24"/>
          <w:lang w:bidi="hi-IN"/>
        </w:rPr>
        <w:t xml:space="preserve">2.2. </w:t>
      </w:r>
      <w:r>
        <w:rPr>
          <w:rFonts w:ascii="Times New Roman" w:eastAsia="SimSun" w:hAnsi="Times New Roman" w:cs="Times New Roman"/>
          <w:kern w:val="1"/>
          <w:sz w:val="24"/>
          <w:szCs w:val="24"/>
          <w:lang w:bidi="hi-IN"/>
        </w:rPr>
        <w:t>Разработване на функционалности в сайта улесняващи получаването на информация от незрящи (в съответствие с идентифицираните потребности).</w:t>
      </w:r>
    </w:p>
    <w:p w:rsidR="004A31AD" w:rsidRDefault="004A31AD" w:rsidP="004A31AD">
      <w:pPr>
        <w:widowControl w:val="0"/>
        <w:spacing w:before="60" w:after="60" w:line="240" w:lineRule="auto"/>
        <w:ind w:left="284"/>
        <w:jc w:val="both"/>
        <w:rPr>
          <w:rFonts w:ascii="Times New Roman" w:eastAsia="SimSun" w:hAnsi="Times New Roman" w:cs="Times New Roman"/>
          <w:b/>
          <w:kern w:val="1"/>
          <w:sz w:val="24"/>
          <w:szCs w:val="24"/>
          <w:lang w:bidi="hi-IN"/>
        </w:rPr>
      </w:pPr>
      <w:r>
        <w:rPr>
          <w:rFonts w:ascii="Times New Roman" w:eastAsia="SimSun" w:hAnsi="Times New Roman" w:cs="Times New Roman"/>
          <w:b/>
          <w:kern w:val="1"/>
          <w:sz w:val="24"/>
          <w:szCs w:val="24"/>
          <w:lang w:bidi="hi-IN"/>
        </w:rPr>
        <w:t xml:space="preserve">2.3. </w:t>
      </w:r>
      <w:r>
        <w:rPr>
          <w:rFonts w:ascii="Times New Roman" w:eastAsia="SimSun" w:hAnsi="Times New Roman" w:cs="Times New Roman"/>
          <w:kern w:val="1"/>
          <w:sz w:val="24"/>
          <w:szCs w:val="24"/>
          <w:lang w:bidi="hi-IN"/>
        </w:rPr>
        <w:t>Обвързване чрез разработен интерфейс за автоматизирано получаване и обновяване  на данни от определени модули в ИС на НАПОО със сайта, с цел потребителите да получават по достъпен начин информация от ИС относно:</w:t>
      </w:r>
    </w:p>
    <w:p w:rsidR="004A31AD" w:rsidRDefault="004A31AD" w:rsidP="004A31AD">
      <w:pPr>
        <w:widowControl w:val="0"/>
        <w:suppressAutoHyphens w:val="0"/>
        <w:spacing w:before="60" w:after="60" w:line="240" w:lineRule="auto"/>
        <w:ind w:left="709"/>
        <w:jc w:val="both"/>
        <w:rPr>
          <w:rFonts w:ascii="Times New Roman" w:eastAsia="SimSun" w:hAnsi="Times New Roman" w:cs="Times New Roman"/>
          <w:b/>
          <w:kern w:val="1"/>
          <w:sz w:val="24"/>
          <w:szCs w:val="24"/>
          <w:lang w:bidi="hi-IN"/>
        </w:rPr>
      </w:pPr>
      <w:r>
        <w:rPr>
          <w:rFonts w:ascii="Times New Roman" w:eastAsia="SimSun" w:hAnsi="Times New Roman" w:cs="Times New Roman"/>
          <w:b/>
          <w:kern w:val="1"/>
          <w:sz w:val="24"/>
          <w:szCs w:val="24"/>
          <w:lang w:bidi="hi-IN"/>
        </w:rPr>
        <w:t xml:space="preserve">2.3.1. </w:t>
      </w:r>
      <w:r>
        <w:rPr>
          <w:rFonts w:ascii="Times New Roman" w:eastAsia="SimSun" w:hAnsi="Times New Roman" w:cs="Times New Roman"/>
          <w:kern w:val="1"/>
          <w:sz w:val="24"/>
          <w:szCs w:val="24"/>
          <w:lang w:bidi="hi-IN"/>
        </w:rPr>
        <w:t>Издадени документи за придобита степен на професионална квалификация или професионално обучение, издаден от лицензиран ЦПО;</w:t>
      </w:r>
    </w:p>
    <w:p w:rsidR="004A31AD" w:rsidRDefault="004A31AD" w:rsidP="004A31AD">
      <w:pPr>
        <w:widowControl w:val="0"/>
        <w:suppressAutoHyphens w:val="0"/>
        <w:spacing w:before="60" w:after="60" w:line="240" w:lineRule="auto"/>
        <w:ind w:left="709"/>
        <w:jc w:val="both"/>
        <w:rPr>
          <w:rFonts w:ascii="Times New Roman" w:eastAsia="SimSun" w:hAnsi="Times New Roman" w:cs="Times New Roman"/>
          <w:b/>
          <w:kern w:val="1"/>
          <w:sz w:val="24"/>
          <w:szCs w:val="24"/>
          <w:lang w:bidi="hi-IN"/>
        </w:rPr>
      </w:pPr>
      <w:r>
        <w:rPr>
          <w:rFonts w:ascii="Times New Roman" w:eastAsia="SimSun" w:hAnsi="Times New Roman" w:cs="Times New Roman"/>
          <w:b/>
          <w:kern w:val="1"/>
          <w:sz w:val="24"/>
          <w:szCs w:val="24"/>
          <w:lang w:bidi="hi-IN"/>
        </w:rPr>
        <w:t xml:space="preserve">2.3.2. </w:t>
      </w:r>
      <w:r>
        <w:rPr>
          <w:rFonts w:ascii="Times New Roman" w:eastAsia="SimSun" w:hAnsi="Times New Roman" w:cs="Times New Roman"/>
          <w:kern w:val="1"/>
          <w:sz w:val="24"/>
          <w:szCs w:val="24"/>
          <w:lang w:bidi="hi-IN"/>
        </w:rPr>
        <w:t xml:space="preserve">Статут на лицензирани доставчици на услуги по професионално информиране и ориентиране по региони; </w:t>
      </w:r>
    </w:p>
    <w:p w:rsidR="004A31AD" w:rsidRDefault="004A31AD" w:rsidP="004A31AD">
      <w:pPr>
        <w:widowControl w:val="0"/>
        <w:suppressAutoHyphens w:val="0"/>
        <w:spacing w:before="60" w:after="60" w:line="240" w:lineRule="auto"/>
        <w:ind w:left="284" w:firstLine="425"/>
        <w:jc w:val="both"/>
        <w:rPr>
          <w:rFonts w:ascii="Times New Roman" w:eastAsia="SimSun" w:hAnsi="Times New Roman" w:cs="Times New Roman"/>
          <w:b/>
          <w:kern w:val="1"/>
          <w:sz w:val="24"/>
          <w:szCs w:val="24"/>
          <w:lang w:bidi="hi-IN"/>
        </w:rPr>
      </w:pPr>
      <w:r>
        <w:rPr>
          <w:rFonts w:ascii="Times New Roman" w:eastAsia="SimSun" w:hAnsi="Times New Roman" w:cs="Times New Roman"/>
          <w:b/>
          <w:kern w:val="1"/>
          <w:sz w:val="24"/>
          <w:szCs w:val="24"/>
          <w:lang w:bidi="hi-IN"/>
        </w:rPr>
        <w:t xml:space="preserve">2.3.3. </w:t>
      </w:r>
      <w:r>
        <w:rPr>
          <w:rFonts w:ascii="Times New Roman" w:eastAsia="SimSun" w:hAnsi="Times New Roman" w:cs="Times New Roman"/>
          <w:kern w:val="1"/>
          <w:sz w:val="24"/>
          <w:szCs w:val="24"/>
          <w:lang w:bidi="hi-IN"/>
        </w:rPr>
        <w:t>Статут на лицензирани доставчици на професионално обучение - по професионални направления</w:t>
      </w:r>
      <w:r>
        <w:rPr>
          <w:rFonts w:ascii="Times New Roman" w:eastAsia="SimSun" w:hAnsi="Times New Roman" w:cs="Times New Roman"/>
          <w:kern w:val="1"/>
          <w:sz w:val="24"/>
          <w:szCs w:val="24"/>
          <w:lang w:val="en-US" w:bidi="hi-IN"/>
        </w:rPr>
        <w:t xml:space="preserve">, </w:t>
      </w:r>
      <w:r>
        <w:rPr>
          <w:rFonts w:ascii="Times New Roman" w:eastAsia="SimSun" w:hAnsi="Times New Roman" w:cs="Times New Roman"/>
          <w:kern w:val="1"/>
          <w:sz w:val="24"/>
          <w:szCs w:val="24"/>
          <w:lang w:bidi="hi-IN"/>
        </w:rPr>
        <w:t>професии и специалности и по региони;</w:t>
      </w:r>
    </w:p>
    <w:p w:rsidR="004A31AD" w:rsidRDefault="004A31AD" w:rsidP="004A31AD">
      <w:pPr>
        <w:widowControl w:val="0"/>
        <w:suppressAutoHyphens w:val="0"/>
        <w:spacing w:before="60" w:after="60" w:line="240" w:lineRule="auto"/>
        <w:ind w:left="709"/>
        <w:jc w:val="both"/>
        <w:rPr>
          <w:rFonts w:ascii="Times New Roman" w:eastAsia="SimSun" w:hAnsi="Times New Roman" w:cs="Times New Roman"/>
          <w:b/>
          <w:kern w:val="1"/>
          <w:sz w:val="24"/>
          <w:szCs w:val="24"/>
          <w:lang w:bidi="hi-IN"/>
        </w:rPr>
      </w:pPr>
      <w:r>
        <w:rPr>
          <w:rFonts w:ascii="Times New Roman" w:eastAsia="SimSun" w:hAnsi="Times New Roman" w:cs="Times New Roman"/>
          <w:b/>
          <w:kern w:val="1"/>
          <w:sz w:val="24"/>
          <w:szCs w:val="24"/>
          <w:lang w:bidi="hi-IN"/>
        </w:rPr>
        <w:t xml:space="preserve">2.3.4. </w:t>
      </w:r>
      <w:r>
        <w:rPr>
          <w:rFonts w:ascii="Times New Roman" w:eastAsia="SimSun" w:hAnsi="Times New Roman" w:cs="Times New Roman"/>
          <w:kern w:val="1"/>
          <w:sz w:val="24"/>
          <w:szCs w:val="24"/>
          <w:lang w:bidi="hi-IN"/>
        </w:rPr>
        <w:t>Справки за брой обучени лица по професионални направления - по региони, година на завършване, вид обучение и др. критерии;</w:t>
      </w:r>
    </w:p>
    <w:p w:rsidR="004A31AD" w:rsidRDefault="004A31AD" w:rsidP="004A31AD">
      <w:pPr>
        <w:widowControl w:val="0"/>
        <w:suppressAutoHyphens w:val="0"/>
        <w:spacing w:before="60" w:after="60" w:line="240" w:lineRule="auto"/>
        <w:ind w:left="284" w:firstLine="425"/>
        <w:jc w:val="both"/>
        <w:rPr>
          <w:rFonts w:ascii="Times New Roman" w:eastAsia="SimSun" w:hAnsi="Times New Roman" w:cs="Times New Roman"/>
          <w:b/>
          <w:kern w:val="1"/>
          <w:sz w:val="24"/>
          <w:szCs w:val="24"/>
          <w:lang w:bidi="hi-IN"/>
        </w:rPr>
      </w:pPr>
      <w:r>
        <w:rPr>
          <w:rFonts w:ascii="Times New Roman" w:eastAsia="SimSun" w:hAnsi="Times New Roman" w:cs="Times New Roman"/>
          <w:b/>
          <w:kern w:val="1"/>
          <w:sz w:val="24"/>
          <w:szCs w:val="24"/>
          <w:lang w:bidi="hi-IN"/>
        </w:rPr>
        <w:t xml:space="preserve">2.3.5. </w:t>
      </w:r>
      <w:r>
        <w:rPr>
          <w:rFonts w:ascii="Times New Roman" w:eastAsia="SimSun" w:hAnsi="Times New Roman" w:cs="Times New Roman"/>
          <w:kern w:val="1"/>
          <w:sz w:val="24"/>
          <w:szCs w:val="24"/>
          <w:lang w:bidi="hi-IN"/>
        </w:rPr>
        <w:t>Текущи и предстоящи курсове, организирани от ЦПО;</w:t>
      </w:r>
    </w:p>
    <w:p w:rsidR="004A31AD" w:rsidRDefault="004A31AD" w:rsidP="004A31AD">
      <w:pPr>
        <w:widowControl w:val="0"/>
        <w:suppressAutoHyphens w:val="0"/>
        <w:spacing w:before="60" w:after="60" w:line="240" w:lineRule="auto"/>
        <w:ind w:left="284" w:firstLine="425"/>
        <w:jc w:val="both"/>
        <w:rPr>
          <w:rFonts w:ascii="Times New Roman" w:eastAsia="SimSun" w:hAnsi="Times New Roman" w:cs="Times New Roman"/>
          <w:b/>
          <w:kern w:val="1"/>
          <w:sz w:val="24"/>
          <w:szCs w:val="24"/>
          <w:lang w:bidi="hi-IN"/>
        </w:rPr>
      </w:pPr>
      <w:r>
        <w:rPr>
          <w:rFonts w:ascii="Times New Roman" w:eastAsia="SimSun" w:hAnsi="Times New Roman" w:cs="Times New Roman"/>
          <w:b/>
          <w:kern w:val="1"/>
          <w:sz w:val="24"/>
          <w:szCs w:val="24"/>
          <w:lang w:bidi="hi-IN"/>
        </w:rPr>
        <w:t xml:space="preserve">2.3.6. </w:t>
      </w:r>
      <w:r>
        <w:rPr>
          <w:rFonts w:ascii="Times New Roman" w:eastAsia="SimSun" w:hAnsi="Times New Roman" w:cs="Times New Roman"/>
          <w:kern w:val="1"/>
          <w:sz w:val="24"/>
          <w:szCs w:val="24"/>
          <w:lang w:bidi="hi-IN"/>
        </w:rPr>
        <w:t>Промени в Списъка на професиите за ПОО;</w:t>
      </w:r>
    </w:p>
    <w:p w:rsidR="004A31AD" w:rsidRDefault="004A31AD" w:rsidP="004A31AD">
      <w:pPr>
        <w:widowControl w:val="0"/>
        <w:suppressAutoHyphens w:val="0"/>
        <w:spacing w:before="60" w:after="60" w:line="240" w:lineRule="auto"/>
        <w:ind w:left="284" w:firstLine="425"/>
        <w:jc w:val="both"/>
        <w:rPr>
          <w:rFonts w:ascii="Times New Roman" w:eastAsia="SimSun" w:hAnsi="Times New Roman" w:cs="Times New Roman"/>
          <w:b/>
          <w:kern w:val="1"/>
          <w:sz w:val="24"/>
          <w:szCs w:val="24"/>
          <w:lang w:bidi="hi-IN"/>
        </w:rPr>
      </w:pPr>
      <w:r>
        <w:rPr>
          <w:rFonts w:ascii="Times New Roman" w:eastAsia="SimSun" w:hAnsi="Times New Roman" w:cs="Times New Roman"/>
          <w:b/>
          <w:kern w:val="1"/>
          <w:sz w:val="24"/>
          <w:szCs w:val="24"/>
          <w:lang w:bidi="hi-IN"/>
        </w:rPr>
        <w:t xml:space="preserve">2.3.7. </w:t>
      </w:r>
      <w:r>
        <w:rPr>
          <w:rFonts w:ascii="Times New Roman" w:eastAsia="SimSun" w:hAnsi="Times New Roman" w:cs="Times New Roman"/>
          <w:kern w:val="1"/>
          <w:sz w:val="24"/>
          <w:szCs w:val="24"/>
          <w:lang w:bidi="hi-IN"/>
        </w:rPr>
        <w:t>Други, разрешени за публичен достъп.</w:t>
      </w:r>
    </w:p>
    <w:p w:rsidR="004A31AD" w:rsidRDefault="004A31AD" w:rsidP="004A31AD">
      <w:pPr>
        <w:widowControl w:val="0"/>
        <w:spacing w:before="60" w:after="60" w:line="240" w:lineRule="auto"/>
        <w:ind w:left="284"/>
        <w:jc w:val="both"/>
        <w:rPr>
          <w:rFonts w:ascii="Times New Roman" w:eastAsia="SimSun" w:hAnsi="Times New Roman" w:cs="Times New Roman"/>
          <w:b/>
          <w:kern w:val="1"/>
          <w:sz w:val="24"/>
          <w:szCs w:val="24"/>
          <w:lang w:bidi="hi-IN"/>
        </w:rPr>
      </w:pPr>
      <w:r>
        <w:rPr>
          <w:rFonts w:ascii="Times New Roman" w:eastAsia="SimSun" w:hAnsi="Times New Roman" w:cs="Times New Roman"/>
          <w:b/>
          <w:kern w:val="1"/>
          <w:sz w:val="24"/>
          <w:szCs w:val="24"/>
          <w:lang w:bidi="hi-IN"/>
        </w:rPr>
        <w:t xml:space="preserve">2.4. </w:t>
      </w:r>
      <w:r>
        <w:rPr>
          <w:rFonts w:ascii="Times New Roman" w:eastAsia="SimSun" w:hAnsi="Times New Roman" w:cs="Times New Roman"/>
          <w:kern w:val="1"/>
          <w:sz w:val="24"/>
          <w:szCs w:val="24"/>
          <w:lang w:bidi="hi-IN"/>
        </w:rPr>
        <w:t>Възможност за поддържане на данни от различни, независими от ИС източници.</w:t>
      </w:r>
    </w:p>
    <w:p w:rsidR="004A31AD" w:rsidRDefault="004A31AD" w:rsidP="004A31AD">
      <w:pPr>
        <w:widowControl w:val="0"/>
        <w:spacing w:before="60" w:after="60" w:line="240" w:lineRule="auto"/>
        <w:ind w:left="284"/>
        <w:jc w:val="both"/>
        <w:rPr>
          <w:rFonts w:ascii="Times New Roman" w:eastAsia="SimSun" w:hAnsi="Times New Roman" w:cs="Times New Roman"/>
          <w:b/>
          <w:kern w:val="1"/>
          <w:sz w:val="24"/>
          <w:szCs w:val="24"/>
          <w:lang w:bidi="hi-IN"/>
        </w:rPr>
      </w:pPr>
      <w:r>
        <w:rPr>
          <w:rFonts w:ascii="Times New Roman" w:eastAsia="SimSun" w:hAnsi="Times New Roman" w:cs="Times New Roman"/>
          <w:b/>
          <w:kern w:val="1"/>
          <w:sz w:val="24"/>
          <w:szCs w:val="24"/>
          <w:lang w:bidi="hi-IN"/>
        </w:rPr>
        <w:t xml:space="preserve">2.5. </w:t>
      </w:r>
      <w:r>
        <w:rPr>
          <w:rFonts w:ascii="Times New Roman" w:eastAsia="SimSun" w:hAnsi="Times New Roman" w:cs="Times New Roman"/>
          <w:kern w:val="1"/>
          <w:sz w:val="24"/>
          <w:szCs w:val="24"/>
          <w:lang w:bidi="hi-IN"/>
        </w:rPr>
        <w:t>Превод на английски и включване в съдържанието на сайта на информация за:</w:t>
      </w:r>
    </w:p>
    <w:p w:rsidR="004A31AD" w:rsidRDefault="004A31AD" w:rsidP="004A31AD">
      <w:pPr>
        <w:widowControl w:val="0"/>
        <w:suppressAutoHyphens w:val="0"/>
        <w:spacing w:before="60" w:after="60" w:line="240" w:lineRule="auto"/>
        <w:ind w:left="709"/>
        <w:jc w:val="both"/>
        <w:rPr>
          <w:rFonts w:ascii="Times New Roman" w:eastAsia="SimSun" w:hAnsi="Times New Roman" w:cs="Times New Roman"/>
          <w:b/>
          <w:kern w:val="1"/>
          <w:sz w:val="24"/>
          <w:szCs w:val="24"/>
          <w:lang w:bidi="hi-IN"/>
        </w:rPr>
      </w:pPr>
      <w:r>
        <w:rPr>
          <w:rFonts w:ascii="Times New Roman" w:eastAsia="SimSun" w:hAnsi="Times New Roman" w:cs="Times New Roman"/>
          <w:b/>
          <w:kern w:val="1"/>
          <w:sz w:val="24"/>
          <w:szCs w:val="24"/>
          <w:lang w:bidi="hi-IN"/>
        </w:rPr>
        <w:lastRenderedPageBreak/>
        <w:t xml:space="preserve">2.5.1. </w:t>
      </w:r>
      <w:r>
        <w:rPr>
          <w:rFonts w:ascii="Times New Roman" w:eastAsia="SimSun" w:hAnsi="Times New Roman" w:cs="Times New Roman"/>
          <w:kern w:val="1"/>
          <w:sz w:val="24"/>
          <w:szCs w:val="24"/>
          <w:lang w:bidi="hi-IN"/>
        </w:rPr>
        <w:t>Функциите на НАПОО;</w:t>
      </w:r>
    </w:p>
    <w:p w:rsidR="004A31AD" w:rsidRDefault="004A31AD" w:rsidP="004A31AD">
      <w:pPr>
        <w:widowControl w:val="0"/>
        <w:suppressAutoHyphens w:val="0"/>
        <w:spacing w:before="60" w:after="60" w:line="240" w:lineRule="auto"/>
        <w:ind w:left="709"/>
        <w:jc w:val="both"/>
        <w:rPr>
          <w:rFonts w:ascii="Times New Roman" w:eastAsia="SimSun" w:hAnsi="Times New Roman" w:cs="Times New Roman"/>
          <w:b/>
          <w:kern w:val="1"/>
          <w:sz w:val="24"/>
          <w:szCs w:val="24"/>
          <w:lang w:bidi="hi-IN"/>
        </w:rPr>
      </w:pPr>
      <w:r>
        <w:rPr>
          <w:rFonts w:ascii="Times New Roman" w:eastAsia="SimSun" w:hAnsi="Times New Roman" w:cs="Times New Roman"/>
          <w:b/>
          <w:kern w:val="1"/>
          <w:sz w:val="24"/>
          <w:szCs w:val="24"/>
          <w:lang w:bidi="hi-IN"/>
        </w:rPr>
        <w:t xml:space="preserve">2.5.2. </w:t>
      </w:r>
      <w:r>
        <w:rPr>
          <w:rFonts w:ascii="Times New Roman" w:eastAsia="SimSun" w:hAnsi="Times New Roman" w:cs="Times New Roman"/>
          <w:kern w:val="1"/>
          <w:sz w:val="24"/>
          <w:szCs w:val="24"/>
          <w:lang w:bidi="hi-IN"/>
        </w:rPr>
        <w:t>Проекти, в които НАПОО участва;</w:t>
      </w:r>
    </w:p>
    <w:p w:rsidR="004A31AD" w:rsidRDefault="004A31AD" w:rsidP="004A31AD">
      <w:pPr>
        <w:widowControl w:val="0"/>
        <w:suppressAutoHyphens w:val="0"/>
        <w:spacing w:before="60" w:after="60" w:line="240" w:lineRule="auto"/>
        <w:ind w:left="709"/>
        <w:jc w:val="both"/>
        <w:rPr>
          <w:rFonts w:ascii="Times New Roman" w:eastAsia="SimSun" w:hAnsi="Times New Roman" w:cs="Times New Roman"/>
          <w:b/>
          <w:kern w:val="1"/>
          <w:sz w:val="24"/>
          <w:szCs w:val="24"/>
          <w:lang w:bidi="hi-IN"/>
        </w:rPr>
      </w:pPr>
      <w:r>
        <w:rPr>
          <w:rFonts w:ascii="Times New Roman" w:eastAsia="SimSun" w:hAnsi="Times New Roman" w:cs="Times New Roman"/>
          <w:b/>
          <w:kern w:val="1"/>
          <w:sz w:val="24"/>
          <w:szCs w:val="24"/>
          <w:lang w:bidi="hi-IN"/>
        </w:rPr>
        <w:t xml:space="preserve">2.5.3. </w:t>
      </w:r>
      <w:r>
        <w:rPr>
          <w:rFonts w:ascii="Times New Roman" w:eastAsia="SimSun" w:hAnsi="Times New Roman" w:cs="Times New Roman"/>
          <w:kern w:val="1"/>
          <w:sz w:val="24"/>
          <w:szCs w:val="24"/>
          <w:lang w:bidi="hi-IN"/>
        </w:rPr>
        <w:t>Статут на ЦПО;</w:t>
      </w:r>
    </w:p>
    <w:p w:rsidR="004A31AD" w:rsidRDefault="004A31AD" w:rsidP="004A31AD">
      <w:pPr>
        <w:widowControl w:val="0"/>
        <w:suppressAutoHyphens w:val="0"/>
        <w:spacing w:before="60" w:after="60" w:line="240" w:lineRule="auto"/>
        <w:ind w:left="709"/>
        <w:jc w:val="both"/>
        <w:rPr>
          <w:rFonts w:ascii="Times New Roman" w:eastAsia="SimSun" w:hAnsi="Times New Roman" w:cs="Times New Roman"/>
          <w:b/>
          <w:kern w:val="1"/>
          <w:sz w:val="24"/>
          <w:szCs w:val="24"/>
          <w:lang w:bidi="hi-IN"/>
        </w:rPr>
      </w:pPr>
      <w:r>
        <w:rPr>
          <w:rFonts w:ascii="Times New Roman" w:eastAsia="SimSun" w:hAnsi="Times New Roman" w:cs="Times New Roman"/>
          <w:b/>
          <w:kern w:val="1"/>
          <w:sz w:val="24"/>
          <w:szCs w:val="24"/>
          <w:lang w:bidi="hi-IN"/>
        </w:rPr>
        <w:t xml:space="preserve">2.5.4. </w:t>
      </w:r>
      <w:r>
        <w:rPr>
          <w:rFonts w:ascii="Times New Roman" w:eastAsia="SimSun" w:hAnsi="Times New Roman" w:cs="Times New Roman"/>
          <w:kern w:val="1"/>
          <w:sz w:val="24"/>
          <w:szCs w:val="24"/>
          <w:lang w:bidi="hi-IN"/>
        </w:rPr>
        <w:t>Списък на професиите за професионално образование и обучение;</w:t>
      </w:r>
    </w:p>
    <w:p w:rsidR="004A31AD" w:rsidRDefault="004A31AD" w:rsidP="004A31AD">
      <w:pPr>
        <w:widowControl w:val="0"/>
        <w:suppressAutoHyphens w:val="0"/>
        <w:spacing w:before="60" w:after="60" w:line="240" w:lineRule="auto"/>
        <w:ind w:left="709"/>
        <w:jc w:val="both"/>
        <w:rPr>
          <w:rFonts w:ascii="Times New Roman" w:eastAsia="SimSun" w:hAnsi="Times New Roman" w:cs="Times New Roman"/>
          <w:b/>
          <w:kern w:val="1"/>
          <w:sz w:val="24"/>
          <w:szCs w:val="24"/>
          <w:lang w:bidi="hi-IN"/>
        </w:rPr>
      </w:pPr>
      <w:r>
        <w:rPr>
          <w:rFonts w:ascii="Times New Roman" w:eastAsia="SimSun" w:hAnsi="Times New Roman" w:cs="Times New Roman"/>
          <w:b/>
          <w:kern w:val="1"/>
          <w:sz w:val="24"/>
          <w:szCs w:val="24"/>
          <w:lang w:bidi="hi-IN"/>
        </w:rPr>
        <w:t xml:space="preserve">2.5.5. </w:t>
      </w:r>
      <w:r>
        <w:rPr>
          <w:rFonts w:ascii="Times New Roman" w:eastAsia="SimSun" w:hAnsi="Times New Roman" w:cs="Times New Roman"/>
          <w:kern w:val="1"/>
          <w:sz w:val="24"/>
          <w:szCs w:val="24"/>
          <w:lang w:bidi="hi-IN"/>
        </w:rPr>
        <w:t>Рубриката „справка за издадени документи за професионална квалификация“ с цел улесняване на получаването на справки за легитимността на издадените документи от лица и институции извън България;</w:t>
      </w:r>
    </w:p>
    <w:p w:rsidR="004A31AD" w:rsidRDefault="004A31AD" w:rsidP="004A31AD">
      <w:pPr>
        <w:widowControl w:val="0"/>
        <w:suppressAutoHyphens w:val="0"/>
        <w:spacing w:before="60" w:after="60" w:line="240" w:lineRule="auto"/>
        <w:ind w:left="709"/>
        <w:jc w:val="both"/>
        <w:rPr>
          <w:rFonts w:ascii="Times New Roman" w:eastAsia="SimSun" w:hAnsi="Times New Roman" w:cs="Times New Roman"/>
          <w:b/>
          <w:kern w:val="1"/>
          <w:sz w:val="24"/>
          <w:szCs w:val="24"/>
          <w:lang w:bidi="hi-IN"/>
        </w:rPr>
      </w:pPr>
      <w:r>
        <w:rPr>
          <w:rFonts w:ascii="Times New Roman" w:eastAsia="SimSun" w:hAnsi="Times New Roman" w:cs="Times New Roman"/>
          <w:b/>
          <w:kern w:val="1"/>
          <w:sz w:val="24"/>
          <w:szCs w:val="24"/>
          <w:lang w:bidi="hi-IN"/>
        </w:rPr>
        <w:t xml:space="preserve">2.5.6. </w:t>
      </w:r>
      <w:r>
        <w:rPr>
          <w:rFonts w:ascii="Times New Roman" w:eastAsia="SimSun" w:hAnsi="Times New Roman" w:cs="Times New Roman"/>
          <w:kern w:val="1"/>
          <w:sz w:val="24"/>
          <w:szCs w:val="24"/>
          <w:lang w:bidi="hi-IN"/>
        </w:rPr>
        <w:t>Рубриката прилагане на европейски политики в България.</w:t>
      </w:r>
    </w:p>
    <w:p w:rsidR="004A31AD" w:rsidRDefault="004A31AD" w:rsidP="004A31AD">
      <w:pPr>
        <w:widowControl w:val="0"/>
        <w:suppressAutoHyphens w:val="0"/>
        <w:spacing w:before="60" w:after="60" w:line="240" w:lineRule="auto"/>
        <w:ind w:left="709"/>
        <w:jc w:val="both"/>
        <w:rPr>
          <w:rFonts w:ascii="Times New Roman" w:eastAsia="SimSun" w:hAnsi="Times New Roman" w:cs="Times New Roman"/>
          <w:b/>
          <w:kern w:val="1"/>
          <w:sz w:val="24"/>
          <w:szCs w:val="24"/>
          <w:lang w:bidi="hi-IN"/>
        </w:rPr>
      </w:pPr>
      <w:r>
        <w:rPr>
          <w:rFonts w:ascii="Times New Roman" w:eastAsia="SimSun" w:hAnsi="Times New Roman" w:cs="Times New Roman"/>
          <w:b/>
          <w:kern w:val="1"/>
          <w:sz w:val="24"/>
          <w:szCs w:val="24"/>
          <w:lang w:bidi="hi-IN"/>
        </w:rPr>
        <w:t xml:space="preserve">2.5.7. </w:t>
      </w:r>
      <w:r>
        <w:rPr>
          <w:rFonts w:ascii="Times New Roman" w:eastAsia="SimSun" w:hAnsi="Times New Roman" w:cs="Times New Roman"/>
          <w:kern w:val="1"/>
          <w:sz w:val="24"/>
          <w:szCs w:val="24"/>
          <w:lang w:bidi="hi-IN"/>
        </w:rPr>
        <w:t>Други, приложими раздели от сайта.</w:t>
      </w:r>
    </w:p>
    <w:p w:rsidR="004A31AD" w:rsidRDefault="004A31AD" w:rsidP="004A31AD">
      <w:pPr>
        <w:widowControl w:val="0"/>
        <w:spacing w:before="60" w:after="60" w:line="240" w:lineRule="auto"/>
        <w:jc w:val="both"/>
        <w:rPr>
          <w:rFonts w:ascii="Times New Roman" w:eastAsia="SimSun" w:hAnsi="Times New Roman" w:cs="Times New Roman"/>
          <w:b/>
          <w:kern w:val="1"/>
          <w:sz w:val="24"/>
          <w:szCs w:val="24"/>
          <w:lang w:bidi="hi-IN"/>
        </w:rPr>
      </w:pPr>
      <w:r>
        <w:rPr>
          <w:rFonts w:ascii="Times New Roman" w:eastAsia="SimSun" w:hAnsi="Times New Roman" w:cs="Times New Roman"/>
          <w:b/>
          <w:kern w:val="1"/>
          <w:sz w:val="24"/>
          <w:szCs w:val="24"/>
          <w:lang w:bidi="hi-IN"/>
        </w:rPr>
        <w:t xml:space="preserve">2.6. </w:t>
      </w:r>
      <w:r>
        <w:rPr>
          <w:rFonts w:ascii="Times New Roman" w:eastAsia="SimSun" w:hAnsi="Times New Roman" w:cs="Times New Roman"/>
          <w:kern w:val="1"/>
          <w:sz w:val="24"/>
          <w:szCs w:val="24"/>
          <w:lang w:bidi="hi-IN"/>
        </w:rPr>
        <w:t>Разработване и предоставяне на инструкция на потребителя за администриране съдържанието в сайта;</w:t>
      </w:r>
    </w:p>
    <w:p w:rsidR="004A31AD" w:rsidRDefault="004A31AD" w:rsidP="004A31AD">
      <w:pPr>
        <w:widowControl w:val="0"/>
        <w:tabs>
          <w:tab w:val="left" w:pos="0"/>
        </w:tabs>
        <w:spacing w:before="60" w:after="60" w:line="240" w:lineRule="auto"/>
        <w:jc w:val="both"/>
        <w:rPr>
          <w:rFonts w:ascii="Times New Roman" w:eastAsia="SimSun" w:hAnsi="Times New Roman" w:cs="Times New Roman"/>
          <w:b/>
          <w:kern w:val="1"/>
          <w:sz w:val="24"/>
          <w:szCs w:val="24"/>
          <w:lang w:bidi="hi-IN"/>
        </w:rPr>
      </w:pPr>
      <w:r>
        <w:rPr>
          <w:rFonts w:ascii="Times New Roman" w:eastAsia="SimSun" w:hAnsi="Times New Roman" w:cs="Times New Roman"/>
          <w:b/>
          <w:kern w:val="1"/>
          <w:sz w:val="24"/>
          <w:szCs w:val="24"/>
          <w:lang w:bidi="hi-IN"/>
        </w:rPr>
        <w:t xml:space="preserve">2.7. </w:t>
      </w:r>
      <w:r>
        <w:rPr>
          <w:rFonts w:ascii="Times New Roman" w:eastAsia="SimSun" w:hAnsi="Times New Roman" w:cs="Times New Roman"/>
          <w:kern w:val="1"/>
          <w:sz w:val="24"/>
          <w:szCs w:val="24"/>
          <w:lang w:bidi="hi-IN"/>
        </w:rPr>
        <w:t xml:space="preserve">Обучение на служители на НАПОО за администриране съдържанието на сайта; </w:t>
      </w:r>
    </w:p>
    <w:p w:rsidR="004A31AD" w:rsidRDefault="004A31AD" w:rsidP="004A31AD">
      <w:pPr>
        <w:widowControl w:val="0"/>
        <w:tabs>
          <w:tab w:val="left" w:pos="0"/>
        </w:tabs>
        <w:spacing w:before="60" w:after="60" w:line="240" w:lineRule="auto"/>
        <w:jc w:val="both"/>
        <w:rPr>
          <w:rFonts w:ascii="Times New Roman" w:eastAsia="SimSun" w:hAnsi="Times New Roman" w:cs="Times New Roman"/>
          <w:b/>
          <w:kern w:val="1"/>
          <w:sz w:val="24"/>
          <w:szCs w:val="24"/>
          <w:lang w:bidi="hi-IN"/>
        </w:rPr>
      </w:pPr>
      <w:r>
        <w:rPr>
          <w:rFonts w:ascii="Times New Roman" w:eastAsia="SimSun" w:hAnsi="Times New Roman" w:cs="Times New Roman"/>
          <w:b/>
          <w:kern w:val="1"/>
          <w:sz w:val="24"/>
          <w:szCs w:val="24"/>
          <w:lang w:bidi="hi-IN"/>
        </w:rPr>
        <w:t xml:space="preserve">2.8. </w:t>
      </w:r>
      <w:r>
        <w:rPr>
          <w:rFonts w:ascii="Times New Roman" w:eastAsia="SimSun" w:hAnsi="Times New Roman" w:cs="Times New Roman"/>
          <w:kern w:val="1"/>
          <w:sz w:val="24"/>
          <w:szCs w:val="24"/>
          <w:lang w:bidi="hi-IN"/>
        </w:rPr>
        <w:t>Зареждане на необходимите данни, така че при завършването на проекта да е налице в Интернет информацията, необходима за предоставяне на предлаганите услуги, включително и тази, която не се предава от ИС на НАПОО.</w:t>
      </w:r>
    </w:p>
    <w:p w:rsidR="004A31AD" w:rsidRDefault="004A31AD" w:rsidP="004A31AD">
      <w:pPr>
        <w:tabs>
          <w:tab w:val="left" w:pos="0"/>
        </w:tabs>
        <w:spacing w:after="120"/>
        <w:jc w:val="both"/>
        <w:rPr>
          <w:rFonts w:ascii="Times New Roman" w:hAnsi="Times New Roman" w:cs="Times New Roman"/>
          <w:b/>
          <w:sz w:val="24"/>
          <w:szCs w:val="24"/>
        </w:rPr>
      </w:pPr>
      <w:r>
        <w:rPr>
          <w:rFonts w:ascii="Times New Roman" w:eastAsia="SimSun" w:hAnsi="Times New Roman" w:cs="Times New Roman"/>
          <w:b/>
          <w:kern w:val="1"/>
          <w:sz w:val="24"/>
          <w:szCs w:val="24"/>
          <w:lang w:bidi="hi-IN"/>
        </w:rPr>
        <w:t xml:space="preserve">2.9. </w:t>
      </w:r>
      <w:r>
        <w:rPr>
          <w:rFonts w:ascii="Times New Roman" w:eastAsia="SimSun" w:hAnsi="Times New Roman" w:cs="Times New Roman"/>
          <w:kern w:val="1"/>
          <w:sz w:val="24"/>
          <w:szCs w:val="24"/>
          <w:lang w:bidi="hi-IN"/>
        </w:rPr>
        <w:t>Инсталиране на сайта на автономен сървър с цел намаляване риска от злонамерено проникване в други информационни масиви на НАПОО и въвеждане в експлоатация на продукта.</w:t>
      </w:r>
    </w:p>
    <w:p w:rsidR="004A31AD" w:rsidRDefault="004A31AD" w:rsidP="004A31AD">
      <w:pPr>
        <w:spacing w:after="120"/>
        <w:ind w:left="284"/>
        <w:jc w:val="both"/>
        <w:rPr>
          <w:rFonts w:ascii="Times New Roman" w:eastAsia="SimSun" w:hAnsi="Times New Roman" w:cs="Times New Roman"/>
          <w:b/>
          <w:i/>
          <w:kern w:val="1"/>
          <w:sz w:val="24"/>
          <w:szCs w:val="24"/>
          <w:lang w:bidi="hi-IN"/>
        </w:rPr>
      </w:pPr>
      <w:r>
        <w:rPr>
          <w:rFonts w:ascii="Times New Roman" w:hAnsi="Times New Roman" w:cs="Times New Roman"/>
          <w:b/>
          <w:sz w:val="24"/>
          <w:szCs w:val="24"/>
        </w:rPr>
        <w:t>3. Очаквани резултати от изпълнението на Поръчката:</w:t>
      </w:r>
    </w:p>
    <w:p w:rsidR="004A31AD" w:rsidRDefault="004A31AD" w:rsidP="004A31AD">
      <w:pPr>
        <w:widowControl w:val="0"/>
        <w:snapToGrid w:val="0"/>
        <w:spacing w:before="60" w:after="60" w:line="240" w:lineRule="auto"/>
        <w:ind w:left="284"/>
        <w:jc w:val="both"/>
        <w:rPr>
          <w:rFonts w:ascii="Times New Roman" w:eastAsia="SimSun" w:hAnsi="Times New Roman" w:cs="Times New Roman"/>
          <w:kern w:val="1"/>
          <w:sz w:val="24"/>
          <w:szCs w:val="24"/>
          <w:lang w:bidi="hi-IN"/>
        </w:rPr>
      </w:pPr>
      <w:r>
        <w:rPr>
          <w:rFonts w:ascii="Times New Roman" w:eastAsia="SimSun" w:hAnsi="Times New Roman" w:cs="Times New Roman"/>
          <w:b/>
          <w:i/>
          <w:kern w:val="1"/>
          <w:sz w:val="24"/>
          <w:szCs w:val="24"/>
          <w:lang w:bidi="hi-IN"/>
        </w:rPr>
        <w:t>Резултати:</w:t>
      </w:r>
    </w:p>
    <w:p w:rsidR="004A31AD" w:rsidRDefault="004A31AD" w:rsidP="004A31AD">
      <w:pPr>
        <w:widowControl w:val="0"/>
        <w:snapToGrid w:val="0"/>
        <w:spacing w:before="60" w:after="60" w:line="240" w:lineRule="auto"/>
        <w:ind w:left="284"/>
        <w:jc w:val="both"/>
        <w:rPr>
          <w:rFonts w:ascii="Times New Roman" w:eastAsia="SimSun" w:hAnsi="Times New Roman" w:cs="Times New Roman"/>
          <w:b/>
          <w:i/>
          <w:kern w:val="1"/>
          <w:sz w:val="24"/>
          <w:szCs w:val="24"/>
          <w:lang w:bidi="hi-IN"/>
        </w:rPr>
      </w:pPr>
      <w:r>
        <w:rPr>
          <w:rFonts w:ascii="Times New Roman" w:eastAsia="SimSun" w:hAnsi="Times New Roman" w:cs="Times New Roman"/>
          <w:kern w:val="1"/>
          <w:sz w:val="24"/>
          <w:szCs w:val="24"/>
          <w:lang w:bidi="hi-IN"/>
        </w:rPr>
        <w:t>Функционален уеб-сайт с възможност за представяне на данни от ИС на НАПОО, собствено съдържание, двуезичен (частично) и достъпен за незрящи (частично).</w:t>
      </w:r>
    </w:p>
    <w:p w:rsidR="004A31AD" w:rsidRDefault="004A31AD" w:rsidP="004A31AD">
      <w:pPr>
        <w:widowControl w:val="0"/>
        <w:snapToGrid w:val="0"/>
        <w:spacing w:before="60" w:after="60" w:line="240" w:lineRule="auto"/>
        <w:ind w:left="284"/>
        <w:jc w:val="both"/>
        <w:rPr>
          <w:rFonts w:ascii="Times New Roman" w:eastAsia="SimSun" w:hAnsi="Times New Roman" w:cs="Times New Roman"/>
          <w:b/>
          <w:kern w:val="1"/>
          <w:sz w:val="24"/>
          <w:szCs w:val="24"/>
          <w:lang w:bidi="hi-IN"/>
        </w:rPr>
      </w:pPr>
      <w:r>
        <w:rPr>
          <w:rFonts w:ascii="Times New Roman" w:eastAsia="SimSun" w:hAnsi="Times New Roman" w:cs="Times New Roman"/>
          <w:b/>
          <w:i/>
          <w:kern w:val="1"/>
          <w:sz w:val="24"/>
          <w:szCs w:val="24"/>
          <w:lang w:bidi="hi-IN"/>
        </w:rPr>
        <w:t>Продукти:</w:t>
      </w:r>
    </w:p>
    <w:p w:rsidR="004A31AD" w:rsidRDefault="004A31AD" w:rsidP="004A31AD">
      <w:pPr>
        <w:widowControl w:val="0"/>
        <w:snapToGrid w:val="0"/>
        <w:spacing w:before="60" w:after="60" w:line="240" w:lineRule="auto"/>
        <w:ind w:left="284"/>
        <w:jc w:val="both"/>
        <w:rPr>
          <w:rFonts w:ascii="Times New Roman" w:eastAsia="SimSun" w:hAnsi="Times New Roman" w:cs="Times New Roman"/>
          <w:b/>
          <w:kern w:val="1"/>
          <w:sz w:val="24"/>
          <w:szCs w:val="24"/>
          <w:lang w:bidi="hi-IN"/>
        </w:rPr>
      </w:pPr>
      <w:r>
        <w:rPr>
          <w:rFonts w:ascii="Times New Roman" w:eastAsia="SimSun" w:hAnsi="Times New Roman" w:cs="Times New Roman"/>
          <w:kern w:val="1"/>
          <w:sz w:val="24"/>
          <w:szCs w:val="24"/>
          <w:lang w:bidi="hi-IN"/>
        </w:rPr>
        <w:t>Един брой инсталиран и въведен в експлоатация Интернет-сайт на автономен сървър.</w:t>
      </w:r>
    </w:p>
    <w:p w:rsidR="004A31AD" w:rsidRDefault="004A31AD" w:rsidP="004A31AD">
      <w:pPr>
        <w:widowControl w:val="0"/>
        <w:snapToGrid w:val="0"/>
        <w:spacing w:before="60" w:after="60" w:line="240" w:lineRule="auto"/>
        <w:ind w:left="284"/>
        <w:jc w:val="both"/>
        <w:rPr>
          <w:rFonts w:ascii="Times New Roman" w:eastAsia="SimSun" w:hAnsi="Times New Roman" w:cs="Times New Roman"/>
          <w:b/>
          <w:kern w:val="1"/>
          <w:sz w:val="24"/>
          <w:szCs w:val="24"/>
          <w:lang w:bidi="hi-IN"/>
        </w:rPr>
      </w:pPr>
      <w:r>
        <w:rPr>
          <w:rFonts w:ascii="Times New Roman" w:eastAsia="SimSun" w:hAnsi="Times New Roman" w:cs="Times New Roman"/>
          <w:kern w:val="1"/>
          <w:sz w:val="24"/>
          <w:szCs w:val="24"/>
          <w:lang w:bidi="hi-IN"/>
        </w:rPr>
        <w:t>Един брой инструкция за потребителя;</w:t>
      </w:r>
    </w:p>
    <w:p w:rsidR="004A31AD" w:rsidRDefault="004A31AD" w:rsidP="004A31AD">
      <w:pPr>
        <w:widowControl w:val="0"/>
        <w:snapToGrid w:val="0"/>
        <w:spacing w:before="60" w:after="60" w:line="240" w:lineRule="auto"/>
        <w:ind w:left="284"/>
        <w:jc w:val="both"/>
        <w:rPr>
          <w:rFonts w:ascii="Times New Roman" w:eastAsia="SimSun" w:hAnsi="Times New Roman" w:cs="Times New Roman"/>
          <w:b/>
          <w:kern w:val="1"/>
          <w:sz w:val="24"/>
          <w:szCs w:val="24"/>
          <w:lang w:bidi="hi-IN"/>
        </w:rPr>
      </w:pPr>
      <w:r>
        <w:rPr>
          <w:rFonts w:ascii="Times New Roman" w:eastAsia="SimSun" w:hAnsi="Times New Roman" w:cs="Times New Roman"/>
          <w:kern w:val="1"/>
          <w:sz w:val="24"/>
          <w:szCs w:val="24"/>
          <w:lang w:bidi="hi-IN"/>
        </w:rPr>
        <w:t>Един брой обучение за служители (21 лица) на НАПОО;</w:t>
      </w:r>
    </w:p>
    <w:p w:rsidR="004A31AD" w:rsidRDefault="004A31AD" w:rsidP="004A31AD">
      <w:pPr>
        <w:widowControl w:val="0"/>
        <w:snapToGrid w:val="0"/>
        <w:spacing w:before="60" w:after="60" w:line="240" w:lineRule="auto"/>
        <w:ind w:left="284"/>
        <w:jc w:val="both"/>
        <w:rPr>
          <w:rFonts w:ascii="Times New Roman" w:eastAsia="SimSun" w:hAnsi="Times New Roman" w:cs="Times New Roman"/>
          <w:b/>
          <w:kern w:val="1"/>
          <w:sz w:val="24"/>
          <w:szCs w:val="24"/>
          <w:lang w:bidi="hi-IN"/>
        </w:rPr>
      </w:pPr>
      <w:r>
        <w:rPr>
          <w:rFonts w:ascii="Times New Roman" w:eastAsia="SimSun" w:hAnsi="Times New Roman" w:cs="Times New Roman"/>
          <w:kern w:val="1"/>
          <w:sz w:val="24"/>
          <w:szCs w:val="24"/>
          <w:lang w:bidi="hi-IN"/>
        </w:rPr>
        <w:t>Предоставяне на 4 бр. електронни административни услуги чрез сайта на НАПОО;</w:t>
      </w:r>
    </w:p>
    <w:p w:rsidR="004A31AD" w:rsidRDefault="004A31AD" w:rsidP="004A31AD">
      <w:pPr>
        <w:suppressAutoHyphens w:val="0"/>
        <w:snapToGrid w:val="0"/>
        <w:spacing w:after="120"/>
        <w:ind w:left="284"/>
        <w:jc w:val="both"/>
        <w:rPr>
          <w:rFonts w:ascii="Times New Roman" w:eastAsia="Times New Roman" w:hAnsi="Times New Roman" w:cs="Times New Roman"/>
          <w:b/>
          <w:color w:val="000000"/>
          <w:sz w:val="24"/>
          <w:szCs w:val="24"/>
          <w:lang w:eastAsia="en-US"/>
        </w:rPr>
      </w:pPr>
      <w:r>
        <w:rPr>
          <w:rFonts w:ascii="Times New Roman" w:eastAsia="SimSun" w:hAnsi="Times New Roman" w:cs="Times New Roman"/>
          <w:kern w:val="1"/>
          <w:sz w:val="24"/>
          <w:szCs w:val="24"/>
          <w:lang w:bidi="hi-IN"/>
        </w:rPr>
        <w:t>Предоставяне на актуална информация чрез сайта на НАПОО относно:</w:t>
      </w:r>
    </w:p>
    <w:p w:rsidR="004A31AD" w:rsidRDefault="004A31AD" w:rsidP="004A31AD">
      <w:pPr>
        <w:numPr>
          <w:ilvl w:val="0"/>
          <w:numId w:val="34"/>
        </w:numPr>
        <w:suppressAutoHyphens w:val="0"/>
        <w:snapToGrid w:val="0"/>
        <w:spacing w:after="120"/>
        <w:jc w:val="both"/>
        <w:rPr>
          <w:rFonts w:ascii="Times New Roman" w:eastAsia="Times New Roman" w:hAnsi="Times New Roman" w:cs="Times New Roman"/>
          <w:b/>
          <w:color w:val="000000"/>
          <w:sz w:val="24"/>
          <w:szCs w:val="24"/>
          <w:lang w:eastAsia="en-US"/>
        </w:rPr>
      </w:pPr>
      <w:r>
        <w:rPr>
          <w:rFonts w:ascii="Times New Roman" w:eastAsia="Times New Roman" w:hAnsi="Times New Roman" w:cs="Times New Roman"/>
          <w:color w:val="000000"/>
          <w:sz w:val="24"/>
          <w:szCs w:val="24"/>
          <w:lang w:eastAsia="en-US"/>
        </w:rPr>
        <w:t xml:space="preserve">Текущи и предстоящи курсове, организирани от ЦПО; </w:t>
      </w:r>
    </w:p>
    <w:p w:rsidR="004A31AD" w:rsidRDefault="004A31AD" w:rsidP="004A31AD">
      <w:pPr>
        <w:numPr>
          <w:ilvl w:val="0"/>
          <w:numId w:val="34"/>
        </w:numPr>
        <w:suppressAutoHyphens w:val="0"/>
        <w:snapToGrid w:val="0"/>
        <w:spacing w:after="120"/>
        <w:jc w:val="both"/>
        <w:rPr>
          <w:rFonts w:ascii="Times New Roman" w:hAnsi="Times New Roman" w:cs="Times New Roman"/>
          <w:b/>
          <w:sz w:val="24"/>
          <w:szCs w:val="24"/>
        </w:rPr>
      </w:pPr>
      <w:r>
        <w:rPr>
          <w:rFonts w:ascii="Times New Roman" w:eastAsia="Times New Roman" w:hAnsi="Times New Roman" w:cs="Times New Roman"/>
          <w:color w:val="000000"/>
          <w:sz w:val="24"/>
          <w:szCs w:val="24"/>
          <w:lang w:eastAsia="en-US"/>
        </w:rPr>
        <w:t>Промените в Списъка на професиите за професионално образование и обучение;</w:t>
      </w:r>
    </w:p>
    <w:p w:rsidR="004A31AD" w:rsidRDefault="004A31AD" w:rsidP="004A31AD">
      <w:pPr>
        <w:pageBreakBefore/>
        <w:suppressAutoHyphens w:val="0"/>
        <w:snapToGrid w:val="0"/>
        <w:spacing w:after="120"/>
        <w:ind w:left="284"/>
        <w:jc w:val="both"/>
        <w:rPr>
          <w:rFonts w:ascii="Times New Roman" w:eastAsia="Times New Roman" w:hAnsi="Times New Roman" w:cs="Times New Roman"/>
          <w:sz w:val="24"/>
          <w:szCs w:val="24"/>
        </w:rPr>
      </w:pPr>
      <w:r>
        <w:rPr>
          <w:rFonts w:ascii="Times New Roman" w:hAnsi="Times New Roman" w:cs="Times New Roman"/>
          <w:b/>
          <w:sz w:val="24"/>
          <w:szCs w:val="24"/>
        </w:rPr>
        <w:lastRenderedPageBreak/>
        <w:t xml:space="preserve">В. </w:t>
      </w:r>
      <w:r>
        <w:rPr>
          <w:rFonts w:ascii="Times New Roman" w:eastAsia="SimHei" w:hAnsi="Times New Roman" w:cs="Times New Roman"/>
          <w:b/>
          <w:bCs/>
          <w:caps/>
          <w:sz w:val="24"/>
          <w:szCs w:val="24"/>
        </w:rPr>
        <w:t>Въведение и обща информация:</w:t>
      </w:r>
    </w:p>
    <w:p w:rsidR="004A31AD" w:rsidRDefault="004A31AD" w:rsidP="004A31AD">
      <w:pPr>
        <w:numPr>
          <w:ilvl w:val="0"/>
          <w:numId w:val="25"/>
        </w:numPr>
        <w:spacing w:before="120" w:after="0"/>
        <w:ind w:left="284" w:firstLine="0"/>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Възложител по настоящата поръчка е НАПОО – юридическо лице на бюджетна издръжка към Министерски съвет и второстепенен разпоредител към Министерството на образованието и науката, със седалище София, 1113 град София, бул. “Цариградско шосе” 125, бл. 5, ет.5. </w:t>
      </w:r>
    </w:p>
    <w:p w:rsidR="004A31AD" w:rsidRDefault="004A31AD" w:rsidP="004A31AD">
      <w:pPr>
        <w:spacing w:before="120" w:after="0"/>
        <w:ind w:left="315"/>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Функции на Националната агенция за професионално образование и обучение: </w:t>
      </w:r>
    </w:p>
    <w:p w:rsidR="004A31AD" w:rsidRDefault="004A31AD" w:rsidP="004A31AD">
      <w:pPr>
        <w:numPr>
          <w:ilvl w:val="0"/>
          <w:numId w:val="5"/>
        </w:numPr>
        <w:spacing w:before="120"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Издава и отнема лицензии за професионално обучение и професионално ориентиране;</w:t>
      </w:r>
    </w:p>
    <w:p w:rsidR="004A31AD" w:rsidRDefault="004A31AD" w:rsidP="004A31AD">
      <w:pPr>
        <w:numPr>
          <w:ilvl w:val="0"/>
          <w:numId w:val="5"/>
        </w:numPr>
        <w:spacing w:before="120"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Осъществява контрол на дейността на лицензираните институции в системата на професионалното обучение;</w:t>
      </w:r>
    </w:p>
    <w:p w:rsidR="004A31AD" w:rsidRDefault="004A31AD" w:rsidP="004A31AD">
      <w:pPr>
        <w:numPr>
          <w:ilvl w:val="0"/>
          <w:numId w:val="5"/>
        </w:numPr>
        <w:spacing w:before="120"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Разработва и предлага на министъра на образованието и науката:</w:t>
      </w:r>
    </w:p>
    <w:p w:rsidR="004A31AD" w:rsidRDefault="004A31AD" w:rsidP="004A31AD">
      <w:pPr>
        <w:spacing w:before="120" w:after="0"/>
        <w:ind w:left="103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списъка на професиите за професионално образование и обучение; </w:t>
      </w:r>
    </w:p>
    <w:p w:rsidR="004A31AD" w:rsidRDefault="004A31AD" w:rsidP="004A31AD">
      <w:pPr>
        <w:spacing w:before="120" w:after="0"/>
        <w:ind w:left="103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 държавните образователни изисквания за придобиване на квалификация по професии;</w:t>
      </w:r>
    </w:p>
    <w:p w:rsidR="004A31AD" w:rsidRDefault="004A31AD" w:rsidP="004A31AD">
      <w:pPr>
        <w:numPr>
          <w:ilvl w:val="0"/>
          <w:numId w:val="5"/>
        </w:numPr>
        <w:spacing w:before="120"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Участва при разработването на държавните образователни изисквания за документите за системата на народната просвета и за системата за оценяване в частта им за професионалното образование и обучение;</w:t>
      </w:r>
    </w:p>
    <w:p w:rsidR="004A31AD" w:rsidRDefault="004A31AD" w:rsidP="004A31AD">
      <w:pPr>
        <w:numPr>
          <w:ilvl w:val="0"/>
          <w:numId w:val="5"/>
        </w:numPr>
        <w:spacing w:before="120"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Въз основа на анализ на дейността на центровете за професионално обучение и центровете за информация и професионално ориентиране прави предложения за усъвършенстване на системата на професионалното образование и обучение;</w:t>
      </w:r>
    </w:p>
    <w:p w:rsidR="004A31AD" w:rsidRDefault="004A31AD" w:rsidP="004A31AD">
      <w:pPr>
        <w:numPr>
          <w:ilvl w:val="0"/>
          <w:numId w:val="5"/>
        </w:numPr>
        <w:spacing w:before="120"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Възлага провеждането и внедряването на научни изследвания в областта на професионалното образование, обучение и ориентиране;</w:t>
      </w:r>
    </w:p>
    <w:p w:rsidR="004A31AD" w:rsidRDefault="004A31AD" w:rsidP="004A31AD">
      <w:pPr>
        <w:numPr>
          <w:ilvl w:val="0"/>
          <w:numId w:val="5"/>
        </w:numPr>
        <w:spacing w:before="120"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Координира дейностите по разработване на стратегии за развитие и усъвършенстване на професионалното образование и обучение;</w:t>
      </w:r>
    </w:p>
    <w:p w:rsidR="004A31AD" w:rsidRDefault="004A31AD" w:rsidP="004A31AD">
      <w:pPr>
        <w:numPr>
          <w:ilvl w:val="0"/>
          <w:numId w:val="5"/>
        </w:numPr>
        <w:spacing w:before="120"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Съдейства за международното признаване на документите за професионално образование и професионално обучение;</w:t>
      </w:r>
    </w:p>
    <w:p w:rsidR="004A31AD" w:rsidRDefault="004A31AD" w:rsidP="004A31AD">
      <w:pPr>
        <w:numPr>
          <w:ilvl w:val="0"/>
          <w:numId w:val="5"/>
        </w:numPr>
        <w:spacing w:before="120"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Създава и поддържа регистър на центровете за професионално обучение и на центровете за информация и професионално ориентиране и за издадените и отнетите лицензии;</w:t>
      </w:r>
    </w:p>
    <w:p w:rsidR="004A31AD" w:rsidRDefault="004A31AD" w:rsidP="004A31AD">
      <w:pPr>
        <w:numPr>
          <w:ilvl w:val="0"/>
          <w:numId w:val="5"/>
        </w:numPr>
        <w:spacing w:before="120"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 индикатори за предоставяне на годишната информация по чл. 22, ал. 8 на ЗПОО;</w:t>
      </w:r>
    </w:p>
    <w:p w:rsidR="004A31AD" w:rsidRDefault="004A31AD" w:rsidP="004A31AD">
      <w:pPr>
        <w:numPr>
          <w:ilvl w:val="0"/>
          <w:numId w:val="5"/>
        </w:numPr>
        <w:spacing w:before="120" w:after="0"/>
        <w:jc w:val="both"/>
        <w:rPr>
          <w:rFonts w:ascii="Times New Roman" w:hAnsi="Times New Roman" w:cs="Times New Roman"/>
          <w:color w:val="FF0000"/>
          <w:sz w:val="24"/>
          <w:szCs w:val="24"/>
        </w:rPr>
      </w:pPr>
      <w:r>
        <w:rPr>
          <w:rFonts w:ascii="Times New Roman" w:eastAsia="Times New Roman" w:hAnsi="Times New Roman" w:cs="Times New Roman"/>
          <w:sz w:val="24"/>
          <w:szCs w:val="24"/>
        </w:rPr>
        <w:t xml:space="preserve">Разработва и утвърждава формуляри и образци на документи за лицензиране. </w:t>
      </w:r>
    </w:p>
    <w:p w:rsidR="004A31AD" w:rsidRDefault="004A31AD" w:rsidP="004A31AD">
      <w:pPr>
        <w:pStyle w:val="ListParagraph"/>
        <w:spacing w:after="0" w:line="240" w:lineRule="auto"/>
        <w:ind w:left="0"/>
        <w:jc w:val="both"/>
        <w:rPr>
          <w:rFonts w:ascii="Times New Roman" w:hAnsi="Times New Roman"/>
          <w:color w:val="FF0000"/>
          <w:sz w:val="24"/>
          <w:szCs w:val="24"/>
        </w:rPr>
      </w:pPr>
    </w:p>
    <w:p w:rsidR="004A31AD" w:rsidRDefault="004A31AD" w:rsidP="004A31AD">
      <w:pPr>
        <w:pageBreakBefore/>
        <w:spacing w:before="120" w:after="0"/>
        <w:ind w:left="315"/>
        <w:jc w:val="both"/>
        <w:rPr>
          <w:rFonts w:ascii="Times New Roman" w:eastAsia="Times New Roman" w:hAnsi="Times New Roman" w:cs="Times New Roman"/>
          <w:sz w:val="24"/>
          <w:szCs w:val="24"/>
        </w:rPr>
      </w:pPr>
    </w:p>
    <w:p w:rsidR="004A31AD" w:rsidRDefault="004A31AD" w:rsidP="004A31AD">
      <w:pPr>
        <w:numPr>
          <w:ilvl w:val="0"/>
          <w:numId w:val="25"/>
        </w:numPr>
        <w:spacing w:after="120"/>
        <w:ind w:left="0" w:firstLine="0"/>
        <w:jc w:val="both"/>
        <w:rPr>
          <w:rFonts w:ascii="Times New Roman" w:eastAsia="SimHei" w:hAnsi="Times New Roman" w:cs="Times New Roman"/>
          <w:b/>
          <w:bCs/>
          <w:sz w:val="24"/>
          <w:szCs w:val="20"/>
        </w:rPr>
      </w:pPr>
      <w:r>
        <w:rPr>
          <w:rFonts w:ascii="Times New Roman" w:eastAsia="Times New Roman" w:hAnsi="Times New Roman" w:cs="Times New Roman"/>
          <w:b/>
          <w:sz w:val="24"/>
          <w:szCs w:val="24"/>
        </w:rPr>
        <w:t>Цел на проекта по ОПАК, очаквани резултати и рискове:</w:t>
      </w:r>
    </w:p>
    <w:p w:rsidR="004A31AD" w:rsidRDefault="004A31AD" w:rsidP="004A31AD">
      <w:pPr>
        <w:numPr>
          <w:ilvl w:val="1"/>
          <w:numId w:val="11"/>
        </w:numPr>
        <w:spacing w:before="120" w:after="0"/>
        <w:ind w:left="0" w:firstLine="0"/>
        <w:jc w:val="both"/>
        <w:rPr>
          <w:rFonts w:ascii="Times New Roman" w:eastAsia="Times New Roman" w:hAnsi="Times New Roman" w:cs="Times New Roman"/>
          <w:sz w:val="24"/>
          <w:szCs w:val="24"/>
        </w:rPr>
      </w:pPr>
      <w:r>
        <w:rPr>
          <w:rFonts w:ascii="Times New Roman" w:eastAsia="SimHei" w:hAnsi="Times New Roman" w:cs="Times New Roman"/>
          <w:b/>
          <w:bCs/>
          <w:sz w:val="24"/>
          <w:szCs w:val="20"/>
        </w:rPr>
        <w:t>Обща цел:</w:t>
      </w:r>
    </w:p>
    <w:p w:rsidR="004A31AD" w:rsidRDefault="004A31AD" w:rsidP="004A31AD">
      <w:pPr>
        <w:spacing w:before="120" w:after="0"/>
        <w:jc w:val="both"/>
        <w:rPr>
          <w:rFonts w:ascii="Times New Roman" w:eastAsia="SimHei" w:hAnsi="Times New Roman" w:cs="Times New Roman"/>
          <w:b/>
          <w:bCs/>
          <w:sz w:val="24"/>
          <w:szCs w:val="20"/>
        </w:rPr>
      </w:pPr>
      <w:r>
        <w:rPr>
          <w:rFonts w:ascii="Times New Roman" w:eastAsia="Times New Roman" w:hAnsi="Times New Roman" w:cs="Times New Roman"/>
          <w:sz w:val="24"/>
          <w:szCs w:val="24"/>
        </w:rPr>
        <w:t>Общата цел на Проекта е усъвършенстване и надграждане на съществуващата ИС на НАПОО, подобряване на документооборотната среда и осигуряване на оперативна съвместимост на хоризонтално ниво за гарантиране модерно обслужване, оптимизация на работните процеси и засилване на прозрачността в работата на администрацията.</w:t>
      </w:r>
    </w:p>
    <w:p w:rsidR="004A31AD" w:rsidRDefault="004A31AD" w:rsidP="004A31AD">
      <w:pPr>
        <w:numPr>
          <w:ilvl w:val="1"/>
          <w:numId w:val="11"/>
        </w:numPr>
        <w:spacing w:before="120" w:after="0"/>
        <w:ind w:left="0" w:firstLine="0"/>
        <w:jc w:val="both"/>
        <w:rPr>
          <w:rFonts w:ascii="Times New Roman" w:eastAsia="Times New Roman" w:hAnsi="Times New Roman" w:cs="Times New Roman"/>
          <w:sz w:val="24"/>
          <w:szCs w:val="24"/>
        </w:rPr>
      </w:pPr>
      <w:r>
        <w:rPr>
          <w:rFonts w:ascii="Times New Roman" w:eastAsia="SimHei" w:hAnsi="Times New Roman" w:cs="Times New Roman"/>
          <w:b/>
          <w:bCs/>
          <w:sz w:val="24"/>
          <w:szCs w:val="20"/>
        </w:rPr>
        <w:t>Специфични цели:</w:t>
      </w:r>
    </w:p>
    <w:p w:rsidR="004A31AD" w:rsidRDefault="004A31AD" w:rsidP="004A31AD">
      <w:pPr>
        <w:spacing w:before="120" w:after="0"/>
        <w:jc w:val="both"/>
        <w:rPr>
          <w:rFonts w:ascii="Times New Roman" w:hAnsi="Times New Roman" w:cs="Times New Roman"/>
          <w:sz w:val="24"/>
          <w:szCs w:val="24"/>
        </w:rPr>
      </w:pPr>
      <w:r>
        <w:rPr>
          <w:rFonts w:ascii="Times New Roman" w:eastAsia="Times New Roman" w:hAnsi="Times New Roman" w:cs="Times New Roman"/>
          <w:sz w:val="24"/>
          <w:szCs w:val="24"/>
        </w:rPr>
        <w:t>За изпълнението на общата цел на Проекта, са поставени следните специфични цели:</w:t>
      </w:r>
    </w:p>
    <w:p w:rsidR="004A31AD" w:rsidRDefault="004A31AD" w:rsidP="004A31AD">
      <w:pPr>
        <w:pStyle w:val="ListParagraph"/>
        <w:numPr>
          <w:ilvl w:val="0"/>
          <w:numId w:val="17"/>
        </w:numPr>
        <w:tabs>
          <w:tab w:val="left" w:pos="426"/>
        </w:tabs>
        <w:snapToGrid w:val="0"/>
        <w:spacing w:after="0"/>
        <w:ind w:left="0" w:firstLine="0"/>
        <w:jc w:val="both"/>
        <w:rPr>
          <w:rFonts w:ascii="Times New Roman" w:hAnsi="Times New Roman"/>
          <w:sz w:val="24"/>
          <w:szCs w:val="24"/>
          <w:lang w:val="bg-BG"/>
        </w:rPr>
      </w:pPr>
      <w:r>
        <w:rPr>
          <w:rFonts w:ascii="Times New Roman" w:hAnsi="Times New Roman"/>
          <w:sz w:val="24"/>
          <w:szCs w:val="24"/>
          <w:lang w:val="bg-BG"/>
        </w:rPr>
        <w:t xml:space="preserve">Подобряване взаимодействието между НАПОО и други държавни институции, бизнеса и гражданите чрез разширяване на </w:t>
      </w:r>
      <w:r>
        <w:rPr>
          <w:rFonts w:ascii="Times New Roman" w:hAnsi="Times New Roman"/>
          <w:i/>
          <w:sz w:val="24"/>
          <w:szCs w:val="24"/>
          <w:lang w:val="bg-BG"/>
        </w:rPr>
        <w:t>е-услуги</w:t>
      </w:r>
      <w:r>
        <w:rPr>
          <w:rFonts w:ascii="Times New Roman" w:hAnsi="Times New Roman"/>
          <w:sz w:val="24"/>
          <w:szCs w:val="24"/>
          <w:lang w:val="bg-BG"/>
        </w:rPr>
        <w:t>, свързани с предлагане, придобиване и удостоверяване на професионално образование и обучение и допълнителни квалификации.</w:t>
      </w:r>
    </w:p>
    <w:p w:rsidR="004A31AD" w:rsidRDefault="004A31AD" w:rsidP="004A31AD">
      <w:pPr>
        <w:pStyle w:val="ListParagraph"/>
        <w:numPr>
          <w:ilvl w:val="0"/>
          <w:numId w:val="17"/>
        </w:numPr>
        <w:tabs>
          <w:tab w:val="left" w:pos="426"/>
        </w:tabs>
        <w:snapToGrid w:val="0"/>
        <w:spacing w:after="0"/>
        <w:ind w:left="0" w:firstLine="0"/>
        <w:jc w:val="both"/>
        <w:rPr>
          <w:rFonts w:ascii="Times New Roman" w:hAnsi="Times New Roman"/>
          <w:sz w:val="24"/>
          <w:szCs w:val="24"/>
          <w:lang w:val="bg-BG"/>
        </w:rPr>
      </w:pPr>
      <w:r>
        <w:rPr>
          <w:rFonts w:ascii="Times New Roman" w:hAnsi="Times New Roman"/>
          <w:sz w:val="24"/>
          <w:szCs w:val="24"/>
          <w:lang w:val="bg-BG"/>
        </w:rPr>
        <w:t xml:space="preserve">Усъвършенстване на използваната </w:t>
      </w:r>
      <w:r>
        <w:rPr>
          <w:rFonts w:ascii="Times New Roman" w:hAnsi="Times New Roman"/>
          <w:i/>
          <w:sz w:val="24"/>
          <w:szCs w:val="24"/>
          <w:lang w:val="bg-BG"/>
        </w:rPr>
        <w:t>ИС и постигане на единна информационна среда в администрацията на НАПОО</w:t>
      </w:r>
      <w:r>
        <w:rPr>
          <w:rFonts w:ascii="Times New Roman" w:hAnsi="Times New Roman"/>
          <w:sz w:val="24"/>
          <w:szCs w:val="24"/>
          <w:lang w:val="bg-BG"/>
        </w:rPr>
        <w:t>, посредством разработката на нови модули и тяхната интеграция със съществуващите.</w:t>
      </w:r>
    </w:p>
    <w:p w:rsidR="004A31AD" w:rsidRDefault="004A31AD" w:rsidP="004A31AD">
      <w:pPr>
        <w:pStyle w:val="ListParagraph"/>
        <w:numPr>
          <w:ilvl w:val="0"/>
          <w:numId w:val="17"/>
        </w:numPr>
        <w:tabs>
          <w:tab w:val="left" w:pos="426"/>
        </w:tabs>
        <w:snapToGrid w:val="0"/>
        <w:spacing w:after="0"/>
        <w:ind w:left="0" w:firstLine="0"/>
        <w:jc w:val="both"/>
        <w:rPr>
          <w:rFonts w:ascii="Times New Roman" w:hAnsi="Times New Roman"/>
          <w:sz w:val="24"/>
          <w:szCs w:val="24"/>
          <w:lang w:val="bg-BG"/>
        </w:rPr>
      </w:pPr>
      <w:r>
        <w:rPr>
          <w:rFonts w:ascii="Times New Roman" w:hAnsi="Times New Roman"/>
          <w:sz w:val="24"/>
          <w:szCs w:val="24"/>
          <w:lang w:val="bg-BG"/>
        </w:rPr>
        <w:t xml:space="preserve">Осигуряване на </w:t>
      </w:r>
      <w:r>
        <w:rPr>
          <w:rFonts w:ascii="Times New Roman" w:hAnsi="Times New Roman"/>
          <w:i/>
          <w:sz w:val="24"/>
          <w:szCs w:val="24"/>
          <w:lang w:val="bg-BG"/>
        </w:rPr>
        <w:t xml:space="preserve">оперативна съвместимост на хоризонтално ниво </w:t>
      </w:r>
      <w:r>
        <w:rPr>
          <w:rFonts w:ascii="Times New Roman" w:hAnsi="Times New Roman"/>
          <w:sz w:val="24"/>
          <w:szCs w:val="24"/>
          <w:lang w:val="bg-BG"/>
        </w:rPr>
        <w:t>на информационната система на НАПОО с други администрации, работещи по проблемите на професионалното обучение, използващи или създаващи специализирани данни в тази област.</w:t>
      </w:r>
    </w:p>
    <w:p w:rsidR="004A31AD" w:rsidRDefault="004A31AD" w:rsidP="004A31AD">
      <w:pPr>
        <w:pStyle w:val="ListParagraph"/>
        <w:numPr>
          <w:ilvl w:val="0"/>
          <w:numId w:val="17"/>
        </w:numPr>
        <w:tabs>
          <w:tab w:val="left" w:pos="426"/>
        </w:tabs>
        <w:snapToGrid w:val="0"/>
        <w:spacing w:after="0"/>
        <w:ind w:left="0" w:firstLine="0"/>
        <w:jc w:val="both"/>
        <w:rPr>
          <w:rFonts w:ascii="Times New Roman" w:hAnsi="Times New Roman"/>
          <w:sz w:val="24"/>
          <w:szCs w:val="24"/>
        </w:rPr>
      </w:pPr>
      <w:r>
        <w:rPr>
          <w:rFonts w:ascii="Times New Roman" w:hAnsi="Times New Roman"/>
          <w:sz w:val="24"/>
          <w:szCs w:val="24"/>
          <w:lang w:val="bg-BG"/>
        </w:rPr>
        <w:t xml:space="preserve">Подобряване качеството на обслужване от страна на служителите в НАПОО чрез предоставяне на необходимите </w:t>
      </w:r>
      <w:r>
        <w:rPr>
          <w:rFonts w:ascii="Times New Roman" w:hAnsi="Times New Roman"/>
          <w:i/>
          <w:sz w:val="24"/>
          <w:szCs w:val="24"/>
          <w:lang w:val="bg-BG"/>
        </w:rPr>
        <w:t>съпътстващи обучения</w:t>
      </w:r>
      <w:r>
        <w:rPr>
          <w:rFonts w:ascii="Times New Roman" w:hAnsi="Times New Roman"/>
          <w:sz w:val="24"/>
          <w:szCs w:val="24"/>
          <w:lang w:val="bg-BG"/>
        </w:rPr>
        <w:t>, свързани с новите модули, системи и услуги.</w:t>
      </w:r>
    </w:p>
    <w:p w:rsidR="004A31AD" w:rsidRDefault="004A31AD" w:rsidP="004A31AD">
      <w:pPr>
        <w:numPr>
          <w:ilvl w:val="0"/>
          <w:numId w:val="17"/>
        </w:numPr>
        <w:tabs>
          <w:tab w:val="left" w:pos="426"/>
        </w:tabs>
        <w:suppressAutoHyphens w:val="0"/>
        <w:spacing w:before="120" w:after="0"/>
        <w:ind w:left="0" w:firstLine="0"/>
        <w:jc w:val="both"/>
        <w:rPr>
          <w:rFonts w:ascii="Times New Roman" w:eastAsia="SimHei" w:hAnsi="Times New Roman" w:cs="Times New Roman"/>
          <w:b/>
          <w:bCs/>
          <w:sz w:val="24"/>
          <w:szCs w:val="20"/>
        </w:rPr>
      </w:pPr>
      <w:r>
        <w:rPr>
          <w:rFonts w:ascii="Times New Roman" w:hAnsi="Times New Roman" w:cs="Times New Roman"/>
          <w:sz w:val="24"/>
          <w:szCs w:val="24"/>
        </w:rPr>
        <w:t xml:space="preserve">Повишаване </w:t>
      </w:r>
      <w:r>
        <w:rPr>
          <w:rFonts w:ascii="Times New Roman" w:hAnsi="Times New Roman" w:cs="Times New Roman"/>
          <w:i/>
          <w:sz w:val="24"/>
          <w:szCs w:val="24"/>
        </w:rPr>
        <w:t>удовлетвореността на потребителите на услуги, включително на гражданите в неравностойно положение</w:t>
      </w:r>
      <w:r>
        <w:rPr>
          <w:rFonts w:ascii="Times New Roman" w:hAnsi="Times New Roman" w:cs="Times New Roman"/>
          <w:sz w:val="24"/>
          <w:szCs w:val="24"/>
        </w:rPr>
        <w:t xml:space="preserve"> чрез въвеждане на нови административни услуги, предоставяни он-лайн чрез интернет сайта на НАПОО.</w:t>
      </w:r>
      <w:r>
        <w:rPr>
          <w:rFonts w:ascii="Times New Roman" w:eastAsia="Times New Roman" w:hAnsi="Times New Roman" w:cs="Times New Roman"/>
          <w:sz w:val="24"/>
          <w:szCs w:val="24"/>
        </w:rPr>
        <w:t xml:space="preserve"> </w:t>
      </w:r>
    </w:p>
    <w:p w:rsidR="004A31AD" w:rsidRDefault="004A31AD" w:rsidP="004A31AD">
      <w:pPr>
        <w:numPr>
          <w:ilvl w:val="1"/>
          <w:numId w:val="11"/>
        </w:numPr>
        <w:spacing w:before="120" w:after="0"/>
        <w:ind w:left="0" w:firstLine="0"/>
        <w:jc w:val="both"/>
        <w:rPr>
          <w:rFonts w:ascii="Times New Roman" w:eastAsia="Times New Roman" w:hAnsi="Times New Roman" w:cs="Times New Roman"/>
          <w:sz w:val="24"/>
          <w:szCs w:val="24"/>
        </w:rPr>
      </w:pPr>
      <w:r>
        <w:rPr>
          <w:rFonts w:ascii="Times New Roman" w:eastAsia="SimHei" w:hAnsi="Times New Roman" w:cs="Times New Roman"/>
          <w:b/>
          <w:bCs/>
          <w:sz w:val="24"/>
          <w:szCs w:val="20"/>
        </w:rPr>
        <w:t>Целеви групи:</w:t>
      </w:r>
    </w:p>
    <w:p w:rsidR="004A31AD" w:rsidRDefault="004A31AD" w:rsidP="004A31AD">
      <w:pPr>
        <w:spacing w:before="120" w:after="0"/>
        <w:jc w:val="both"/>
        <w:rPr>
          <w:rFonts w:ascii="Times New Roman" w:hAnsi="Times New Roman" w:cs="Times New Roman"/>
          <w:sz w:val="24"/>
          <w:szCs w:val="24"/>
        </w:rPr>
      </w:pPr>
      <w:r>
        <w:rPr>
          <w:rFonts w:ascii="Times New Roman" w:eastAsia="Times New Roman" w:hAnsi="Times New Roman" w:cs="Times New Roman"/>
          <w:sz w:val="24"/>
          <w:szCs w:val="24"/>
        </w:rPr>
        <w:t>Целеви групи на Проектa по ОПАК са:</w:t>
      </w:r>
    </w:p>
    <w:p w:rsidR="004A31AD" w:rsidRDefault="004A31AD" w:rsidP="004A31AD">
      <w:pPr>
        <w:numPr>
          <w:ilvl w:val="0"/>
          <w:numId w:val="27"/>
        </w:numPr>
        <w:tabs>
          <w:tab w:val="left" w:pos="672"/>
        </w:tabs>
        <w:suppressAutoHyphens w:val="0"/>
        <w:spacing w:after="0"/>
        <w:ind w:left="672"/>
        <w:jc w:val="both"/>
        <w:rPr>
          <w:rFonts w:ascii="Times New Roman" w:hAnsi="Times New Roman" w:cs="Times New Roman"/>
          <w:sz w:val="24"/>
          <w:szCs w:val="24"/>
        </w:rPr>
      </w:pPr>
      <w:r>
        <w:rPr>
          <w:rFonts w:ascii="Times New Roman" w:hAnsi="Times New Roman" w:cs="Times New Roman"/>
          <w:sz w:val="24"/>
          <w:szCs w:val="24"/>
        </w:rPr>
        <w:t>Администрацията на НАПОО - служители (21); външни експерти, работещи към НАПОО (над 300 лица); участници в експертни комисии и Управителния съвет на НАПОО (около 190 лица);</w:t>
      </w:r>
    </w:p>
    <w:p w:rsidR="004A31AD" w:rsidRDefault="004A31AD" w:rsidP="004A31AD">
      <w:pPr>
        <w:numPr>
          <w:ilvl w:val="0"/>
          <w:numId w:val="27"/>
        </w:numPr>
        <w:tabs>
          <w:tab w:val="left" w:pos="672"/>
        </w:tabs>
        <w:suppressAutoHyphens w:val="0"/>
        <w:spacing w:after="0"/>
        <w:ind w:left="672"/>
        <w:jc w:val="both"/>
        <w:rPr>
          <w:rFonts w:ascii="Times New Roman" w:hAnsi="Times New Roman" w:cs="Times New Roman"/>
          <w:sz w:val="24"/>
          <w:szCs w:val="24"/>
        </w:rPr>
      </w:pPr>
      <w:r>
        <w:rPr>
          <w:rFonts w:ascii="Times New Roman" w:hAnsi="Times New Roman" w:cs="Times New Roman"/>
          <w:sz w:val="24"/>
          <w:szCs w:val="24"/>
        </w:rPr>
        <w:t>Администрацията на АЗ - централна администрация, ДРСЗ, Дирекции бюра по трудаи др., ангажирани с дейности, свързани с обучение за професионална квалификация, предоставяно от лицензирани ЦПО;</w:t>
      </w:r>
    </w:p>
    <w:p w:rsidR="004A31AD" w:rsidRDefault="004A31AD" w:rsidP="004A31AD">
      <w:pPr>
        <w:numPr>
          <w:ilvl w:val="0"/>
          <w:numId w:val="27"/>
        </w:numPr>
        <w:tabs>
          <w:tab w:val="left" w:pos="672"/>
        </w:tabs>
        <w:suppressAutoHyphens w:val="0"/>
        <w:spacing w:after="0"/>
        <w:ind w:left="672"/>
        <w:jc w:val="both"/>
        <w:rPr>
          <w:rFonts w:ascii="Times New Roman" w:hAnsi="Times New Roman" w:cs="Times New Roman"/>
          <w:sz w:val="24"/>
          <w:szCs w:val="24"/>
        </w:rPr>
      </w:pPr>
      <w:r>
        <w:rPr>
          <w:rFonts w:ascii="Times New Roman" w:hAnsi="Times New Roman" w:cs="Times New Roman"/>
          <w:sz w:val="24"/>
          <w:szCs w:val="24"/>
        </w:rPr>
        <w:t>Гражданите и бизнеса (работодатели и работодателски организации), които ползват административни услуги на НАПОО, отнасящи се до професионалното обучение и образование и ученето през целия живот;</w:t>
      </w:r>
    </w:p>
    <w:p w:rsidR="004A31AD" w:rsidRDefault="004A31AD" w:rsidP="004A31AD">
      <w:pPr>
        <w:numPr>
          <w:ilvl w:val="0"/>
          <w:numId w:val="27"/>
        </w:numPr>
        <w:tabs>
          <w:tab w:val="left" w:pos="672"/>
        </w:tabs>
        <w:suppressAutoHyphens w:val="0"/>
        <w:spacing w:after="0"/>
        <w:ind w:left="672"/>
        <w:jc w:val="both"/>
        <w:rPr>
          <w:rFonts w:ascii="Times New Roman" w:hAnsi="Times New Roman" w:cs="Times New Roman"/>
          <w:sz w:val="24"/>
          <w:szCs w:val="24"/>
        </w:rPr>
      </w:pPr>
      <w:r>
        <w:rPr>
          <w:rFonts w:ascii="Times New Roman" w:hAnsi="Times New Roman" w:cs="Times New Roman"/>
          <w:sz w:val="24"/>
          <w:szCs w:val="24"/>
        </w:rPr>
        <w:t xml:space="preserve">ЦПО (над </w:t>
      </w:r>
      <w:r>
        <w:rPr>
          <w:rFonts w:ascii="Times New Roman" w:hAnsi="Times New Roman" w:cs="Times New Roman"/>
          <w:sz w:val="24"/>
          <w:szCs w:val="24"/>
          <w:lang w:val="en-US"/>
        </w:rPr>
        <w:t>904</w:t>
      </w:r>
      <w:r>
        <w:rPr>
          <w:rFonts w:ascii="Times New Roman" w:hAnsi="Times New Roman" w:cs="Times New Roman"/>
          <w:sz w:val="24"/>
          <w:szCs w:val="24"/>
        </w:rPr>
        <w:t xml:space="preserve"> към момента), към които е насочен режимът за издаване и изменение на лицензии за професионално обучение или информиране и професионално ориентиране </w:t>
      </w:r>
      <w:r>
        <w:rPr>
          <w:rFonts w:ascii="Times New Roman" w:hAnsi="Times New Roman" w:cs="Times New Roman"/>
          <w:sz w:val="24"/>
          <w:szCs w:val="24"/>
        </w:rPr>
        <w:lastRenderedPageBreak/>
        <w:t>и които са длъжни да предоставят ежегодна информация за дейността по извършване на професионално обучение;</w:t>
      </w:r>
    </w:p>
    <w:p w:rsidR="004A31AD" w:rsidRDefault="004A31AD" w:rsidP="004A31AD">
      <w:pPr>
        <w:numPr>
          <w:ilvl w:val="0"/>
          <w:numId w:val="27"/>
        </w:numPr>
        <w:tabs>
          <w:tab w:val="left" w:pos="672"/>
        </w:tabs>
        <w:suppressAutoHyphens w:val="0"/>
        <w:spacing w:after="0"/>
        <w:ind w:left="672"/>
        <w:jc w:val="both"/>
        <w:rPr>
          <w:rFonts w:ascii="Times New Roman" w:eastAsia="SimHei" w:hAnsi="Times New Roman" w:cs="Times New Roman"/>
          <w:b/>
          <w:bCs/>
          <w:sz w:val="24"/>
          <w:szCs w:val="20"/>
        </w:rPr>
      </w:pPr>
      <w:r>
        <w:rPr>
          <w:rFonts w:ascii="Times New Roman" w:hAnsi="Times New Roman" w:cs="Times New Roman"/>
          <w:sz w:val="24"/>
          <w:szCs w:val="24"/>
        </w:rPr>
        <w:t>Други администрации - МОН, НАЦИД, МТСП и други структури, организации и лица ползващи административни услуги на НАПОО.</w:t>
      </w:r>
    </w:p>
    <w:p w:rsidR="004A31AD" w:rsidRDefault="004A31AD" w:rsidP="004A31AD">
      <w:pPr>
        <w:numPr>
          <w:ilvl w:val="1"/>
          <w:numId w:val="11"/>
        </w:numPr>
        <w:spacing w:before="120" w:after="0"/>
        <w:ind w:hanging="1395"/>
        <w:jc w:val="both"/>
        <w:rPr>
          <w:rFonts w:ascii="Times New Roman" w:eastAsia="Times New Roman" w:hAnsi="Times New Roman" w:cs="Times New Roman"/>
          <w:sz w:val="24"/>
          <w:szCs w:val="24"/>
        </w:rPr>
      </w:pPr>
      <w:r>
        <w:rPr>
          <w:rFonts w:ascii="Times New Roman" w:eastAsia="SimHei" w:hAnsi="Times New Roman" w:cs="Times New Roman"/>
          <w:b/>
          <w:bCs/>
          <w:sz w:val="24"/>
          <w:szCs w:val="20"/>
        </w:rPr>
        <w:t>Очаквани резултати от изпълнението на Проекта:</w:t>
      </w:r>
    </w:p>
    <w:p w:rsidR="004A31AD" w:rsidRDefault="004A31AD" w:rsidP="004A31AD">
      <w:pPr>
        <w:spacing w:before="120" w:after="0"/>
        <w:ind w:left="315"/>
        <w:jc w:val="both"/>
        <w:rPr>
          <w:rFonts w:ascii="Times New Roman" w:hAnsi="Times New Roman" w:cs="Times New Roman"/>
          <w:color w:val="000000"/>
          <w:sz w:val="24"/>
          <w:szCs w:val="24"/>
        </w:rPr>
      </w:pPr>
      <w:r>
        <w:rPr>
          <w:rFonts w:ascii="Times New Roman" w:eastAsia="Times New Roman" w:hAnsi="Times New Roman" w:cs="Times New Roman"/>
          <w:sz w:val="24"/>
          <w:szCs w:val="24"/>
        </w:rPr>
        <w:t>В резултат на изпълнението на Проекта по ОПАК, се очаква да бъдат постигнати следните резултати:</w:t>
      </w:r>
    </w:p>
    <w:p w:rsidR="004A31AD" w:rsidRDefault="004A31AD" w:rsidP="004A31AD">
      <w:pPr>
        <w:numPr>
          <w:ilvl w:val="0"/>
          <w:numId w:val="23"/>
        </w:numPr>
        <w:suppressAutoHyphens w:val="0"/>
        <w:spacing w:after="0"/>
        <w:ind w:left="675"/>
        <w:jc w:val="both"/>
        <w:rPr>
          <w:rFonts w:ascii="Times New Roman" w:hAnsi="Times New Roman" w:cs="Times New Roman"/>
          <w:color w:val="000000"/>
          <w:sz w:val="24"/>
          <w:szCs w:val="24"/>
        </w:rPr>
      </w:pPr>
      <w:r>
        <w:rPr>
          <w:rFonts w:ascii="Times New Roman" w:hAnsi="Times New Roman" w:cs="Times New Roman"/>
          <w:color w:val="000000"/>
          <w:sz w:val="24"/>
          <w:szCs w:val="24"/>
        </w:rPr>
        <w:t>Улесняване на гражданите, желаещи да ползват услуги по професионално обучение;</w:t>
      </w:r>
    </w:p>
    <w:p w:rsidR="004A31AD" w:rsidRDefault="004A31AD" w:rsidP="004A31AD">
      <w:pPr>
        <w:numPr>
          <w:ilvl w:val="0"/>
          <w:numId w:val="23"/>
        </w:numPr>
        <w:suppressAutoHyphens w:val="0"/>
        <w:spacing w:after="0"/>
        <w:ind w:left="675"/>
        <w:jc w:val="both"/>
        <w:rPr>
          <w:rFonts w:ascii="Times New Roman" w:hAnsi="Times New Roman" w:cs="Times New Roman"/>
          <w:color w:val="000000"/>
          <w:sz w:val="24"/>
          <w:szCs w:val="24"/>
        </w:rPr>
      </w:pPr>
      <w:r>
        <w:rPr>
          <w:rFonts w:ascii="Times New Roman" w:hAnsi="Times New Roman" w:cs="Times New Roman"/>
          <w:color w:val="000000"/>
          <w:sz w:val="24"/>
          <w:szCs w:val="24"/>
        </w:rPr>
        <w:t>Интегриране на ИС на НАПОО с информационните ресурси на АЗ, заявила необходимост и желание за ползване и обмен на специализирани данни;</w:t>
      </w:r>
    </w:p>
    <w:p w:rsidR="004A31AD" w:rsidRPr="00BC78D8" w:rsidRDefault="004A31AD" w:rsidP="004A31AD">
      <w:pPr>
        <w:numPr>
          <w:ilvl w:val="0"/>
          <w:numId w:val="23"/>
        </w:numPr>
        <w:suppressAutoHyphens w:val="0"/>
        <w:spacing w:after="0"/>
        <w:ind w:left="675"/>
        <w:jc w:val="both"/>
        <w:rPr>
          <w:rFonts w:ascii="Times New Roman" w:hAnsi="Times New Roman" w:cs="Times New Roman"/>
          <w:color w:val="000000"/>
          <w:sz w:val="24"/>
          <w:szCs w:val="24"/>
        </w:rPr>
      </w:pPr>
      <w:r>
        <w:rPr>
          <w:rFonts w:ascii="Times New Roman" w:hAnsi="Times New Roman" w:cs="Times New Roman"/>
          <w:color w:val="000000"/>
          <w:sz w:val="24"/>
          <w:szCs w:val="24"/>
        </w:rPr>
        <w:t>Повишаване качеството на професионалното обучение, предоставяно от ЦПО и повишаване на контрола, осъществяван от НАПОО и АЗ върху работата на ЦПО;</w:t>
      </w:r>
    </w:p>
    <w:p w:rsidR="004A31AD" w:rsidRDefault="004A31AD" w:rsidP="004A31AD">
      <w:pPr>
        <w:numPr>
          <w:ilvl w:val="0"/>
          <w:numId w:val="23"/>
        </w:numPr>
        <w:suppressAutoHyphens w:val="0"/>
        <w:spacing w:after="0"/>
        <w:ind w:left="675"/>
        <w:jc w:val="both"/>
        <w:rPr>
          <w:rFonts w:ascii="Times New Roman" w:hAnsi="Times New Roman" w:cs="Times New Roman"/>
          <w:color w:val="000000"/>
          <w:sz w:val="24"/>
          <w:szCs w:val="24"/>
        </w:rPr>
      </w:pPr>
      <w:r w:rsidRPr="00BC78D8">
        <w:rPr>
          <w:rFonts w:ascii="Times New Roman" w:hAnsi="Times New Roman" w:cs="Times New Roman"/>
          <w:color w:val="000000"/>
          <w:sz w:val="24"/>
          <w:szCs w:val="24"/>
        </w:rPr>
        <w:t xml:space="preserve">Надграждане и усъвършенстване на интернет-сайта на НАПОО с възможност за нови интерактивни услуги, включително за незрящи лица и от лица неговорещи български език; </w:t>
      </w:r>
    </w:p>
    <w:p w:rsidR="004A31AD" w:rsidRDefault="004A31AD" w:rsidP="004A31AD">
      <w:pPr>
        <w:numPr>
          <w:ilvl w:val="0"/>
          <w:numId w:val="23"/>
        </w:numPr>
        <w:suppressAutoHyphens w:val="0"/>
        <w:snapToGrid w:val="0"/>
        <w:spacing w:after="0"/>
        <w:ind w:left="67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Предоставяне на 4 броя нови интерактивни е-услуги: 1. </w:t>
      </w:r>
      <w:r>
        <w:rPr>
          <w:rFonts w:ascii="Times New Roman" w:hAnsi="Times New Roman" w:cs="Times New Roman"/>
          <w:i/>
          <w:color w:val="000000"/>
          <w:sz w:val="24"/>
          <w:szCs w:val="24"/>
        </w:rPr>
        <w:t>Проверка на легитимност на издаден документ за придобита степен на професионална квалификация или професионално обучение, издаден от лицензиран ЦПО; 2. Справка за лицензирани доставчици на услуги по професионално информиране и ориентиране - по професии, специалност и региони (статут на ЦИПО); 3. Справка за лицензирани доставчици на професионално обучение - по професионални направления, по професии и специалности и региони (статут на ЦПО); 4. Справка за брой обучени лица по професионални направления - по региони, година на завършване, вид обучение и др. критерии; и Предоставяне на 2 бр. справки</w:t>
      </w:r>
      <w:r>
        <w:rPr>
          <w:rFonts w:ascii="Times New Roman" w:hAnsi="Times New Roman" w:cs="Times New Roman"/>
          <w:color w:val="000000"/>
          <w:sz w:val="24"/>
          <w:szCs w:val="24"/>
        </w:rPr>
        <w:t>: 1</w:t>
      </w:r>
      <w:r>
        <w:rPr>
          <w:rFonts w:ascii="Times New Roman" w:hAnsi="Times New Roman" w:cs="Times New Roman"/>
          <w:i/>
          <w:color w:val="000000"/>
          <w:sz w:val="24"/>
          <w:szCs w:val="24"/>
        </w:rPr>
        <w:t>. Текущи и предстоящи курсове, организирани от ЦПО; 2. Промени в Списъка на професиите за професионално образование и обучение</w:t>
      </w:r>
      <w:r>
        <w:rPr>
          <w:rFonts w:ascii="Times New Roman" w:hAnsi="Times New Roman" w:cs="Times New Roman"/>
          <w:color w:val="000000"/>
          <w:sz w:val="24"/>
          <w:szCs w:val="24"/>
        </w:rPr>
        <w:t>;</w:t>
      </w:r>
    </w:p>
    <w:p w:rsidR="004A31AD" w:rsidRDefault="004A31AD" w:rsidP="004A31AD">
      <w:pPr>
        <w:numPr>
          <w:ilvl w:val="0"/>
          <w:numId w:val="23"/>
        </w:numPr>
        <w:suppressAutoHyphens w:val="0"/>
        <w:spacing w:after="0"/>
        <w:ind w:left="675"/>
        <w:jc w:val="both"/>
        <w:rPr>
          <w:rFonts w:ascii="Times New Roman" w:hAnsi="Times New Roman" w:cs="Times New Roman"/>
          <w:color w:val="000000"/>
          <w:sz w:val="24"/>
          <w:szCs w:val="24"/>
        </w:rPr>
      </w:pPr>
      <w:r>
        <w:rPr>
          <w:rFonts w:ascii="Times New Roman" w:hAnsi="Times New Roman" w:cs="Times New Roman"/>
          <w:color w:val="000000"/>
          <w:sz w:val="24"/>
          <w:szCs w:val="24"/>
        </w:rPr>
        <w:t>Въведени е-механизми за предоставяне на обратна информация от граждани, бизнес, структури на държавната администрация, групи в неравностойно положение и др.;</w:t>
      </w:r>
    </w:p>
    <w:p w:rsidR="004A31AD" w:rsidRDefault="004A31AD" w:rsidP="004A31AD">
      <w:pPr>
        <w:numPr>
          <w:ilvl w:val="0"/>
          <w:numId w:val="23"/>
        </w:numPr>
        <w:suppressAutoHyphens w:val="0"/>
        <w:spacing w:after="0"/>
        <w:ind w:left="675"/>
        <w:jc w:val="both"/>
        <w:rPr>
          <w:rFonts w:ascii="Times New Roman" w:hAnsi="Times New Roman" w:cs="Times New Roman"/>
          <w:color w:val="000000"/>
          <w:sz w:val="24"/>
          <w:szCs w:val="24"/>
        </w:rPr>
      </w:pPr>
      <w:r>
        <w:rPr>
          <w:rFonts w:ascii="Times New Roman" w:hAnsi="Times New Roman" w:cs="Times New Roman"/>
          <w:color w:val="000000"/>
          <w:sz w:val="24"/>
          <w:szCs w:val="24"/>
        </w:rPr>
        <w:t>Спестено време и разходи на администрацията, гражданите и бизнеса;</w:t>
      </w:r>
    </w:p>
    <w:p w:rsidR="004A31AD" w:rsidRDefault="004A31AD" w:rsidP="004A31AD">
      <w:pPr>
        <w:numPr>
          <w:ilvl w:val="0"/>
          <w:numId w:val="23"/>
        </w:numPr>
        <w:suppressAutoHyphens w:val="0"/>
        <w:spacing w:after="0"/>
        <w:ind w:left="675"/>
        <w:jc w:val="both"/>
        <w:rPr>
          <w:rFonts w:ascii="Times New Roman" w:hAnsi="Times New Roman" w:cs="Times New Roman"/>
          <w:b/>
          <w:sz w:val="24"/>
          <w:szCs w:val="24"/>
        </w:rPr>
      </w:pPr>
      <w:r>
        <w:rPr>
          <w:rFonts w:ascii="Times New Roman" w:hAnsi="Times New Roman" w:cs="Times New Roman"/>
          <w:color w:val="000000"/>
          <w:sz w:val="24"/>
          <w:szCs w:val="24"/>
        </w:rPr>
        <w:t>Повишен капацитет на служителите на НАПОО, чрез съпътстващо обучение и използване на нови информационни и комуникационни технологии и и др.</w:t>
      </w:r>
    </w:p>
    <w:p w:rsidR="004A31AD" w:rsidRDefault="004A31AD" w:rsidP="004A31AD">
      <w:pPr>
        <w:suppressAutoHyphens w:val="0"/>
        <w:spacing w:after="120"/>
        <w:ind w:left="675"/>
        <w:jc w:val="both"/>
        <w:rPr>
          <w:rFonts w:ascii="Times New Roman" w:hAnsi="Times New Roman" w:cs="Times New Roman"/>
          <w:b/>
          <w:sz w:val="24"/>
          <w:szCs w:val="24"/>
        </w:rPr>
      </w:pPr>
    </w:p>
    <w:p w:rsidR="004A31AD" w:rsidRDefault="004A31AD" w:rsidP="004A31AD">
      <w:pPr>
        <w:suppressAutoHyphens w:val="0"/>
        <w:spacing w:after="120"/>
        <w:ind w:left="675" w:hanging="675"/>
        <w:jc w:val="both"/>
        <w:rPr>
          <w:rFonts w:ascii="Times New Roman" w:hAnsi="Times New Roman" w:cs="Times New Roman"/>
          <w:color w:val="000000"/>
          <w:sz w:val="24"/>
          <w:szCs w:val="24"/>
          <w:lang w:eastAsia="bg-BG"/>
        </w:rPr>
      </w:pPr>
      <w:r>
        <w:rPr>
          <w:rFonts w:ascii="Times New Roman" w:hAnsi="Times New Roman" w:cs="Times New Roman"/>
          <w:b/>
          <w:sz w:val="24"/>
          <w:szCs w:val="24"/>
        </w:rPr>
        <w:t>2.5. Подходи</w:t>
      </w:r>
    </w:p>
    <w:p w:rsidR="004A31AD" w:rsidRDefault="004A31AD" w:rsidP="004A31AD">
      <w:pPr>
        <w:suppressAutoHyphens w:val="0"/>
        <w:snapToGrid w:val="0"/>
        <w:spacing w:after="0"/>
        <w:jc w:val="both"/>
        <w:rPr>
          <w:rFonts w:ascii="Times New Roman" w:hAnsi="Times New Roman" w:cs="Times New Roman"/>
          <w:color w:val="000000"/>
          <w:sz w:val="24"/>
          <w:szCs w:val="24"/>
          <w:lang w:eastAsia="bg-BG"/>
        </w:rPr>
      </w:pPr>
      <w:r>
        <w:rPr>
          <w:rFonts w:ascii="Times New Roman" w:hAnsi="Times New Roman" w:cs="Times New Roman"/>
          <w:color w:val="000000"/>
          <w:sz w:val="24"/>
          <w:szCs w:val="24"/>
          <w:lang w:eastAsia="bg-BG"/>
        </w:rPr>
        <w:t>При изпълнението на проекта е предвидено сътрудничество с представители на АЗ, които са включени в екипа за управление на проекта и с които се очаква Изпълнителят да има добра комуникация.</w:t>
      </w:r>
    </w:p>
    <w:p w:rsidR="004A31AD" w:rsidRDefault="004A31AD" w:rsidP="004A31AD">
      <w:pPr>
        <w:suppressAutoHyphens w:val="0"/>
        <w:snapToGrid w:val="0"/>
        <w:spacing w:after="0"/>
        <w:jc w:val="both"/>
        <w:rPr>
          <w:rFonts w:ascii="Times New Roman" w:hAnsi="Times New Roman" w:cs="Times New Roman"/>
          <w:color w:val="000000"/>
          <w:sz w:val="24"/>
          <w:szCs w:val="24"/>
          <w:lang w:eastAsia="bg-BG"/>
        </w:rPr>
      </w:pPr>
      <w:r>
        <w:rPr>
          <w:rFonts w:ascii="Times New Roman" w:hAnsi="Times New Roman" w:cs="Times New Roman"/>
          <w:color w:val="000000"/>
          <w:sz w:val="24"/>
          <w:szCs w:val="24"/>
          <w:lang w:eastAsia="bg-BG"/>
        </w:rPr>
        <w:t>Изпълнителите по отделните дейности ще бъдат избрани с процедури по ЗОП. Необходимо е изпълнителите да комуникират помежду си и да осигурят синхрон и съдействие при изпълнение на отделните дейности.</w:t>
      </w:r>
    </w:p>
    <w:p w:rsidR="004A31AD" w:rsidRDefault="004A31AD" w:rsidP="004A31AD">
      <w:pPr>
        <w:suppressAutoHyphens w:val="0"/>
        <w:snapToGrid w:val="0"/>
        <w:spacing w:after="0"/>
        <w:jc w:val="both"/>
        <w:rPr>
          <w:rFonts w:ascii="Times New Roman" w:hAnsi="Times New Roman" w:cs="Times New Roman"/>
          <w:color w:val="000000"/>
          <w:sz w:val="24"/>
          <w:szCs w:val="24"/>
          <w:lang w:eastAsia="bg-BG"/>
        </w:rPr>
      </w:pPr>
      <w:r>
        <w:rPr>
          <w:rFonts w:ascii="Times New Roman" w:hAnsi="Times New Roman" w:cs="Times New Roman"/>
          <w:color w:val="000000"/>
          <w:sz w:val="24"/>
          <w:szCs w:val="24"/>
          <w:lang w:eastAsia="bg-BG"/>
        </w:rPr>
        <w:lastRenderedPageBreak/>
        <w:t>Процедурите за избор на изпълнители са следните:</w:t>
      </w:r>
    </w:p>
    <w:p w:rsidR="004A31AD" w:rsidRDefault="004A31AD" w:rsidP="004A31AD">
      <w:pPr>
        <w:numPr>
          <w:ilvl w:val="0"/>
          <w:numId w:val="23"/>
        </w:numPr>
        <w:suppressAutoHyphens w:val="0"/>
        <w:snapToGrid w:val="0"/>
        <w:spacing w:after="0"/>
        <w:ind w:left="675"/>
        <w:jc w:val="both"/>
        <w:rPr>
          <w:rFonts w:ascii="Times New Roman" w:hAnsi="Times New Roman" w:cs="Times New Roman"/>
          <w:color w:val="000000"/>
          <w:sz w:val="24"/>
          <w:szCs w:val="24"/>
          <w:lang w:eastAsia="bg-BG"/>
        </w:rPr>
      </w:pPr>
      <w:r>
        <w:rPr>
          <w:rFonts w:ascii="Times New Roman" w:hAnsi="Times New Roman" w:cs="Times New Roman"/>
          <w:color w:val="000000"/>
          <w:sz w:val="24"/>
          <w:szCs w:val="24"/>
          <w:lang w:eastAsia="bg-BG"/>
        </w:rPr>
        <w:t>Процедура 1 Избор на изпълнител за разработване и внедряване на нови модули към ИС на НАПОО с цел осигуряване на оперативна съвместимост с ИС на АЗ (дейност 2) – обект на настоящата обществена поръчка;</w:t>
      </w:r>
    </w:p>
    <w:p w:rsidR="004A31AD" w:rsidRDefault="004A31AD" w:rsidP="004A31AD">
      <w:pPr>
        <w:numPr>
          <w:ilvl w:val="0"/>
          <w:numId w:val="23"/>
        </w:numPr>
        <w:suppressAutoHyphens w:val="0"/>
        <w:snapToGrid w:val="0"/>
        <w:spacing w:after="0"/>
        <w:ind w:left="675"/>
        <w:jc w:val="both"/>
        <w:rPr>
          <w:rFonts w:ascii="Times New Roman" w:hAnsi="Times New Roman" w:cs="Times New Roman"/>
          <w:color w:val="000000"/>
          <w:sz w:val="24"/>
          <w:szCs w:val="24"/>
          <w:lang w:eastAsia="bg-BG"/>
        </w:rPr>
      </w:pPr>
      <w:r>
        <w:rPr>
          <w:rFonts w:ascii="Times New Roman" w:hAnsi="Times New Roman" w:cs="Times New Roman"/>
          <w:color w:val="000000"/>
          <w:sz w:val="24"/>
          <w:szCs w:val="24"/>
          <w:lang w:eastAsia="bg-BG"/>
        </w:rPr>
        <w:t>Процедура 2: Избор на изпълнител за усъвършенстване на съществуващите и внедряване на нови е-административни услуги, предоставяни чрез Интернет сайта на НАПОО (дейност 4)</w:t>
      </w:r>
    </w:p>
    <w:p w:rsidR="004A31AD" w:rsidRDefault="004A31AD" w:rsidP="004A31AD">
      <w:pPr>
        <w:numPr>
          <w:ilvl w:val="0"/>
          <w:numId w:val="23"/>
        </w:numPr>
        <w:suppressAutoHyphens w:val="0"/>
        <w:snapToGrid w:val="0"/>
        <w:spacing w:after="0"/>
        <w:ind w:left="675"/>
        <w:jc w:val="both"/>
        <w:rPr>
          <w:rFonts w:ascii="Times New Roman" w:eastAsia="SimHei" w:hAnsi="Times New Roman" w:cs="Times New Roman"/>
          <w:b/>
          <w:bCs/>
          <w:sz w:val="24"/>
          <w:szCs w:val="20"/>
        </w:rPr>
      </w:pPr>
      <w:r>
        <w:rPr>
          <w:rFonts w:ascii="Times New Roman" w:hAnsi="Times New Roman" w:cs="Times New Roman"/>
          <w:color w:val="000000"/>
          <w:sz w:val="24"/>
          <w:szCs w:val="24"/>
          <w:lang w:eastAsia="bg-BG"/>
        </w:rPr>
        <w:t>Процедура 3: Разработване и въвеждане на подобрена система за документооборот съвместима с ИС на НАПОО (дейност 3).</w:t>
      </w:r>
    </w:p>
    <w:p w:rsidR="004A31AD" w:rsidRDefault="004A31AD" w:rsidP="004A31AD">
      <w:pPr>
        <w:numPr>
          <w:ilvl w:val="1"/>
          <w:numId w:val="18"/>
        </w:numPr>
        <w:spacing w:before="120" w:after="0"/>
        <w:ind w:hanging="1755"/>
        <w:jc w:val="both"/>
        <w:rPr>
          <w:rFonts w:ascii="Times New Roman" w:eastAsia="Times New Roman" w:hAnsi="Times New Roman" w:cs="Times New Roman"/>
          <w:color w:val="000000"/>
          <w:sz w:val="24"/>
          <w:szCs w:val="24"/>
        </w:rPr>
      </w:pPr>
      <w:r>
        <w:rPr>
          <w:rFonts w:ascii="Times New Roman" w:eastAsia="SimHei" w:hAnsi="Times New Roman" w:cs="Times New Roman"/>
          <w:b/>
          <w:bCs/>
          <w:sz w:val="24"/>
          <w:szCs w:val="20"/>
        </w:rPr>
        <w:t>Рискове:</w:t>
      </w:r>
    </w:p>
    <w:p w:rsidR="004A31AD" w:rsidRDefault="004A31AD" w:rsidP="004A31AD">
      <w:pPr>
        <w:spacing w:before="120" w:after="0"/>
        <w:ind w:left="315"/>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По-важни рискове, които могат да произтекат във връзка с изпълнението на проекта са:</w:t>
      </w:r>
    </w:p>
    <w:p w:rsidR="004A31AD" w:rsidRDefault="004A31AD" w:rsidP="004A31AD">
      <w:pPr>
        <w:numPr>
          <w:ilvl w:val="0"/>
          <w:numId w:val="23"/>
        </w:numPr>
        <w:suppressAutoHyphens w:val="0"/>
        <w:spacing w:after="0"/>
        <w:ind w:left="67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Недобра комуникация между екипите на Възложителя и Участника по време на аналитичните етапи на изпълнение на проекта, в резултат на което може да се получи неразбиране на действителните нужди и непостигане на целите на проекта. </w:t>
      </w:r>
    </w:p>
    <w:p w:rsidR="004A31AD" w:rsidRDefault="004A31AD" w:rsidP="004A31AD">
      <w:pPr>
        <w:numPr>
          <w:ilvl w:val="0"/>
          <w:numId w:val="23"/>
        </w:numPr>
        <w:suppressAutoHyphens w:val="0"/>
        <w:spacing w:after="0"/>
        <w:ind w:left="67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Недобра комуникация с Изпълнителите по другите обществени поръчки, които се изпълняват успоредно с настоящата, а именно – надграждане на деловодната система и обвързване с ИС на НАПОО, </w:t>
      </w:r>
      <w:r>
        <w:rPr>
          <w:rFonts w:ascii="Times New Roman" w:hAnsi="Times New Roman" w:cs="Times New Roman"/>
          <w:color w:val="000000"/>
          <w:sz w:val="24"/>
          <w:szCs w:val="24"/>
          <w:lang w:eastAsia="bg-BG"/>
        </w:rPr>
        <w:t>разработване и внедряване на нови модули към ИС на НАПОО с цел осигуряване на оперативна съвместимост с ИС на АЗ</w:t>
      </w:r>
      <w:r>
        <w:rPr>
          <w:rFonts w:ascii="Times New Roman" w:hAnsi="Times New Roman" w:cs="Times New Roman"/>
          <w:color w:val="000000"/>
          <w:sz w:val="24"/>
          <w:szCs w:val="24"/>
        </w:rPr>
        <w:t>, както и закупуване на необходимия за функционирането на ИС хардуер и софтуер;</w:t>
      </w:r>
    </w:p>
    <w:p w:rsidR="004A31AD" w:rsidRDefault="004A31AD" w:rsidP="004A31AD">
      <w:pPr>
        <w:numPr>
          <w:ilvl w:val="0"/>
          <w:numId w:val="23"/>
        </w:numPr>
        <w:suppressAutoHyphens w:val="0"/>
        <w:spacing w:after="0"/>
        <w:ind w:left="675"/>
        <w:jc w:val="both"/>
        <w:rPr>
          <w:rFonts w:ascii="Times New Roman" w:hAnsi="Times New Roman" w:cs="Times New Roman"/>
          <w:sz w:val="24"/>
          <w:szCs w:val="24"/>
        </w:rPr>
      </w:pPr>
      <w:r>
        <w:rPr>
          <w:rFonts w:ascii="Times New Roman" w:hAnsi="Times New Roman" w:cs="Times New Roman"/>
          <w:color w:val="000000"/>
          <w:sz w:val="24"/>
          <w:szCs w:val="24"/>
        </w:rPr>
        <w:t>Недостатъчна ангажираност на персонала по време на формулиране на детайлните функционални спецификации на информационните модули, в резултат на което могат да се получат пропуски в описанието и/или забавяне. По време на първоначалния период след пускането в действие на сайта, могат да се очакват смущения в работата на административните структури, които работят с информацията в него. За да се избегне този риск, трябва да се обърне особено внимание на тестването, контрола на качеството, обучението на потребителите и първоначалното съпровождане на системата.</w:t>
      </w:r>
    </w:p>
    <w:p w:rsidR="004A31AD" w:rsidRDefault="004A31AD" w:rsidP="004A31AD">
      <w:pPr>
        <w:numPr>
          <w:ilvl w:val="0"/>
          <w:numId w:val="23"/>
        </w:numPr>
        <w:suppressAutoHyphens w:val="0"/>
        <w:spacing w:after="0"/>
        <w:ind w:left="675"/>
        <w:jc w:val="both"/>
        <w:rPr>
          <w:rFonts w:ascii="Times New Roman" w:hAnsi="Times New Roman" w:cs="Times New Roman"/>
          <w:sz w:val="24"/>
          <w:szCs w:val="24"/>
        </w:rPr>
      </w:pPr>
      <w:r>
        <w:rPr>
          <w:rFonts w:ascii="Times New Roman" w:hAnsi="Times New Roman" w:cs="Times New Roman"/>
          <w:sz w:val="24"/>
          <w:szCs w:val="24"/>
        </w:rPr>
        <w:t xml:space="preserve">Времеви рискове: изоставане от графика при текущото изпълнение на дейностите, което да повлияе негативно върху </w:t>
      </w:r>
      <w:r>
        <w:rPr>
          <w:rFonts w:ascii="Times New Roman" w:hAnsi="Times New Roman" w:cs="Times New Roman"/>
          <w:color w:val="000000"/>
          <w:sz w:val="24"/>
          <w:szCs w:val="24"/>
        </w:rPr>
        <w:t>другите обществени поръчки които се изпълняват успоредно с настоящата</w:t>
      </w:r>
      <w:r>
        <w:rPr>
          <w:rFonts w:ascii="Times New Roman" w:hAnsi="Times New Roman" w:cs="Times New Roman"/>
          <w:sz w:val="24"/>
          <w:szCs w:val="24"/>
        </w:rPr>
        <w:t>.</w:t>
      </w:r>
    </w:p>
    <w:p w:rsidR="004A31AD" w:rsidRDefault="004A31AD" w:rsidP="004A31AD">
      <w:pPr>
        <w:spacing w:after="120"/>
        <w:ind w:left="315"/>
        <w:jc w:val="both"/>
        <w:rPr>
          <w:rFonts w:ascii="Times New Roman" w:hAnsi="Times New Roman" w:cs="Times New Roman"/>
          <w:sz w:val="24"/>
          <w:szCs w:val="24"/>
        </w:rPr>
      </w:pPr>
    </w:p>
    <w:p w:rsidR="004A31AD" w:rsidRDefault="004A31AD" w:rsidP="004A31AD">
      <w:pPr>
        <w:spacing w:after="120"/>
        <w:ind w:left="315"/>
        <w:jc w:val="both"/>
        <w:rPr>
          <w:rFonts w:ascii="Times New Roman" w:hAnsi="Times New Roman" w:cs="Times New Roman"/>
          <w:b/>
          <w:sz w:val="24"/>
          <w:szCs w:val="24"/>
        </w:rPr>
      </w:pPr>
      <w:r>
        <w:rPr>
          <w:rFonts w:ascii="Times New Roman" w:hAnsi="Times New Roman" w:cs="Times New Roman"/>
          <w:b/>
          <w:sz w:val="24"/>
          <w:szCs w:val="24"/>
        </w:rPr>
        <w:t>Г.</w:t>
      </w:r>
      <w:r>
        <w:rPr>
          <w:rFonts w:ascii="Times New Roman" w:hAnsi="Times New Roman" w:cs="Times New Roman"/>
          <w:b/>
          <w:sz w:val="24"/>
          <w:szCs w:val="24"/>
        </w:rPr>
        <w:tab/>
        <w:t>ЗАДЪЛЖИТЕЛНИ УСЛОВИЯ НА ВЪЗЛОЖИТЕЛЯ:</w:t>
      </w:r>
    </w:p>
    <w:p w:rsidR="004A31AD" w:rsidRDefault="004A31AD" w:rsidP="004A31AD">
      <w:pPr>
        <w:spacing w:after="120"/>
        <w:ind w:left="315"/>
        <w:rPr>
          <w:rFonts w:ascii="Times New Roman" w:hAnsi="Times New Roman" w:cs="Times New Roman"/>
          <w:b/>
          <w:sz w:val="24"/>
          <w:szCs w:val="24"/>
        </w:rPr>
      </w:pPr>
      <w:r>
        <w:rPr>
          <w:rFonts w:ascii="Times New Roman" w:hAnsi="Times New Roman" w:cs="Times New Roman"/>
          <w:b/>
          <w:sz w:val="24"/>
          <w:szCs w:val="24"/>
        </w:rPr>
        <w:t xml:space="preserve">1. </w:t>
      </w:r>
      <w:r>
        <w:rPr>
          <w:rFonts w:ascii="Times New Roman" w:hAnsi="Times New Roman" w:cs="Times New Roman"/>
          <w:sz w:val="24"/>
          <w:szCs w:val="24"/>
        </w:rPr>
        <w:t xml:space="preserve">Максимална стойност на за изпълнение на Поръчката – </w:t>
      </w:r>
      <w:r>
        <w:rPr>
          <w:rFonts w:ascii="Times New Roman" w:hAnsi="Times New Roman" w:cs="Times New Roman"/>
          <w:b/>
          <w:sz w:val="24"/>
          <w:szCs w:val="24"/>
        </w:rPr>
        <w:t>35 000</w:t>
      </w:r>
      <w:r>
        <w:rPr>
          <w:rFonts w:ascii="Times New Roman" w:hAnsi="Times New Roman" w:cs="Times New Roman"/>
          <w:sz w:val="24"/>
          <w:szCs w:val="24"/>
        </w:rPr>
        <w:t xml:space="preserve"> лева без ДДС;</w:t>
      </w:r>
    </w:p>
    <w:p w:rsidR="004A31AD" w:rsidRDefault="004A31AD" w:rsidP="004A31AD">
      <w:pPr>
        <w:spacing w:after="120"/>
        <w:ind w:left="315"/>
        <w:jc w:val="both"/>
        <w:rPr>
          <w:rFonts w:ascii="Times New Roman" w:hAnsi="Times New Roman" w:cs="Times New Roman"/>
          <w:b/>
          <w:sz w:val="24"/>
          <w:szCs w:val="24"/>
        </w:rPr>
      </w:pPr>
      <w:r>
        <w:rPr>
          <w:rFonts w:ascii="Times New Roman" w:hAnsi="Times New Roman" w:cs="Times New Roman"/>
          <w:b/>
          <w:sz w:val="24"/>
          <w:szCs w:val="24"/>
        </w:rPr>
        <w:t>2.</w:t>
      </w:r>
      <w:r>
        <w:rPr>
          <w:rFonts w:ascii="Times New Roman" w:hAnsi="Times New Roman" w:cs="Times New Roman"/>
          <w:sz w:val="24"/>
          <w:szCs w:val="24"/>
        </w:rPr>
        <w:t xml:space="preserve"> Цена и начин на плащане:</w:t>
      </w:r>
    </w:p>
    <w:p w:rsidR="004A31AD" w:rsidRDefault="004A31AD" w:rsidP="004A31AD">
      <w:pPr>
        <w:spacing w:after="120"/>
        <w:ind w:left="709"/>
        <w:jc w:val="both"/>
        <w:rPr>
          <w:rFonts w:ascii="Times New Roman" w:hAnsi="Times New Roman" w:cs="Times New Roman"/>
          <w:b/>
          <w:sz w:val="24"/>
          <w:szCs w:val="24"/>
        </w:rPr>
      </w:pPr>
      <w:r>
        <w:rPr>
          <w:rFonts w:ascii="Times New Roman" w:hAnsi="Times New Roman" w:cs="Times New Roman"/>
          <w:b/>
          <w:sz w:val="24"/>
          <w:szCs w:val="24"/>
        </w:rPr>
        <w:t>2.1</w:t>
      </w:r>
      <w:r>
        <w:rPr>
          <w:rFonts w:ascii="Times New Roman" w:hAnsi="Times New Roman" w:cs="Times New Roman"/>
          <w:sz w:val="24"/>
          <w:szCs w:val="24"/>
        </w:rPr>
        <w:t xml:space="preserve">. Стойността на Поръчката се определя в </w:t>
      </w:r>
      <w:r>
        <w:rPr>
          <w:rFonts w:ascii="Times New Roman" w:hAnsi="Times New Roman" w:cs="Times New Roman"/>
          <w:bCs/>
          <w:sz w:val="24"/>
          <w:szCs w:val="24"/>
        </w:rPr>
        <w:t>български лева</w:t>
      </w:r>
      <w:r>
        <w:rPr>
          <w:rFonts w:ascii="Times New Roman" w:hAnsi="Times New Roman" w:cs="Times New Roman"/>
          <w:sz w:val="24"/>
          <w:szCs w:val="24"/>
        </w:rPr>
        <w:t xml:space="preserve">, без ДДС. Участници, които са предложили цена, по-висока от посочената по-горе прогнозна стойност, се отстраняват от участие в Процедурата. Цената, предложена от участника, включва </w:t>
      </w:r>
      <w:r>
        <w:rPr>
          <w:rFonts w:ascii="Times New Roman" w:hAnsi="Times New Roman" w:cs="Times New Roman"/>
          <w:sz w:val="24"/>
          <w:szCs w:val="24"/>
        </w:rPr>
        <w:lastRenderedPageBreak/>
        <w:t xml:space="preserve">всички разходи за изпълнение на Поръчката. Цената за изпълнение на Поръчката е обект на оценка от страна на комисията. </w:t>
      </w:r>
    </w:p>
    <w:p w:rsidR="004A31AD" w:rsidRDefault="004A31AD" w:rsidP="004A31AD">
      <w:pPr>
        <w:spacing w:after="120"/>
        <w:ind w:left="709"/>
        <w:jc w:val="both"/>
        <w:rPr>
          <w:rFonts w:ascii="Times New Roman" w:hAnsi="Times New Roman" w:cs="Times New Roman"/>
          <w:b/>
          <w:sz w:val="24"/>
          <w:szCs w:val="24"/>
        </w:rPr>
      </w:pPr>
      <w:r>
        <w:rPr>
          <w:rFonts w:ascii="Times New Roman" w:hAnsi="Times New Roman" w:cs="Times New Roman"/>
          <w:b/>
          <w:sz w:val="24"/>
          <w:szCs w:val="24"/>
        </w:rPr>
        <w:t>2.2.</w:t>
      </w:r>
      <w:r>
        <w:rPr>
          <w:rFonts w:ascii="Times New Roman" w:hAnsi="Times New Roman" w:cs="Times New Roman"/>
          <w:sz w:val="24"/>
          <w:szCs w:val="24"/>
        </w:rPr>
        <w:t xml:space="preserve"> Цената за изпълнение на поръчката е цената предложена от участника избран за изпълнител, и не може да надвишава сумата по т.1</w:t>
      </w:r>
    </w:p>
    <w:p w:rsidR="004A31AD" w:rsidRPr="00565680" w:rsidRDefault="004A31AD" w:rsidP="004A31AD">
      <w:pPr>
        <w:spacing w:after="120"/>
        <w:ind w:left="709"/>
        <w:jc w:val="both"/>
        <w:rPr>
          <w:rFonts w:ascii="Times New Roman" w:hAnsi="Times New Roman" w:cs="Times New Roman"/>
          <w:sz w:val="24"/>
          <w:szCs w:val="24"/>
        </w:rPr>
      </w:pPr>
      <w:r>
        <w:rPr>
          <w:rFonts w:ascii="Times New Roman" w:hAnsi="Times New Roman" w:cs="Times New Roman"/>
          <w:b/>
          <w:sz w:val="24"/>
          <w:szCs w:val="24"/>
        </w:rPr>
        <w:t>2.3.</w:t>
      </w:r>
      <w:r>
        <w:rPr>
          <w:rFonts w:ascii="Times New Roman" w:hAnsi="Times New Roman" w:cs="Times New Roman"/>
          <w:sz w:val="24"/>
          <w:szCs w:val="24"/>
        </w:rPr>
        <w:t xml:space="preserve"> Цената се заплаща след приемане без забележки от Възложителя на цялостното изпълнение на Поръчката и съгласно другите условията посочени в проекта на договор. </w:t>
      </w:r>
    </w:p>
    <w:p w:rsidR="004A31AD" w:rsidRPr="00565680" w:rsidRDefault="004A31AD" w:rsidP="004A31AD">
      <w:pPr>
        <w:spacing w:after="120"/>
        <w:ind w:left="709"/>
        <w:jc w:val="both"/>
        <w:rPr>
          <w:rFonts w:ascii="Times New Roman" w:hAnsi="Times New Roman" w:cs="Times New Roman"/>
          <w:sz w:val="24"/>
          <w:szCs w:val="24"/>
        </w:rPr>
      </w:pPr>
      <w:r w:rsidRPr="00565680">
        <w:rPr>
          <w:rFonts w:ascii="Times New Roman" w:hAnsi="Times New Roman" w:cs="Times New Roman"/>
          <w:sz w:val="24"/>
          <w:szCs w:val="24"/>
        </w:rPr>
        <w:t xml:space="preserve">2.4. Плащанията се осъществяват след приемане без забележки от Възложителя на цялостното изпълнение на Поръчката и съгласно другите условията посочени в проекта на договор/по следната схема: 20% плащане след представяне на встъпителния доклад; 60 % след представяне и приемане на  сайт с повишена функционалност и останалите 20 % след пълно окончателно приключване (въвеждане в експлоатация, миграция на данните, разработване на работната документация за сайта, обучение и др.) и приемане на изпълнението от Възложителя без забележки. </w:t>
      </w:r>
    </w:p>
    <w:p w:rsidR="004A31AD" w:rsidRDefault="004A31AD" w:rsidP="004A31AD">
      <w:pPr>
        <w:spacing w:after="120"/>
        <w:ind w:left="315"/>
        <w:jc w:val="both"/>
        <w:rPr>
          <w:rFonts w:ascii="Times New Roman" w:hAnsi="Times New Roman" w:cs="Times New Roman"/>
          <w:b/>
          <w:sz w:val="24"/>
          <w:szCs w:val="24"/>
        </w:rPr>
      </w:pPr>
      <w:r>
        <w:rPr>
          <w:rFonts w:ascii="Times New Roman" w:hAnsi="Times New Roman" w:cs="Times New Roman"/>
          <w:b/>
          <w:bCs/>
          <w:sz w:val="24"/>
          <w:szCs w:val="24"/>
        </w:rPr>
        <w:t>3.</w:t>
      </w:r>
      <w:r>
        <w:rPr>
          <w:rFonts w:ascii="Times New Roman" w:hAnsi="Times New Roman" w:cs="Times New Roman"/>
          <w:bCs/>
          <w:sz w:val="24"/>
          <w:szCs w:val="24"/>
        </w:rPr>
        <w:t xml:space="preserve"> Разходи по участие в Процедурата: </w:t>
      </w:r>
    </w:p>
    <w:p w:rsidR="004A31AD" w:rsidRDefault="004A31AD" w:rsidP="004A31AD">
      <w:pPr>
        <w:spacing w:after="120"/>
        <w:ind w:left="709"/>
        <w:jc w:val="both"/>
        <w:rPr>
          <w:rFonts w:ascii="Times New Roman" w:hAnsi="Times New Roman" w:cs="Times New Roman"/>
          <w:b/>
          <w:sz w:val="24"/>
          <w:szCs w:val="24"/>
        </w:rPr>
      </w:pPr>
      <w:r>
        <w:rPr>
          <w:rFonts w:ascii="Times New Roman" w:hAnsi="Times New Roman" w:cs="Times New Roman"/>
          <w:b/>
          <w:sz w:val="24"/>
          <w:szCs w:val="24"/>
        </w:rPr>
        <w:t>3.1.</w:t>
      </w:r>
      <w:r>
        <w:rPr>
          <w:rFonts w:ascii="Times New Roman" w:hAnsi="Times New Roman" w:cs="Times New Roman"/>
          <w:sz w:val="24"/>
          <w:szCs w:val="24"/>
        </w:rPr>
        <w:t xml:space="preserve"> Разходите за изработването на офертите са за сметка на участниците в Процедурата. Спрямо Възложителя участниците не могат да предявяват каквито и да било претенции за разходи, направени по подготовката и подаването на офертите им, независимо от резултата или провеждането на откритата процедура, освен в случаите, посочени в чл. 39, ал. 5 от ЗОП. </w:t>
      </w:r>
    </w:p>
    <w:p w:rsidR="004A31AD" w:rsidRDefault="004A31AD" w:rsidP="004A31AD">
      <w:pPr>
        <w:spacing w:after="120"/>
        <w:ind w:left="709"/>
        <w:jc w:val="both"/>
        <w:rPr>
          <w:rFonts w:ascii="Times New Roman" w:hAnsi="Times New Roman" w:cs="Times New Roman"/>
          <w:b/>
          <w:bCs/>
          <w:sz w:val="24"/>
          <w:szCs w:val="24"/>
        </w:rPr>
      </w:pPr>
      <w:r>
        <w:rPr>
          <w:rFonts w:ascii="Times New Roman" w:hAnsi="Times New Roman" w:cs="Times New Roman"/>
          <w:b/>
          <w:sz w:val="24"/>
          <w:szCs w:val="24"/>
        </w:rPr>
        <w:t>3.2.</w:t>
      </w:r>
      <w:r>
        <w:rPr>
          <w:rFonts w:ascii="Times New Roman" w:hAnsi="Times New Roman" w:cs="Times New Roman"/>
          <w:sz w:val="24"/>
          <w:szCs w:val="24"/>
        </w:rPr>
        <w:t xml:space="preserve"> Разходите за дейността на комисията за избор на изпълнител на обществената поръчка са за сметка на Възложителя.</w:t>
      </w:r>
    </w:p>
    <w:p w:rsidR="004A31AD" w:rsidRDefault="004A31AD" w:rsidP="004A31AD">
      <w:pPr>
        <w:spacing w:after="120"/>
        <w:ind w:left="315"/>
        <w:jc w:val="both"/>
        <w:rPr>
          <w:rFonts w:ascii="Times New Roman" w:hAnsi="Times New Roman" w:cs="Times New Roman"/>
          <w:b/>
          <w:bCs/>
          <w:sz w:val="24"/>
          <w:szCs w:val="24"/>
        </w:rPr>
      </w:pPr>
      <w:r>
        <w:rPr>
          <w:rFonts w:ascii="Times New Roman" w:hAnsi="Times New Roman" w:cs="Times New Roman"/>
          <w:b/>
          <w:bCs/>
          <w:sz w:val="24"/>
          <w:szCs w:val="24"/>
        </w:rPr>
        <w:t>4.</w:t>
      </w:r>
      <w:r>
        <w:rPr>
          <w:rFonts w:ascii="Times New Roman" w:hAnsi="Times New Roman" w:cs="Times New Roman"/>
          <w:bCs/>
          <w:sz w:val="24"/>
          <w:szCs w:val="24"/>
        </w:rPr>
        <w:t xml:space="preserve"> Срок на валидност на офертите:</w:t>
      </w:r>
    </w:p>
    <w:p w:rsidR="004A31AD" w:rsidRDefault="004A31AD" w:rsidP="004A31AD">
      <w:pPr>
        <w:spacing w:after="120"/>
        <w:ind w:left="709"/>
        <w:jc w:val="both"/>
        <w:rPr>
          <w:rFonts w:ascii="Times New Roman" w:hAnsi="Times New Roman" w:cs="Times New Roman"/>
          <w:b/>
          <w:bCs/>
          <w:sz w:val="24"/>
          <w:szCs w:val="24"/>
        </w:rPr>
      </w:pPr>
      <w:r>
        <w:rPr>
          <w:rFonts w:ascii="Times New Roman" w:hAnsi="Times New Roman" w:cs="Times New Roman"/>
          <w:b/>
          <w:bCs/>
          <w:sz w:val="24"/>
          <w:szCs w:val="24"/>
        </w:rPr>
        <w:t>4.1.</w:t>
      </w:r>
      <w:r>
        <w:rPr>
          <w:rFonts w:ascii="Times New Roman" w:hAnsi="Times New Roman" w:cs="Times New Roman"/>
          <w:bCs/>
          <w:sz w:val="24"/>
          <w:szCs w:val="24"/>
        </w:rPr>
        <w:t xml:space="preserve"> </w:t>
      </w:r>
      <w:r>
        <w:rPr>
          <w:rFonts w:ascii="Times New Roman" w:hAnsi="Times New Roman" w:cs="Times New Roman"/>
          <w:sz w:val="24"/>
          <w:szCs w:val="24"/>
        </w:rPr>
        <w:t>Срокът на валидност на офертите е не по-малко от 90 (деветдесет) календарни дни, считано от крайния срок за получаване на офертите.</w:t>
      </w:r>
    </w:p>
    <w:p w:rsidR="004A31AD" w:rsidRDefault="004A31AD" w:rsidP="004A31AD">
      <w:pPr>
        <w:spacing w:after="120"/>
        <w:ind w:left="709"/>
        <w:jc w:val="both"/>
        <w:rPr>
          <w:rFonts w:ascii="Times New Roman" w:hAnsi="Times New Roman" w:cs="Times New Roman"/>
          <w:b/>
          <w:bCs/>
          <w:sz w:val="24"/>
          <w:szCs w:val="24"/>
        </w:rPr>
      </w:pPr>
      <w:r>
        <w:rPr>
          <w:rFonts w:ascii="Times New Roman" w:hAnsi="Times New Roman" w:cs="Times New Roman"/>
          <w:b/>
          <w:bCs/>
          <w:sz w:val="24"/>
          <w:szCs w:val="24"/>
        </w:rPr>
        <w:t>4.2.</w:t>
      </w:r>
      <w:r>
        <w:rPr>
          <w:rFonts w:ascii="Times New Roman" w:hAnsi="Times New Roman" w:cs="Times New Roman"/>
          <w:bCs/>
          <w:sz w:val="24"/>
          <w:szCs w:val="24"/>
        </w:rPr>
        <w:t xml:space="preserve"> </w:t>
      </w:r>
      <w:r>
        <w:rPr>
          <w:rFonts w:ascii="Times New Roman" w:hAnsi="Times New Roman" w:cs="Times New Roman"/>
          <w:sz w:val="24"/>
          <w:szCs w:val="24"/>
        </w:rPr>
        <w:t>Възложителят може да поиска от участниците да удължат срока на валидност на офертите до сключване на договор.</w:t>
      </w:r>
    </w:p>
    <w:p w:rsidR="004A31AD" w:rsidRDefault="004A31AD" w:rsidP="004A31AD">
      <w:pPr>
        <w:spacing w:after="120"/>
        <w:ind w:left="709"/>
        <w:jc w:val="both"/>
        <w:rPr>
          <w:rFonts w:ascii="Times New Roman" w:hAnsi="Times New Roman" w:cs="Times New Roman"/>
          <w:b/>
          <w:sz w:val="24"/>
          <w:szCs w:val="24"/>
        </w:rPr>
      </w:pPr>
      <w:r>
        <w:rPr>
          <w:rFonts w:ascii="Times New Roman" w:hAnsi="Times New Roman" w:cs="Times New Roman"/>
          <w:b/>
          <w:bCs/>
          <w:sz w:val="24"/>
          <w:szCs w:val="24"/>
        </w:rPr>
        <w:t>4.3.</w:t>
      </w:r>
      <w:r>
        <w:rPr>
          <w:rFonts w:ascii="Times New Roman" w:hAnsi="Times New Roman" w:cs="Times New Roman"/>
          <w:bCs/>
          <w:sz w:val="24"/>
          <w:szCs w:val="24"/>
        </w:rPr>
        <w:t xml:space="preserve"> </w:t>
      </w:r>
      <w:r>
        <w:rPr>
          <w:rFonts w:ascii="Times New Roman" w:hAnsi="Times New Roman" w:cs="Times New Roman"/>
          <w:sz w:val="24"/>
          <w:szCs w:val="24"/>
        </w:rPr>
        <w:t xml:space="preserve">Участникът ще бъде отстранен от участие в процедурата за възлагане на настоящата обществена поръчка, ако представи оферта с по – кратък срок на валидност и/или при поискване от страна на комисията и/или възложителя – откаже да го удължи. </w:t>
      </w:r>
    </w:p>
    <w:p w:rsidR="004A31AD" w:rsidRDefault="004A31AD" w:rsidP="004A31AD">
      <w:pPr>
        <w:spacing w:after="120"/>
        <w:ind w:left="315"/>
        <w:jc w:val="both"/>
        <w:rPr>
          <w:rFonts w:ascii="Times New Roman" w:eastAsia="SimHei" w:hAnsi="Times New Roman" w:cs="Times New Roman"/>
          <w:b/>
          <w:bCs/>
          <w:caps/>
          <w:sz w:val="24"/>
          <w:szCs w:val="24"/>
        </w:rPr>
      </w:pPr>
      <w:r>
        <w:rPr>
          <w:rFonts w:ascii="Times New Roman" w:hAnsi="Times New Roman" w:cs="Times New Roman"/>
          <w:b/>
          <w:sz w:val="24"/>
          <w:szCs w:val="24"/>
        </w:rPr>
        <w:t>5.</w:t>
      </w:r>
      <w:r>
        <w:rPr>
          <w:rFonts w:ascii="Times New Roman" w:hAnsi="Times New Roman" w:cs="Times New Roman"/>
          <w:sz w:val="24"/>
          <w:szCs w:val="24"/>
        </w:rPr>
        <w:tab/>
        <w:t>Настоящата процедура е Открита по вид съгласно чл.16, ал.1 и ал.4 от ЗОП.</w:t>
      </w:r>
    </w:p>
    <w:p w:rsidR="004A31AD" w:rsidRDefault="004A31AD" w:rsidP="004A31AD">
      <w:pPr>
        <w:pageBreakBefore/>
        <w:spacing w:after="120"/>
        <w:ind w:left="315"/>
        <w:jc w:val="both"/>
        <w:rPr>
          <w:rFonts w:ascii="Times New Roman" w:eastAsia="Times New Roman" w:hAnsi="Times New Roman" w:cs="Times New Roman"/>
          <w:color w:val="000000"/>
          <w:sz w:val="24"/>
          <w:szCs w:val="24"/>
        </w:rPr>
      </w:pPr>
      <w:r>
        <w:rPr>
          <w:rFonts w:ascii="Times New Roman" w:eastAsia="SimHei" w:hAnsi="Times New Roman" w:cs="Times New Roman"/>
          <w:b/>
          <w:bCs/>
          <w:caps/>
          <w:sz w:val="24"/>
          <w:szCs w:val="24"/>
        </w:rPr>
        <w:lastRenderedPageBreak/>
        <w:t>д. Нормативна рамка:</w:t>
      </w:r>
    </w:p>
    <w:p w:rsidR="004A31AD" w:rsidRDefault="004A31AD" w:rsidP="004A31AD">
      <w:pPr>
        <w:spacing w:before="120" w:after="0" w:line="240" w:lineRule="auto"/>
        <w:ind w:left="315"/>
        <w:jc w:val="both"/>
        <w:rPr>
          <w:rFonts w:ascii="Times New Roman" w:eastAsia="Times New Roman" w:hAnsi="Times New Roman" w:cs="Times New Roman"/>
          <w:bCs/>
          <w:color w:val="000000"/>
          <w:sz w:val="24"/>
          <w:szCs w:val="20"/>
        </w:rPr>
      </w:pPr>
      <w:r>
        <w:rPr>
          <w:rFonts w:ascii="Times New Roman" w:eastAsia="Times New Roman" w:hAnsi="Times New Roman" w:cs="Times New Roman"/>
          <w:color w:val="000000"/>
          <w:sz w:val="24"/>
          <w:szCs w:val="24"/>
        </w:rPr>
        <w:t xml:space="preserve">Дейностите при изпълнението на проекта по всички обособени позиции </w:t>
      </w:r>
      <w:r>
        <w:rPr>
          <w:rFonts w:ascii="Times New Roman" w:eastAsia="Times New Roman" w:hAnsi="Times New Roman" w:cs="Times New Roman"/>
          <w:color w:val="000000"/>
          <w:sz w:val="24"/>
          <w:szCs w:val="20"/>
        </w:rPr>
        <w:t>трябва да са в съответствие на изискванията на следните нормативни документи:</w:t>
      </w:r>
    </w:p>
    <w:p w:rsidR="004A31AD" w:rsidRDefault="004A31AD" w:rsidP="004A31AD">
      <w:pPr>
        <w:spacing w:before="120" w:after="0" w:line="240" w:lineRule="auto"/>
        <w:ind w:left="709"/>
        <w:rPr>
          <w:rFonts w:ascii="Times New Roman" w:eastAsia="Times New Roman" w:hAnsi="Times New Roman" w:cs="Times New Roman"/>
          <w:bCs/>
          <w:color w:val="000000"/>
          <w:sz w:val="24"/>
          <w:szCs w:val="20"/>
        </w:rPr>
      </w:pPr>
      <w:r>
        <w:rPr>
          <w:rFonts w:ascii="Times New Roman" w:eastAsia="Times New Roman" w:hAnsi="Times New Roman" w:cs="Times New Roman"/>
          <w:bCs/>
          <w:color w:val="000000"/>
          <w:sz w:val="24"/>
          <w:szCs w:val="20"/>
        </w:rPr>
        <w:t>Закон за обществените поръчки;</w:t>
      </w:r>
    </w:p>
    <w:p w:rsidR="004A31AD" w:rsidRDefault="004A31AD" w:rsidP="004A31AD">
      <w:pPr>
        <w:spacing w:before="120" w:after="0" w:line="240" w:lineRule="auto"/>
        <w:ind w:left="709"/>
        <w:rPr>
          <w:rFonts w:ascii="Times New Roman" w:eastAsia="Times New Roman" w:hAnsi="Times New Roman" w:cs="Times New Roman"/>
          <w:bCs/>
          <w:color w:val="000000"/>
          <w:sz w:val="24"/>
          <w:szCs w:val="20"/>
        </w:rPr>
      </w:pPr>
      <w:r>
        <w:rPr>
          <w:rFonts w:ascii="Times New Roman" w:eastAsia="Times New Roman" w:hAnsi="Times New Roman" w:cs="Times New Roman"/>
          <w:bCs/>
          <w:color w:val="000000"/>
          <w:sz w:val="24"/>
          <w:szCs w:val="20"/>
        </w:rPr>
        <w:t>Правилник за прилагане на Закона за обществените поръчки;</w:t>
      </w:r>
    </w:p>
    <w:p w:rsidR="004A31AD" w:rsidRDefault="004A31AD" w:rsidP="004A31AD">
      <w:pPr>
        <w:spacing w:before="120" w:after="0" w:line="240" w:lineRule="auto"/>
        <w:ind w:left="709"/>
        <w:rPr>
          <w:rFonts w:ascii="Times New Roman" w:eastAsia="Times New Roman" w:hAnsi="Times New Roman" w:cs="Times New Roman"/>
          <w:bCs/>
          <w:color w:val="000000"/>
          <w:sz w:val="24"/>
          <w:szCs w:val="20"/>
        </w:rPr>
      </w:pPr>
      <w:r>
        <w:rPr>
          <w:rFonts w:ascii="Times New Roman" w:eastAsia="Times New Roman" w:hAnsi="Times New Roman" w:cs="Times New Roman"/>
          <w:bCs/>
          <w:color w:val="000000"/>
          <w:sz w:val="24"/>
          <w:szCs w:val="20"/>
        </w:rPr>
        <w:t>Закон за защита на личните данни;</w:t>
      </w:r>
    </w:p>
    <w:p w:rsidR="004A31AD" w:rsidRDefault="004A31AD" w:rsidP="004A31AD">
      <w:pPr>
        <w:spacing w:before="120" w:after="0" w:line="240" w:lineRule="auto"/>
        <w:ind w:left="709"/>
        <w:rPr>
          <w:rFonts w:ascii="Times New Roman" w:eastAsia="Times New Roman" w:hAnsi="Times New Roman" w:cs="Times New Roman"/>
          <w:bCs/>
          <w:color w:val="000000"/>
          <w:sz w:val="24"/>
          <w:szCs w:val="20"/>
        </w:rPr>
      </w:pPr>
      <w:r>
        <w:rPr>
          <w:rFonts w:ascii="Times New Roman" w:eastAsia="Times New Roman" w:hAnsi="Times New Roman" w:cs="Times New Roman"/>
          <w:bCs/>
          <w:color w:val="000000"/>
          <w:sz w:val="24"/>
          <w:szCs w:val="20"/>
        </w:rPr>
        <w:t>Търговски закон;</w:t>
      </w:r>
    </w:p>
    <w:p w:rsidR="004A31AD" w:rsidRDefault="004A31AD" w:rsidP="004A31AD">
      <w:pPr>
        <w:spacing w:before="120" w:after="0" w:line="240" w:lineRule="auto"/>
        <w:ind w:left="709"/>
        <w:rPr>
          <w:rFonts w:ascii="Times New Roman" w:eastAsia="Times New Roman" w:hAnsi="Times New Roman" w:cs="Times New Roman"/>
          <w:bCs/>
          <w:color w:val="000000"/>
          <w:sz w:val="24"/>
          <w:szCs w:val="20"/>
        </w:rPr>
      </w:pPr>
      <w:r>
        <w:rPr>
          <w:rFonts w:ascii="Times New Roman" w:eastAsia="Times New Roman" w:hAnsi="Times New Roman" w:cs="Times New Roman"/>
          <w:bCs/>
          <w:color w:val="000000"/>
          <w:sz w:val="24"/>
          <w:szCs w:val="20"/>
        </w:rPr>
        <w:t>Закон за задълженията и договорите;</w:t>
      </w:r>
    </w:p>
    <w:p w:rsidR="004A31AD" w:rsidRDefault="004A31AD" w:rsidP="004A31AD">
      <w:pPr>
        <w:spacing w:before="120" w:after="0" w:line="240" w:lineRule="auto"/>
        <w:ind w:left="709"/>
        <w:rPr>
          <w:rFonts w:ascii="Times New Roman" w:eastAsia="Times New Roman" w:hAnsi="Times New Roman" w:cs="Times New Roman"/>
          <w:bCs/>
          <w:color w:val="000000"/>
          <w:sz w:val="24"/>
          <w:szCs w:val="20"/>
        </w:rPr>
      </w:pPr>
      <w:r>
        <w:rPr>
          <w:rFonts w:ascii="Times New Roman" w:eastAsia="Times New Roman" w:hAnsi="Times New Roman" w:cs="Times New Roman"/>
          <w:bCs/>
          <w:color w:val="000000"/>
          <w:sz w:val="24"/>
          <w:szCs w:val="20"/>
        </w:rPr>
        <w:t>Закон за администрацията;</w:t>
      </w:r>
    </w:p>
    <w:p w:rsidR="004A31AD" w:rsidRDefault="004A31AD" w:rsidP="004A31AD">
      <w:pPr>
        <w:spacing w:before="120" w:after="0" w:line="240" w:lineRule="auto"/>
        <w:ind w:left="709"/>
        <w:rPr>
          <w:rFonts w:ascii="Times New Roman" w:eastAsia="Times New Roman" w:hAnsi="Times New Roman" w:cs="Times New Roman"/>
          <w:bCs/>
          <w:color w:val="000000"/>
          <w:sz w:val="24"/>
          <w:szCs w:val="20"/>
        </w:rPr>
      </w:pPr>
      <w:r>
        <w:rPr>
          <w:rFonts w:ascii="Times New Roman" w:eastAsia="Times New Roman" w:hAnsi="Times New Roman" w:cs="Times New Roman"/>
          <w:bCs/>
          <w:color w:val="000000"/>
          <w:sz w:val="24"/>
          <w:szCs w:val="20"/>
        </w:rPr>
        <w:t>Закон за електронното управление;</w:t>
      </w:r>
    </w:p>
    <w:p w:rsidR="004A31AD" w:rsidRDefault="004A31AD" w:rsidP="004A31AD">
      <w:pPr>
        <w:spacing w:before="120" w:after="0" w:line="240" w:lineRule="auto"/>
        <w:ind w:left="709"/>
        <w:rPr>
          <w:rFonts w:ascii="Times New Roman" w:eastAsia="Times New Roman" w:hAnsi="Times New Roman" w:cs="Times New Roman"/>
          <w:sz w:val="24"/>
          <w:szCs w:val="24"/>
        </w:rPr>
      </w:pPr>
      <w:r>
        <w:rPr>
          <w:rFonts w:ascii="Times New Roman" w:eastAsia="Times New Roman" w:hAnsi="Times New Roman" w:cs="Times New Roman"/>
          <w:bCs/>
          <w:color w:val="000000"/>
          <w:sz w:val="24"/>
          <w:szCs w:val="20"/>
        </w:rPr>
        <w:t>Наредба за електронните административни услуги;</w:t>
      </w:r>
    </w:p>
    <w:p w:rsidR="004A31AD" w:rsidRDefault="004A31AD" w:rsidP="004A31AD">
      <w:pPr>
        <w:spacing w:before="120" w:after="0" w:line="240" w:lineRule="auto"/>
        <w:ind w:left="709"/>
        <w:rPr>
          <w:rFonts w:ascii="Times New Roman" w:eastAsia="Times New Roman" w:hAnsi="Times New Roman" w:cs="Times New Roman"/>
          <w:bCs/>
          <w:color w:val="000000"/>
          <w:sz w:val="24"/>
          <w:szCs w:val="20"/>
        </w:rPr>
      </w:pPr>
      <w:r>
        <w:rPr>
          <w:rFonts w:ascii="Times New Roman" w:eastAsia="Times New Roman" w:hAnsi="Times New Roman" w:cs="Times New Roman"/>
          <w:sz w:val="24"/>
          <w:szCs w:val="24"/>
        </w:rPr>
        <w:t>Наредба за общите изисквания за оперативна съвместимост и информационна сигурност</w:t>
      </w:r>
    </w:p>
    <w:p w:rsidR="004A31AD" w:rsidRDefault="004A31AD" w:rsidP="004A31AD">
      <w:pPr>
        <w:spacing w:before="120" w:after="0" w:line="240" w:lineRule="auto"/>
        <w:ind w:left="709"/>
        <w:rPr>
          <w:rFonts w:ascii="Times New Roman" w:eastAsia="Times New Roman" w:hAnsi="Times New Roman" w:cs="Times New Roman"/>
          <w:bCs/>
          <w:color w:val="000000"/>
          <w:sz w:val="24"/>
          <w:szCs w:val="20"/>
        </w:rPr>
      </w:pPr>
      <w:r>
        <w:rPr>
          <w:rFonts w:ascii="Times New Roman" w:eastAsia="Times New Roman" w:hAnsi="Times New Roman" w:cs="Times New Roman"/>
          <w:bCs/>
          <w:color w:val="000000"/>
          <w:sz w:val="24"/>
          <w:szCs w:val="20"/>
        </w:rPr>
        <w:t>Закон за електронния документ и електронния подпис;</w:t>
      </w:r>
    </w:p>
    <w:p w:rsidR="004A31AD" w:rsidRDefault="004A31AD" w:rsidP="004A31AD">
      <w:pPr>
        <w:spacing w:before="120" w:after="0" w:line="240" w:lineRule="auto"/>
        <w:ind w:left="709"/>
        <w:rPr>
          <w:rFonts w:ascii="Times New Roman" w:eastAsia="Times New Roman" w:hAnsi="Times New Roman" w:cs="Times New Roman"/>
          <w:sz w:val="24"/>
          <w:szCs w:val="24"/>
        </w:rPr>
      </w:pPr>
      <w:r>
        <w:rPr>
          <w:rFonts w:ascii="Times New Roman" w:eastAsia="Times New Roman" w:hAnsi="Times New Roman" w:cs="Times New Roman"/>
          <w:bCs/>
          <w:color w:val="000000"/>
          <w:sz w:val="24"/>
          <w:szCs w:val="20"/>
        </w:rPr>
        <w:t>Закон за професионалното образование и обучение;</w:t>
      </w:r>
    </w:p>
    <w:p w:rsidR="004A31AD" w:rsidRDefault="004A31AD" w:rsidP="004A31AD">
      <w:pPr>
        <w:spacing w:before="120" w:after="0" w:line="240" w:lineRule="auto"/>
        <w:ind w:left="709"/>
        <w:rPr>
          <w:rFonts w:ascii="Times New Roman" w:eastAsia="Times New Roman" w:hAnsi="Times New Roman" w:cs="Times New Roman"/>
          <w:sz w:val="24"/>
          <w:szCs w:val="24"/>
        </w:rPr>
      </w:pPr>
      <w:r>
        <w:rPr>
          <w:rFonts w:ascii="Times New Roman" w:eastAsia="Times New Roman" w:hAnsi="Times New Roman" w:cs="Times New Roman"/>
          <w:sz w:val="24"/>
          <w:szCs w:val="24"/>
        </w:rPr>
        <w:t>Наредба № 4 от 16 април 2003 год. за документите за системата на народната просвета;</w:t>
      </w:r>
    </w:p>
    <w:p w:rsidR="004A31AD" w:rsidRDefault="004A31AD" w:rsidP="004A31AD">
      <w:pPr>
        <w:spacing w:before="120" w:after="0" w:line="240" w:lineRule="auto"/>
        <w:ind w:left="709"/>
        <w:rPr>
          <w:rFonts w:ascii="Times New Roman" w:eastAsia="Times New Roman" w:hAnsi="Times New Roman" w:cs="Times New Roman"/>
          <w:sz w:val="24"/>
          <w:szCs w:val="24"/>
        </w:rPr>
      </w:pPr>
      <w:r>
        <w:rPr>
          <w:rFonts w:ascii="Times New Roman" w:eastAsia="Times New Roman" w:hAnsi="Times New Roman" w:cs="Times New Roman"/>
          <w:sz w:val="24"/>
          <w:szCs w:val="24"/>
        </w:rPr>
        <w:t>Наредба за административното обслужване;</w:t>
      </w:r>
    </w:p>
    <w:p w:rsidR="004A31AD" w:rsidRDefault="004A31AD" w:rsidP="004A31AD">
      <w:pPr>
        <w:spacing w:before="120" w:after="0" w:line="240" w:lineRule="auto"/>
        <w:ind w:left="709"/>
        <w:rPr>
          <w:rFonts w:ascii="Times New Roman" w:eastAsia="SimHei" w:hAnsi="Times New Roman" w:cs="Times New Roman"/>
          <w:b/>
          <w:bCs/>
          <w:caps/>
          <w:sz w:val="24"/>
          <w:szCs w:val="24"/>
        </w:rPr>
      </w:pPr>
      <w:r>
        <w:rPr>
          <w:rFonts w:ascii="Times New Roman" w:eastAsia="Times New Roman" w:hAnsi="Times New Roman" w:cs="Times New Roman"/>
          <w:sz w:val="24"/>
          <w:szCs w:val="24"/>
        </w:rPr>
        <w:t>други относими.</w:t>
      </w:r>
    </w:p>
    <w:p w:rsidR="004A31AD" w:rsidRDefault="004A31AD" w:rsidP="004A31AD">
      <w:pPr>
        <w:pageBreakBefore/>
        <w:spacing w:after="120"/>
        <w:ind w:left="315"/>
        <w:jc w:val="both"/>
        <w:rPr>
          <w:rFonts w:ascii="Times New Roman" w:eastAsia="Times New Roman" w:hAnsi="Times New Roman" w:cs="Times New Roman"/>
          <w:b/>
          <w:color w:val="000000"/>
          <w:sz w:val="24"/>
          <w:szCs w:val="24"/>
        </w:rPr>
      </w:pPr>
      <w:r>
        <w:rPr>
          <w:rFonts w:ascii="Times New Roman" w:eastAsia="SimHei" w:hAnsi="Times New Roman" w:cs="Times New Roman"/>
          <w:b/>
          <w:bCs/>
          <w:caps/>
          <w:sz w:val="24"/>
          <w:szCs w:val="24"/>
        </w:rPr>
        <w:lastRenderedPageBreak/>
        <w:t>е. Изпълнение на дейностите предмеТ на поръчката и упраВление на риска:</w:t>
      </w:r>
    </w:p>
    <w:p w:rsidR="004A31AD" w:rsidRDefault="004A31AD" w:rsidP="004A31AD">
      <w:pPr>
        <w:spacing w:after="120"/>
        <w:ind w:left="315"/>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1.1.</w:t>
      </w:r>
      <w:r>
        <w:rPr>
          <w:rFonts w:ascii="Times New Roman" w:eastAsia="Times New Roman" w:hAnsi="Times New Roman" w:cs="Times New Roman"/>
          <w:color w:val="000000"/>
          <w:sz w:val="24"/>
          <w:szCs w:val="24"/>
        </w:rPr>
        <w:t xml:space="preserve">Всеки участник следва да изготви и представи в техническото си предложение конкретен </w:t>
      </w:r>
      <w:r>
        <w:rPr>
          <w:rFonts w:ascii="Times New Roman" w:hAnsi="Times New Roman" w:cs="Times New Roman"/>
          <w:sz w:val="24"/>
          <w:szCs w:val="24"/>
        </w:rPr>
        <w:t xml:space="preserve">Подход, план за работа и организация, вкл. и </w:t>
      </w:r>
      <w:r>
        <w:rPr>
          <w:rFonts w:ascii="Times New Roman" w:eastAsia="Times New Roman" w:hAnsi="Times New Roman" w:cs="Times New Roman"/>
          <w:color w:val="000000"/>
          <w:sz w:val="24"/>
          <w:szCs w:val="24"/>
        </w:rPr>
        <w:t>методология за изпълнение на дейностите от техническата спецификация, които да показват неговата готовност, подготовка и разбиране за изпълнение на предмета на обществената поръчка.</w:t>
      </w:r>
    </w:p>
    <w:p w:rsidR="004A31AD" w:rsidRDefault="004A31AD" w:rsidP="004A31AD">
      <w:pPr>
        <w:spacing w:after="120"/>
        <w:ind w:left="315"/>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1.2.</w:t>
      </w:r>
      <w:r>
        <w:rPr>
          <w:rFonts w:ascii="Times New Roman" w:eastAsia="Times New Roman" w:hAnsi="Times New Roman" w:cs="Times New Roman"/>
          <w:color w:val="000000"/>
          <w:sz w:val="24"/>
          <w:szCs w:val="24"/>
        </w:rPr>
        <w:t xml:space="preserve"> Предлаганият </w:t>
      </w:r>
      <w:r>
        <w:rPr>
          <w:rFonts w:ascii="Times New Roman" w:hAnsi="Times New Roman" w:cs="Times New Roman"/>
          <w:sz w:val="24"/>
          <w:szCs w:val="24"/>
        </w:rPr>
        <w:t xml:space="preserve"> Подход, план за работа и организация</w:t>
      </w:r>
      <w:r>
        <w:rPr>
          <w:rFonts w:ascii="Times New Roman" w:eastAsia="Times New Roman" w:hAnsi="Times New Roman" w:cs="Times New Roman"/>
          <w:color w:val="000000"/>
          <w:sz w:val="24"/>
          <w:szCs w:val="24"/>
        </w:rPr>
        <w:t xml:space="preserve"> трябва да включва минимум:</w:t>
      </w:r>
    </w:p>
    <w:p w:rsidR="004A31AD" w:rsidRDefault="004A31AD" w:rsidP="004A31AD">
      <w:pPr>
        <w:numPr>
          <w:ilvl w:val="0"/>
          <w:numId w:val="10"/>
        </w:numPr>
        <w:spacing w:after="120"/>
        <w:ind w:firstLine="37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План-график с включени всички етапи на изпълнение на поръчката;</w:t>
      </w:r>
    </w:p>
    <w:p w:rsidR="004A31AD" w:rsidRDefault="004A31AD" w:rsidP="004A31AD">
      <w:pPr>
        <w:numPr>
          <w:ilvl w:val="0"/>
          <w:numId w:val="10"/>
        </w:numPr>
        <w:spacing w:after="120"/>
        <w:ind w:firstLine="37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Дейности и отговорности на всеки от членовете на екипа;</w:t>
      </w:r>
    </w:p>
    <w:p w:rsidR="004A31AD" w:rsidRDefault="004A31AD" w:rsidP="004A31AD">
      <w:pPr>
        <w:numPr>
          <w:ilvl w:val="0"/>
          <w:numId w:val="10"/>
        </w:numPr>
        <w:spacing w:after="120"/>
        <w:ind w:firstLine="37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Подход за осъществяване на комуникация с възложителя и другите изпълнители по дейности от проекта;</w:t>
      </w:r>
    </w:p>
    <w:p w:rsidR="004A31AD" w:rsidRDefault="004A31AD" w:rsidP="004A31AD">
      <w:pPr>
        <w:numPr>
          <w:ilvl w:val="0"/>
          <w:numId w:val="10"/>
        </w:numPr>
        <w:spacing w:after="120"/>
        <w:ind w:firstLine="37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Работна документация, която трябва да бъде изготвена и предадена на Възложителя в хода на изпълнение на договора;</w:t>
      </w:r>
    </w:p>
    <w:p w:rsidR="004A31AD" w:rsidRDefault="004A31AD" w:rsidP="004A31AD">
      <w:pPr>
        <w:numPr>
          <w:ilvl w:val="0"/>
          <w:numId w:val="10"/>
        </w:numPr>
        <w:spacing w:after="120"/>
        <w:ind w:firstLine="37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Степен на разбиране на съществуващото състояние на Интернет сайта на НАПОО и предоставяните е-услуги и справки</w:t>
      </w:r>
    </w:p>
    <w:p w:rsidR="004A31AD" w:rsidRDefault="004A31AD" w:rsidP="004A31AD">
      <w:pPr>
        <w:numPr>
          <w:ilvl w:val="0"/>
          <w:numId w:val="10"/>
        </w:numPr>
        <w:spacing w:after="120"/>
        <w:ind w:firstLine="37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Подхода на участника за въвеждане в експлоатация на сайта </w:t>
      </w:r>
    </w:p>
    <w:p w:rsidR="004A31AD" w:rsidRDefault="004A31AD" w:rsidP="004A31AD">
      <w:pPr>
        <w:numPr>
          <w:ilvl w:val="0"/>
          <w:numId w:val="10"/>
        </w:numPr>
        <w:spacing w:after="120"/>
        <w:ind w:firstLine="37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Подход за извършване на проучване относно потребностите на лицата с увредено зрение/незрящи и съществуващите добри практики в тази област</w:t>
      </w:r>
    </w:p>
    <w:p w:rsidR="004A31AD" w:rsidRDefault="004A31AD" w:rsidP="004A31AD">
      <w:pPr>
        <w:numPr>
          <w:ilvl w:val="0"/>
          <w:numId w:val="10"/>
        </w:numPr>
        <w:spacing w:after="120"/>
        <w:ind w:firstLine="37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Подход за разработване на Инструкция за потребителя</w:t>
      </w:r>
    </w:p>
    <w:p w:rsidR="004A31AD" w:rsidRDefault="004A31AD" w:rsidP="004A31AD">
      <w:pPr>
        <w:numPr>
          <w:ilvl w:val="0"/>
          <w:numId w:val="10"/>
        </w:numPr>
        <w:spacing w:after="120"/>
        <w:ind w:firstLine="371"/>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Подход за планиране и организиране на обучение.</w:t>
      </w:r>
    </w:p>
    <w:p w:rsidR="004A31AD" w:rsidRDefault="004A31AD" w:rsidP="004A31AD">
      <w:pPr>
        <w:spacing w:after="120"/>
        <w:ind w:left="315"/>
        <w:jc w:val="both"/>
        <w:rPr>
          <w:rFonts w:ascii="Times New Roman" w:eastAsia="SimHei" w:hAnsi="Times New Roman" w:cs="Times New Roman"/>
          <w:b/>
          <w:sz w:val="24"/>
          <w:szCs w:val="24"/>
        </w:rPr>
      </w:pPr>
      <w:r>
        <w:rPr>
          <w:rFonts w:ascii="Times New Roman" w:eastAsia="Times New Roman" w:hAnsi="Times New Roman" w:cs="Times New Roman"/>
          <w:b/>
          <w:color w:val="000000"/>
          <w:sz w:val="24"/>
          <w:szCs w:val="24"/>
        </w:rPr>
        <w:t>1.3.</w:t>
      </w:r>
      <w:r>
        <w:rPr>
          <w:rFonts w:ascii="Times New Roman" w:eastAsia="Times New Roman" w:hAnsi="Times New Roman" w:cs="Times New Roman"/>
          <w:color w:val="000000"/>
          <w:sz w:val="24"/>
          <w:szCs w:val="24"/>
        </w:rPr>
        <w:t xml:space="preserve"> Ангажираните с изпълнение на поръчката ключови експерти (специалисти) на участника трябва да участват при предаването на всеки резултат. Взаимодействието между екипа на участника и екипа за управление на проекта на НАПОО трябва да се включи в отчетните материали.</w:t>
      </w:r>
    </w:p>
    <w:p w:rsidR="004A31AD" w:rsidRDefault="004A31AD" w:rsidP="004A31AD">
      <w:pPr>
        <w:spacing w:after="120"/>
        <w:ind w:left="315"/>
        <w:jc w:val="both"/>
        <w:rPr>
          <w:rFonts w:ascii="Times New Roman" w:eastAsia="SimHei" w:hAnsi="Times New Roman" w:cs="Times New Roman"/>
          <w:sz w:val="24"/>
          <w:szCs w:val="24"/>
        </w:rPr>
      </w:pPr>
      <w:r>
        <w:rPr>
          <w:rFonts w:ascii="Times New Roman" w:eastAsia="SimHei" w:hAnsi="Times New Roman" w:cs="Times New Roman"/>
          <w:b/>
          <w:sz w:val="24"/>
          <w:szCs w:val="24"/>
        </w:rPr>
        <w:t xml:space="preserve">1.4. </w:t>
      </w:r>
      <w:r>
        <w:rPr>
          <w:rFonts w:ascii="Times New Roman" w:eastAsia="SimHei" w:hAnsi="Times New Roman" w:cs="Times New Roman"/>
          <w:sz w:val="24"/>
          <w:szCs w:val="24"/>
        </w:rPr>
        <w:t>План за</w:t>
      </w:r>
      <w:r>
        <w:rPr>
          <w:rFonts w:ascii="Times New Roman" w:eastAsia="SimHei" w:hAnsi="Times New Roman" w:cs="Times New Roman"/>
          <w:b/>
          <w:sz w:val="24"/>
          <w:szCs w:val="24"/>
        </w:rPr>
        <w:t xml:space="preserve"> </w:t>
      </w:r>
      <w:r>
        <w:rPr>
          <w:rFonts w:ascii="Times New Roman" w:eastAsia="Times New Roman" w:hAnsi="Times New Roman" w:cs="Times New Roman"/>
          <w:color w:val="000000"/>
          <w:sz w:val="24"/>
          <w:szCs w:val="24"/>
        </w:rPr>
        <w:t>управление на риска.</w:t>
      </w:r>
    </w:p>
    <w:p w:rsidR="004A31AD" w:rsidRDefault="004A31AD" w:rsidP="004A31AD">
      <w:pPr>
        <w:spacing w:after="120"/>
        <w:ind w:left="315"/>
        <w:jc w:val="both"/>
        <w:rPr>
          <w:rFonts w:ascii="Times New Roman" w:eastAsia="SimHei" w:hAnsi="Times New Roman" w:cs="Times New Roman"/>
          <w:sz w:val="24"/>
          <w:szCs w:val="24"/>
        </w:rPr>
      </w:pPr>
      <w:r>
        <w:rPr>
          <w:rFonts w:ascii="Times New Roman" w:eastAsia="SimHei" w:hAnsi="Times New Roman" w:cs="Times New Roman"/>
          <w:sz w:val="24"/>
          <w:szCs w:val="24"/>
        </w:rPr>
        <w:t xml:space="preserve">В него трябва да има описание на основните роли и отговорности на участниците в процеса по управление на риска, използвана методика за оценка на риска, класификация на рисковете за услугата в обхвата на поръчката и основните процеси по управлението на риска. Трябва да има и описание и оценка на основните рискове, които могат да попречат за постигането на целите по услугата в обхвата на поръчката на Възложителя. За всеки риск следва да е посочена неговата степен (висока, средна или ниска) и мерките за минимизиране последствията от тях. </w:t>
      </w:r>
    </w:p>
    <w:p w:rsidR="004A31AD" w:rsidRDefault="004A31AD" w:rsidP="004A31AD">
      <w:pPr>
        <w:spacing w:after="120"/>
        <w:ind w:left="315"/>
        <w:jc w:val="both"/>
        <w:rPr>
          <w:rFonts w:ascii="Times New Roman" w:eastAsia="SimHei" w:hAnsi="Times New Roman" w:cs="Times New Roman"/>
          <w:sz w:val="24"/>
          <w:szCs w:val="24"/>
        </w:rPr>
      </w:pPr>
      <w:r>
        <w:rPr>
          <w:rFonts w:ascii="Times New Roman" w:eastAsia="SimHei" w:hAnsi="Times New Roman" w:cs="Times New Roman"/>
          <w:sz w:val="24"/>
          <w:szCs w:val="24"/>
        </w:rPr>
        <w:t xml:space="preserve">Такива рискове могат да бъдат, но без да се ограничават до: </w:t>
      </w:r>
    </w:p>
    <w:p w:rsidR="004A31AD" w:rsidRDefault="004A31AD" w:rsidP="004A31AD">
      <w:pPr>
        <w:numPr>
          <w:ilvl w:val="0"/>
          <w:numId w:val="3"/>
        </w:numPr>
        <w:spacing w:after="120"/>
        <w:ind w:left="1418"/>
        <w:jc w:val="both"/>
        <w:rPr>
          <w:rFonts w:ascii="Times New Roman" w:eastAsia="SimHei" w:hAnsi="Times New Roman" w:cs="Times New Roman"/>
          <w:sz w:val="24"/>
          <w:szCs w:val="24"/>
        </w:rPr>
      </w:pPr>
      <w:r>
        <w:rPr>
          <w:rFonts w:ascii="Times New Roman" w:eastAsia="SimHei" w:hAnsi="Times New Roman" w:cs="Times New Roman"/>
          <w:sz w:val="24"/>
          <w:szCs w:val="24"/>
        </w:rPr>
        <w:lastRenderedPageBreak/>
        <w:t>Недобро познаване на ИТ инфраструктурата на Възложителя, бизнес-процесите, обхванати от свързаните информационни системи; законодателството в областта на поръчката.</w:t>
      </w:r>
    </w:p>
    <w:p w:rsidR="004A31AD" w:rsidRDefault="004A31AD" w:rsidP="004A31AD">
      <w:pPr>
        <w:numPr>
          <w:ilvl w:val="0"/>
          <w:numId w:val="3"/>
        </w:numPr>
        <w:spacing w:after="120"/>
        <w:ind w:left="1418"/>
        <w:jc w:val="both"/>
        <w:rPr>
          <w:rFonts w:ascii="Times New Roman" w:hAnsi="Times New Roman" w:cs="Times New Roman"/>
          <w:color w:val="000000"/>
          <w:sz w:val="24"/>
          <w:szCs w:val="24"/>
        </w:rPr>
      </w:pPr>
      <w:r>
        <w:rPr>
          <w:rFonts w:ascii="Times New Roman" w:eastAsia="SimHei" w:hAnsi="Times New Roman" w:cs="Times New Roman"/>
          <w:sz w:val="24"/>
          <w:szCs w:val="24"/>
        </w:rPr>
        <w:t>Неправилно и неефективно разпределяне на ресурсите и отговорностите по предоставянето на услугата. В случаите, когато участникът е консорциум/обединение, този риск следва да е оценен с максимално висока степен на въздействие.</w:t>
      </w:r>
    </w:p>
    <w:p w:rsidR="004A31AD" w:rsidRDefault="004A31AD" w:rsidP="004A31AD">
      <w:pPr>
        <w:numPr>
          <w:ilvl w:val="0"/>
          <w:numId w:val="3"/>
        </w:numPr>
        <w:suppressAutoHyphens w:val="0"/>
        <w:spacing w:after="0"/>
        <w:ind w:left="141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Недобра комуникация между екипите на Възложителя и Участника по време на аналитичните етапи на изпълнение на проекта, в резултат на което може да се получи неразбиране на действителните нужди и непостигане на целите на проекта. </w:t>
      </w:r>
    </w:p>
    <w:p w:rsidR="004A31AD" w:rsidRDefault="004A31AD" w:rsidP="004A31AD">
      <w:pPr>
        <w:numPr>
          <w:ilvl w:val="0"/>
          <w:numId w:val="3"/>
        </w:numPr>
        <w:suppressAutoHyphens w:val="0"/>
        <w:spacing w:after="0"/>
        <w:ind w:left="1418"/>
        <w:jc w:val="both"/>
        <w:rPr>
          <w:rFonts w:ascii="Times New Roman" w:hAnsi="Times New Roman" w:cs="Times New Roman"/>
          <w:color w:val="000000"/>
          <w:sz w:val="24"/>
          <w:szCs w:val="24"/>
        </w:rPr>
      </w:pPr>
      <w:r>
        <w:rPr>
          <w:rFonts w:ascii="Times New Roman" w:hAnsi="Times New Roman" w:cs="Times New Roman"/>
          <w:color w:val="000000"/>
          <w:sz w:val="24"/>
          <w:szCs w:val="24"/>
        </w:rPr>
        <w:t>Недобра комуникация с Изпълнителите по другите обществени поръчки които се изпълняват успоредно с настоящата.</w:t>
      </w:r>
    </w:p>
    <w:p w:rsidR="004A31AD" w:rsidRDefault="004A31AD" w:rsidP="004A31AD">
      <w:pPr>
        <w:numPr>
          <w:ilvl w:val="0"/>
          <w:numId w:val="3"/>
        </w:numPr>
        <w:suppressAutoHyphens w:val="0"/>
        <w:spacing w:after="0"/>
        <w:ind w:left="1418"/>
        <w:jc w:val="both"/>
        <w:rPr>
          <w:rFonts w:ascii="Times New Roman" w:hAnsi="Times New Roman" w:cs="Times New Roman"/>
          <w:sz w:val="24"/>
          <w:szCs w:val="24"/>
        </w:rPr>
      </w:pPr>
      <w:r>
        <w:rPr>
          <w:rFonts w:ascii="Times New Roman" w:hAnsi="Times New Roman" w:cs="Times New Roman"/>
          <w:color w:val="000000"/>
          <w:sz w:val="24"/>
          <w:szCs w:val="24"/>
        </w:rPr>
        <w:t>Недостатъчна ангажираност на персонала по време на формулиране на детайлните функционални спецификации на информационните модули, в резултат на което могат да се получат пропуски в описанието и/или забавяне. По време на първоначалния период след пускането в действие на информационните модули, могат да се очакват смущения в работата на административните структури, които работят с нея. За да се избегне този риск, трябва да се обърне особено внимание на тестването, контрола на качеството, обучението на потребителите и първоначалното съпровождане на системата.</w:t>
      </w:r>
    </w:p>
    <w:p w:rsidR="004A31AD" w:rsidRDefault="004A31AD" w:rsidP="004A31AD">
      <w:pPr>
        <w:numPr>
          <w:ilvl w:val="0"/>
          <w:numId w:val="3"/>
        </w:numPr>
        <w:suppressAutoHyphens w:val="0"/>
        <w:spacing w:after="0"/>
        <w:ind w:left="1418"/>
        <w:jc w:val="both"/>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Времеви рискове: Изоставане от графика при текущото изпълнение на дейностите, което да повлияе негативно върху </w:t>
      </w:r>
      <w:r>
        <w:rPr>
          <w:rFonts w:ascii="Times New Roman" w:hAnsi="Times New Roman" w:cs="Times New Roman"/>
          <w:color w:val="000000"/>
          <w:sz w:val="24"/>
          <w:szCs w:val="24"/>
        </w:rPr>
        <w:t>другите обществени поръчки които се изпълняват успоредно с настоящата</w:t>
      </w:r>
      <w:r>
        <w:rPr>
          <w:rFonts w:ascii="Times New Roman" w:hAnsi="Times New Roman" w:cs="Times New Roman"/>
          <w:sz w:val="24"/>
          <w:szCs w:val="24"/>
        </w:rPr>
        <w:t>.</w:t>
      </w:r>
    </w:p>
    <w:p w:rsidR="004A31AD" w:rsidRDefault="004A31AD" w:rsidP="004A31AD">
      <w:pPr>
        <w:spacing w:after="120"/>
        <w:jc w:val="both"/>
        <w:rPr>
          <w:rFonts w:ascii="Times New Roman" w:eastAsia="Times New Roman" w:hAnsi="Times New Roman" w:cs="Times New Roman"/>
          <w:color w:val="000000"/>
          <w:sz w:val="24"/>
          <w:szCs w:val="24"/>
        </w:rPr>
      </w:pPr>
    </w:p>
    <w:p w:rsidR="004A31AD" w:rsidRDefault="004A31AD" w:rsidP="004A31AD">
      <w:pPr>
        <w:pageBreakBefore/>
        <w:spacing w:after="120"/>
        <w:ind w:left="315"/>
        <w:jc w:val="both"/>
        <w:rPr>
          <w:rFonts w:ascii="Times New Roman" w:eastAsia="SimHei" w:hAnsi="Times New Roman" w:cs="Times New Roman"/>
          <w:b/>
          <w:sz w:val="24"/>
          <w:szCs w:val="24"/>
        </w:rPr>
      </w:pPr>
      <w:r>
        <w:rPr>
          <w:rFonts w:ascii="Times New Roman" w:eastAsia="SimHei" w:hAnsi="Times New Roman" w:cs="Times New Roman"/>
          <w:b/>
          <w:bCs/>
          <w:caps/>
          <w:color w:val="000000"/>
          <w:sz w:val="24"/>
          <w:szCs w:val="24"/>
        </w:rPr>
        <w:lastRenderedPageBreak/>
        <w:t>ж. Общи изисквания към изпълнение на поръчката:</w:t>
      </w:r>
    </w:p>
    <w:p w:rsidR="004A31AD" w:rsidRDefault="004A31AD" w:rsidP="004A31AD">
      <w:pPr>
        <w:spacing w:after="120"/>
        <w:ind w:left="315"/>
        <w:jc w:val="both"/>
        <w:rPr>
          <w:rFonts w:ascii="Times New Roman" w:eastAsia="SimHei" w:hAnsi="Times New Roman" w:cs="Times New Roman"/>
          <w:b/>
          <w:sz w:val="24"/>
          <w:szCs w:val="24"/>
        </w:rPr>
      </w:pPr>
      <w:r w:rsidRPr="002D4002">
        <w:rPr>
          <w:rFonts w:ascii="Times New Roman" w:eastAsia="SimHei" w:hAnsi="Times New Roman" w:cs="Times New Roman"/>
          <w:sz w:val="24"/>
          <w:szCs w:val="24"/>
        </w:rPr>
        <w:t>1.</w:t>
      </w:r>
      <w:r>
        <w:rPr>
          <w:rFonts w:ascii="Times New Roman" w:eastAsia="SimHei" w:hAnsi="Times New Roman" w:cs="Times New Roman"/>
          <w:sz w:val="24"/>
          <w:szCs w:val="24"/>
        </w:rPr>
        <w:t xml:space="preserve"> Управление на качеството: Участникът следва да използва методология за управление качеството при предоставяне на услугата, която да бъде представена в Техническото му предложение.</w:t>
      </w:r>
    </w:p>
    <w:p w:rsidR="004A31AD" w:rsidRPr="002D4002" w:rsidRDefault="004A31AD" w:rsidP="004A31AD">
      <w:pPr>
        <w:spacing w:after="120"/>
        <w:ind w:left="315"/>
        <w:jc w:val="both"/>
        <w:rPr>
          <w:rFonts w:ascii="Times New Roman" w:eastAsia="SimHei" w:hAnsi="Times New Roman" w:cs="Times New Roman"/>
          <w:sz w:val="24"/>
          <w:szCs w:val="24"/>
        </w:rPr>
      </w:pPr>
      <w:r w:rsidRPr="002D4002">
        <w:rPr>
          <w:rFonts w:ascii="Times New Roman" w:eastAsia="SimHei" w:hAnsi="Times New Roman" w:cs="Times New Roman"/>
          <w:sz w:val="24"/>
          <w:szCs w:val="24"/>
        </w:rPr>
        <w:t>2.</w:t>
      </w:r>
      <w:r>
        <w:rPr>
          <w:rFonts w:ascii="Times New Roman" w:eastAsia="SimHei" w:hAnsi="Times New Roman" w:cs="Times New Roman"/>
          <w:sz w:val="24"/>
          <w:szCs w:val="24"/>
        </w:rPr>
        <w:t xml:space="preserve"> </w:t>
      </w:r>
      <w:r w:rsidRPr="002D4002">
        <w:rPr>
          <w:rFonts w:ascii="Times New Roman" w:eastAsia="SimHei" w:hAnsi="Times New Roman" w:cs="Times New Roman"/>
          <w:sz w:val="24"/>
          <w:szCs w:val="24"/>
        </w:rPr>
        <w:t>Изисквания по сигурността: Всички действия на Изпълнителя по поддържане нивото на сигурност, по отношение на поддръжката и развитието на интернет сайта следва да отговарят  на документите за ИТ сигурност на НАПОО</w:t>
      </w:r>
    </w:p>
    <w:p w:rsidR="004A31AD" w:rsidRPr="002D4002" w:rsidRDefault="004A31AD" w:rsidP="004A31AD">
      <w:pPr>
        <w:spacing w:after="120"/>
        <w:ind w:left="315"/>
        <w:jc w:val="both"/>
        <w:rPr>
          <w:rFonts w:ascii="Times New Roman" w:eastAsia="SimHei" w:hAnsi="Times New Roman" w:cs="Times New Roman"/>
          <w:sz w:val="24"/>
          <w:szCs w:val="24"/>
        </w:rPr>
      </w:pPr>
      <w:r w:rsidRPr="002D4002">
        <w:rPr>
          <w:rFonts w:ascii="Times New Roman" w:eastAsia="SimHei" w:hAnsi="Times New Roman" w:cs="Times New Roman"/>
          <w:sz w:val="24"/>
          <w:szCs w:val="24"/>
        </w:rPr>
        <w:t>3.</w:t>
      </w:r>
      <w:r>
        <w:rPr>
          <w:rFonts w:ascii="Times New Roman" w:eastAsia="SimHei" w:hAnsi="Times New Roman" w:cs="Times New Roman"/>
          <w:sz w:val="24"/>
          <w:szCs w:val="24"/>
        </w:rPr>
        <w:t xml:space="preserve"> Изисквания към документацията: Участникът, избран за изпълнител следва да поддържа актуална документация в обхвата на услугата и други, според спецификата на услугата, поне за Гаранциония срок и за срок от 24 месеца след него.</w:t>
      </w:r>
    </w:p>
    <w:p w:rsidR="004A31AD" w:rsidRDefault="004A31AD" w:rsidP="004A31AD">
      <w:pPr>
        <w:spacing w:after="120"/>
        <w:ind w:left="315"/>
        <w:jc w:val="both"/>
        <w:rPr>
          <w:rFonts w:ascii="Times New Roman" w:eastAsia="SimHei" w:hAnsi="Times New Roman" w:cs="Times New Roman"/>
          <w:b/>
          <w:sz w:val="24"/>
          <w:szCs w:val="24"/>
        </w:rPr>
      </w:pPr>
      <w:r w:rsidRPr="002D4002">
        <w:rPr>
          <w:rFonts w:ascii="Times New Roman" w:eastAsia="SimHei" w:hAnsi="Times New Roman" w:cs="Times New Roman"/>
          <w:sz w:val="24"/>
          <w:szCs w:val="24"/>
        </w:rPr>
        <w:t>4.</w:t>
      </w:r>
      <w:r>
        <w:rPr>
          <w:rFonts w:ascii="Times New Roman" w:eastAsia="SimHei" w:hAnsi="Times New Roman" w:cs="Times New Roman"/>
          <w:sz w:val="24"/>
          <w:szCs w:val="24"/>
        </w:rPr>
        <w:t xml:space="preserve"> Изисквания за публичност и информация: Всички документи и материали, на хартия или в електронен вариант, свързани с изпълнението на обществената поръчка, както и организираните в рамките на изпълнение на ОП събития следва да бъдат подготвени в съответствие и да отговарят напълно на изискванията на ОПАК посочени на </w:t>
      </w:r>
      <w:hyperlink r:id="rId9" w:history="1">
        <w:r>
          <w:rPr>
            <w:rStyle w:val="Hyperlink"/>
            <w:rFonts w:ascii="Times New Roman" w:eastAsia="SimHei" w:hAnsi="Times New Roman" w:cs="Times New Roman"/>
            <w:sz w:val="24"/>
            <w:szCs w:val="24"/>
          </w:rPr>
          <w:t>www.opac.government.bg</w:t>
        </w:r>
      </w:hyperlink>
      <w:r>
        <w:rPr>
          <w:rFonts w:ascii="Times New Roman" w:eastAsia="SimHei" w:hAnsi="Times New Roman" w:cs="Times New Roman"/>
          <w:b/>
          <w:sz w:val="24"/>
          <w:szCs w:val="24"/>
        </w:rPr>
        <w:t>.</w:t>
      </w:r>
    </w:p>
    <w:p w:rsidR="004A31AD" w:rsidRDefault="004A31AD" w:rsidP="004A31AD">
      <w:pPr>
        <w:pageBreakBefore/>
        <w:spacing w:after="120"/>
        <w:ind w:left="315"/>
        <w:jc w:val="both"/>
        <w:rPr>
          <w:rFonts w:ascii="Times New Roman" w:eastAsia="Times New Roman" w:hAnsi="Times New Roman" w:cs="Times New Roman"/>
          <w:sz w:val="24"/>
          <w:szCs w:val="24"/>
        </w:rPr>
      </w:pPr>
      <w:r>
        <w:rPr>
          <w:rFonts w:ascii="Times New Roman" w:eastAsia="SimHei" w:hAnsi="Times New Roman" w:cs="Times New Roman"/>
          <w:b/>
          <w:bCs/>
          <w:caps/>
          <w:sz w:val="24"/>
          <w:szCs w:val="24"/>
        </w:rPr>
        <w:lastRenderedPageBreak/>
        <w:t>з. Срок на изпълнение:</w:t>
      </w:r>
    </w:p>
    <w:p w:rsidR="004A31AD" w:rsidRPr="00674F9E" w:rsidRDefault="004A31AD" w:rsidP="004A31AD">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Срокът за изпълнение на Поръчката, включително обучение, тестване и въвеждане в </w:t>
      </w:r>
      <w:r w:rsidRPr="00674F9E">
        <w:rPr>
          <w:rFonts w:ascii="Times New Roman" w:eastAsia="Times New Roman" w:hAnsi="Times New Roman" w:cs="Times New Roman"/>
          <w:sz w:val="24"/>
          <w:szCs w:val="24"/>
        </w:rPr>
        <w:t>експлоатация е 30 юни 2015 год.</w:t>
      </w:r>
    </w:p>
    <w:p w:rsidR="004A31AD" w:rsidRDefault="004A31AD" w:rsidP="004A31AD">
      <w:pPr>
        <w:pageBreakBefore/>
        <w:spacing w:after="120"/>
        <w:ind w:left="315"/>
        <w:jc w:val="both"/>
        <w:rPr>
          <w:rFonts w:ascii="Times New Roman" w:eastAsia="SimHei" w:hAnsi="Times New Roman" w:cs="Times New Roman"/>
          <w:b/>
          <w:sz w:val="24"/>
          <w:szCs w:val="24"/>
        </w:rPr>
      </w:pPr>
      <w:r>
        <w:rPr>
          <w:rFonts w:ascii="Times New Roman" w:eastAsia="SimHei" w:hAnsi="Times New Roman" w:cs="Times New Roman"/>
          <w:b/>
          <w:bCs/>
          <w:caps/>
          <w:sz w:val="24"/>
          <w:szCs w:val="24"/>
        </w:rPr>
        <w:lastRenderedPageBreak/>
        <w:t>и. Представяне и одобрение на отчетни резултати:</w:t>
      </w:r>
    </w:p>
    <w:p w:rsidR="004A31AD" w:rsidRDefault="004A31AD" w:rsidP="004A31AD">
      <w:pPr>
        <w:spacing w:after="120"/>
        <w:ind w:left="315"/>
        <w:jc w:val="both"/>
        <w:rPr>
          <w:rFonts w:ascii="Times New Roman" w:eastAsia="SimHei" w:hAnsi="Times New Roman" w:cs="Times New Roman"/>
          <w:b/>
          <w:sz w:val="24"/>
          <w:szCs w:val="24"/>
        </w:rPr>
      </w:pPr>
      <w:r>
        <w:rPr>
          <w:rFonts w:ascii="Times New Roman" w:eastAsia="SimHei" w:hAnsi="Times New Roman" w:cs="Times New Roman"/>
          <w:b/>
          <w:sz w:val="24"/>
          <w:szCs w:val="24"/>
        </w:rPr>
        <w:t>1.</w:t>
      </w:r>
      <w:r>
        <w:rPr>
          <w:rFonts w:ascii="Times New Roman" w:eastAsia="SimHei" w:hAnsi="Times New Roman" w:cs="Times New Roman"/>
          <w:sz w:val="24"/>
          <w:szCs w:val="24"/>
        </w:rPr>
        <w:t xml:space="preserve"> Задължение за изготвяне на отчетни доклади: За да се гарантира успешно изпълнение на Поръчката, трябва да има добре организирана проектна комуникация. Управлението на комуникацията трябва да включва изготвяне на следните доклади за статуса и напредъка на дейностите по Поръчката:</w:t>
      </w:r>
    </w:p>
    <w:p w:rsidR="004A31AD" w:rsidRDefault="004A31AD" w:rsidP="004A31AD">
      <w:pPr>
        <w:spacing w:after="120"/>
        <w:ind w:left="315"/>
        <w:jc w:val="both"/>
        <w:rPr>
          <w:rFonts w:ascii="Times New Roman" w:eastAsia="SimHei" w:hAnsi="Times New Roman" w:cs="Times New Roman"/>
          <w:sz w:val="24"/>
          <w:szCs w:val="24"/>
        </w:rPr>
      </w:pPr>
      <w:r>
        <w:rPr>
          <w:rFonts w:ascii="Times New Roman" w:eastAsia="SimHei" w:hAnsi="Times New Roman" w:cs="Times New Roman"/>
          <w:b/>
          <w:sz w:val="24"/>
          <w:szCs w:val="24"/>
        </w:rPr>
        <w:t>Встъпителен доклад</w:t>
      </w:r>
      <w:r>
        <w:rPr>
          <w:rFonts w:ascii="Times New Roman" w:eastAsia="SimHei" w:hAnsi="Times New Roman" w:cs="Times New Roman"/>
          <w:sz w:val="24"/>
          <w:szCs w:val="24"/>
        </w:rPr>
        <w:t xml:space="preserve">, който се изготвя в срок до един месец от подписване на договор за изпълнение и съдържа конкретните етапи, цели, дейности и задачи по изпълнение на Поръчката, актуализиран времеви График за изпълнение на дейностите и др. по изискване на възложителя. С тях изпълнителят трябва да информира Възложителя за хода на изпълнението на работния план и за мерки които ще предприеме за добрата организацията на работа, с оглед гарантиране на високо качество на крайния продукт. Встъпителния доклад трябва да съдържа и информация относно съществуващите информационни ресурси на НАПОО – Интернет сайт, ИС, деловодна система и да показва, че изпълнителят добре познава състоянието им. </w:t>
      </w:r>
    </w:p>
    <w:p w:rsidR="004A31AD" w:rsidRDefault="004A31AD" w:rsidP="004A31AD">
      <w:pPr>
        <w:spacing w:after="120"/>
        <w:ind w:left="315"/>
        <w:jc w:val="both"/>
        <w:rPr>
          <w:rFonts w:ascii="Times New Roman" w:eastAsia="SimHei" w:hAnsi="Times New Roman" w:cs="Times New Roman"/>
          <w:b/>
          <w:sz w:val="24"/>
          <w:szCs w:val="24"/>
        </w:rPr>
      </w:pPr>
      <w:r>
        <w:rPr>
          <w:rFonts w:ascii="Times New Roman" w:eastAsia="SimHei" w:hAnsi="Times New Roman" w:cs="Times New Roman"/>
          <w:b/>
          <w:sz w:val="24"/>
          <w:szCs w:val="24"/>
        </w:rPr>
        <w:t>Всичко разработено от Изпълнителя в изпълнение на ОП – дизайн на сайта, рубрики, конкретни текстове, преведена информация и др. трябва да бъд</w:t>
      </w:r>
      <w:r w:rsidR="00F81E63">
        <w:rPr>
          <w:rFonts w:ascii="Times New Roman" w:eastAsia="SimHei" w:hAnsi="Times New Roman" w:cs="Times New Roman"/>
          <w:b/>
          <w:sz w:val="24"/>
          <w:szCs w:val="24"/>
        </w:rPr>
        <w:t>е</w:t>
      </w:r>
      <w:r>
        <w:rPr>
          <w:rFonts w:ascii="Times New Roman" w:eastAsia="SimHei" w:hAnsi="Times New Roman" w:cs="Times New Roman"/>
          <w:b/>
          <w:sz w:val="24"/>
          <w:szCs w:val="24"/>
        </w:rPr>
        <w:t xml:space="preserve"> съгласуван</w:t>
      </w:r>
      <w:r w:rsidR="00F81E63">
        <w:rPr>
          <w:rFonts w:ascii="Times New Roman" w:eastAsia="SimHei" w:hAnsi="Times New Roman" w:cs="Times New Roman"/>
          <w:b/>
          <w:sz w:val="24"/>
          <w:szCs w:val="24"/>
        </w:rPr>
        <w:t>о</w:t>
      </w:r>
      <w:r>
        <w:rPr>
          <w:rFonts w:ascii="Times New Roman" w:eastAsia="SimHei" w:hAnsi="Times New Roman" w:cs="Times New Roman"/>
          <w:b/>
          <w:sz w:val="24"/>
          <w:szCs w:val="24"/>
        </w:rPr>
        <w:t xml:space="preserve"> и одобрен</w:t>
      </w:r>
      <w:r w:rsidR="00F81E63">
        <w:rPr>
          <w:rFonts w:ascii="Times New Roman" w:eastAsia="SimHei" w:hAnsi="Times New Roman" w:cs="Times New Roman"/>
          <w:b/>
          <w:sz w:val="24"/>
          <w:szCs w:val="24"/>
        </w:rPr>
        <w:t>о</w:t>
      </w:r>
      <w:r>
        <w:rPr>
          <w:rFonts w:ascii="Times New Roman" w:eastAsia="SimHei" w:hAnsi="Times New Roman" w:cs="Times New Roman"/>
          <w:b/>
          <w:sz w:val="24"/>
          <w:szCs w:val="24"/>
        </w:rPr>
        <w:t xml:space="preserve"> от Възложителя.</w:t>
      </w:r>
    </w:p>
    <w:p w:rsidR="004A31AD" w:rsidRDefault="004A31AD" w:rsidP="004A31AD">
      <w:pPr>
        <w:spacing w:after="120"/>
        <w:ind w:left="315"/>
        <w:jc w:val="both"/>
        <w:rPr>
          <w:rFonts w:ascii="Times New Roman" w:eastAsia="SimHei" w:hAnsi="Times New Roman" w:cs="Times New Roman"/>
          <w:b/>
          <w:sz w:val="24"/>
          <w:szCs w:val="24"/>
        </w:rPr>
      </w:pPr>
      <w:r>
        <w:rPr>
          <w:rFonts w:ascii="Times New Roman" w:eastAsia="SimHei" w:hAnsi="Times New Roman" w:cs="Times New Roman"/>
          <w:b/>
          <w:sz w:val="24"/>
          <w:szCs w:val="24"/>
        </w:rPr>
        <w:t>Междинен доклад</w:t>
      </w:r>
      <w:r>
        <w:rPr>
          <w:rFonts w:ascii="Times New Roman" w:eastAsia="SimHei" w:hAnsi="Times New Roman" w:cs="Times New Roman"/>
          <w:sz w:val="24"/>
          <w:szCs w:val="24"/>
        </w:rPr>
        <w:t xml:space="preserve">: представя се </w:t>
      </w:r>
      <w:r>
        <w:rPr>
          <w:rFonts w:ascii="Times New Roman" w:hAnsi="Times New Roman" w:cs="Times New Roman"/>
          <w:sz w:val="24"/>
          <w:szCs w:val="24"/>
        </w:rPr>
        <w:t xml:space="preserve">след представяне и приемане на разработеният </w:t>
      </w:r>
      <w:r>
        <w:rPr>
          <w:rFonts w:ascii="Times New Roman" w:hAnsi="Times New Roman" w:cs="Times New Roman"/>
          <w:color w:val="000000"/>
          <w:sz w:val="24"/>
          <w:szCs w:val="24"/>
        </w:rPr>
        <w:t xml:space="preserve">сайт с нови функционалности </w:t>
      </w:r>
      <w:r>
        <w:rPr>
          <w:rFonts w:ascii="Times New Roman" w:eastAsia="SimHei" w:hAnsi="Times New Roman" w:cs="Times New Roman"/>
          <w:color w:val="000000"/>
          <w:sz w:val="24"/>
          <w:szCs w:val="24"/>
        </w:rPr>
        <w:t>и съдържа най-малко следното: изпълненото по съответния</w:t>
      </w:r>
      <w:r>
        <w:rPr>
          <w:rFonts w:ascii="Times New Roman" w:eastAsia="SimHei" w:hAnsi="Times New Roman" w:cs="Times New Roman"/>
          <w:sz w:val="24"/>
          <w:szCs w:val="24"/>
        </w:rPr>
        <w:t xml:space="preserve"> етап, спазен ли е актуализирания времеви график, ако не е спазен, къде е изоставането, с колко и по какви причини, как това ще повлияе на другите етапи и/или </w:t>
      </w:r>
      <w:r>
        <w:rPr>
          <w:rFonts w:ascii="Times New Roman" w:hAnsi="Times New Roman" w:cs="Times New Roman"/>
          <w:color w:val="000000"/>
          <w:sz w:val="24"/>
          <w:szCs w:val="24"/>
        </w:rPr>
        <w:t>другите обществени поръчки които се изпълняват успоредно с настоящата,</w:t>
      </w:r>
      <w:r>
        <w:rPr>
          <w:rFonts w:ascii="Times New Roman" w:eastAsia="SimHei" w:hAnsi="Times New Roman" w:cs="Times New Roman"/>
          <w:sz w:val="24"/>
          <w:szCs w:val="24"/>
        </w:rPr>
        <w:t xml:space="preserve"> както и конкретни мерки за наваксване на забавата, план и програма за обученията и други по искане на Възложителя, проект на инструкция за потребителя.</w:t>
      </w:r>
    </w:p>
    <w:p w:rsidR="004A31AD" w:rsidRDefault="004A31AD" w:rsidP="004A31AD">
      <w:pPr>
        <w:spacing w:after="120"/>
        <w:ind w:left="315"/>
        <w:jc w:val="both"/>
        <w:rPr>
          <w:rFonts w:ascii="Times New Roman" w:eastAsia="SimHei" w:hAnsi="Times New Roman" w:cs="Times New Roman"/>
          <w:sz w:val="24"/>
          <w:szCs w:val="24"/>
        </w:rPr>
      </w:pPr>
      <w:r>
        <w:rPr>
          <w:rFonts w:ascii="Times New Roman" w:eastAsia="SimHei" w:hAnsi="Times New Roman" w:cs="Times New Roman"/>
          <w:b/>
          <w:sz w:val="24"/>
          <w:szCs w:val="24"/>
        </w:rPr>
        <w:t>Окончателен доклад</w:t>
      </w:r>
      <w:r>
        <w:rPr>
          <w:rFonts w:ascii="Times New Roman" w:eastAsia="SimHei" w:hAnsi="Times New Roman" w:cs="Times New Roman"/>
          <w:sz w:val="24"/>
          <w:szCs w:val="24"/>
        </w:rPr>
        <w:t xml:space="preserve"> с обобщение на изпълнението на дейностите по проекта. Докладът се изготвя и представя преди края на срока за изпълнение на Договора и съдържа пълно описание на всички проектни дейности, като се включи и следната информация:</w:t>
      </w:r>
    </w:p>
    <w:p w:rsidR="004A31AD" w:rsidRDefault="004A31AD" w:rsidP="004A31AD">
      <w:pPr>
        <w:spacing w:after="120"/>
        <w:ind w:left="315"/>
        <w:jc w:val="both"/>
        <w:rPr>
          <w:rFonts w:ascii="Times New Roman" w:eastAsia="SimHei" w:hAnsi="Times New Roman" w:cs="Times New Roman"/>
          <w:sz w:val="24"/>
          <w:szCs w:val="24"/>
        </w:rPr>
      </w:pPr>
      <w:r>
        <w:rPr>
          <w:rFonts w:ascii="Times New Roman" w:eastAsia="SimHei" w:hAnsi="Times New Roman" w:cs="Times New Roman"/>
          <w:sz w:val="24"/>
          <w:szCs w:val="24"/>
        </w:rPr>
        <w:t xml:space="preserve">- Резултати от съответните дейности, като се опишат чрез заложените и постигнатите индикатори; </w:t>
      </w:r>
    </w:p>
    <w:p w:rsidR="004A31AD" w:rsidRDefault="004A31AD" w:rsidP="004A31AD">
      <w:pPr>
        <w:spacing w:after="120"/>
        <w:ind w:left="315"/>
        <w:jc w:val="both"/>
        <w:rPr>
          <w:rFonts w:ascii="Times New Roman" w:eastAsia="SimHei" w:hAnsi="Times New Roman" w:cs="Times New Roman"/>
          <w:sz w:val="24"/>
          <w:szCs w:val="24"/>
        </w:rPr>
      </w:pPr>
      <w:r>
        <w:rPr>
          <w:rFonts w:ascii="Times New Roman" w:eastAsia="SimHei" w:hAnsi="Times New Roman" w:cs="Times New Roman"/>
          <w:sz w:val="24"/>
          <w:szCs w:val="24"/>
        </w:rPr>
        <w:t>- Основания за изменения в планирани дейности (ако е приложимо) – подробно описание на възникналите проблеми, включително забавяния или отлагане изпълнението на дейности, причини поради които са възникнали и какви мерки са предприети за преодоляването им (ако е приложимо).</w:t>
      </w:r>
    </w:p>
    <w:p w:rsidR="004A31AD" w:rsidRDefault="004A31AD" w:rsidP="004A31AD">
      <w:pPr>
        <w:spacing w:after="120"/>
        <w:ind w:left="315"/>
        <w:jc w:val="both"/>
        <w:rPr>
          <w:rFonts w:ascii="Times New Roman" w:eastAsia="SimHei" w:hAnsi="Times New Roman" w:cs="Times New Roman"/>
          <w:sz w:val="24"/>
          <w:szCs w:val="24"/>
        </w:rPr>
      </w:pPr>
      <w:r>
        <w:rPr>
          <w:rFonts w:ascii="Times New Roman" w:eastAsia="SimHei" w:hAnsi="Times New Roman" w:cs="Times New Roman"/>
          <w:sz w:val="24"/>
          <w:szCs w:val="24"/>
        </w:rPr>
        <w:t>- Материали от обучението – анкетни карти, работни пакети, обратна връзка, други.</w:t>
      </w:r>
    </w:p>
    <w:p w:rsidR="004A31AD" w:rsidRDefault="004A31AD" w:rsidP="004A31AD">
      <w:pPr>
        <w:spacing w:after="120"/>
        <w:ind w:left="315"/>
        <w:jc w:val="both"/>
        <w:rPr>
          <w:rFonts w:ascii="Times New Roman" w:eastAsia="SimHei" w:hAnsi="Times New Roman" w:cs="Times New Roman"/>
          <w:sz w:val="24"/>
          <w:szCs w:val="24"/>
        </w:rPr>
      </w:pPr>
      <w:r>
        <w:rPr>
          <w:rFonts w:ascii="Times New Roman" w:eastAsia="SimHei" w:hAnsi="Times New Roman" w:cs="Times New Roman"/>
          <w:sz w:val="24"/>
          <w:szCs w:val="24"/>
        </w:rPr>
        <w:t xml:space="preserve">- Инструкция за потребителя </w:t>
      </w:r>
    </w:p>
    <w:p w:rsidR="004A31AD" w:rsidRDefault="004A31AD" w:rsidP="004A31AD">
      <w:pPr>
        <w:spacing w:after="120"/>
        <w:ind w:left="315"/>
        <w:jc w:val="both"/>
        <w:rPr>
          <w:rFonts w:ascii="Times New Roman" w:eastAsia="SimHei" w:hAnsi="Times New Roman" w:cs="Times New Roman"/>
          <w:b/>
          <w:sz w:val="24"/>
          <w:szCs w:val="24"/>
        </w:rPr>
      </w:pPr>
      <w:r>
        <w:rPr>
          <w:rFonts w:ascii="Times New Roman" w:eastAsia="SimHei" w:hAnsi="Times New Roman" w:cs="Times New Roman"/>
          <w:sz w:val="24"/>
          <w:szCs w:val="24"/>
        </w:rPr>
        <w:t>- Техническа документация.</w:t>
      </w:r>
    </w:p>
    <w:p w:rsidR="004A31AD" w:rsidRDefault="004A31AD" w:rsidP="004A31AD">
      <w:pPr>
        <w:spacing w:after="120"/>
        <w:ind w:left="315"/>
        <w:jc w:val="both"/>
        <w:rPr>
          <w:rFonts w:ascii="Times New Roman" w:eastAsia="SimHei" w:hAnsi="Times New Roman" w:cs="Times New Roman"/>
          <w:b/>
          <w:sz w:val="24"/>
          <w:szCs w:val="24"/>
        </w:rPr>
      </w:pPr>
      <w:r>
        <w:rPr>
          <w:rFonts w:ascii="Times New Roman" w:eastAsia="SimHei" w:hAnsi="Times New Roman" w:cs="Times New Roman"/>
          <w:b/>
          <w:sz w:val="24"/>
          <w:szCs w:val="24"/>
        </w:rPr>
        <w:lastRenderedPageBreak/>
        <w:t>2.</w:t>
      </w:r>
      <w:r>
        <w:rPr>
          <w:rFonts w:ascii="Times New Roman" w:eastAsia="SimHei" w:hAnsi="Times New Roman" w:cs="Times New Roman"/>
          <w:sz w:val="24"/>
          <w:szCs w:val="24"/>
        </w:rPr>
        <w:t xml:space="preserve"> Докладите се изготвят на български език. Изпълнителят предава отчетните резултати в два оригинала, всеки един на хартиен и електронен носител, включително документи, модели, програмен код (последният – само в електронен вид).</w:t>
      </w:r>
    </w:p>
    <w:p w:rsidR="004A31AD" w:rsidRDefault="004A31AD" w:rsidP="004A31AD">
      <w:pPr>
        <w:spacing w:after="120"/>
        <w:ind w:left="315"/>
        <w:jc w:val="both"/>
        <w:rPr>
          <w:rFonts w:ascii="Times New Roman" w:eastAsia="SimHei" w:hAnsi="Times New Roman" w:cs="Times New Roman"/>
          <w:b/>
          <w:sz w:val="24"/>
          <w:szCs w:val="24"/>
        </w:rPr>
      </w:pPr>
      <w:r>
        <w:rPr>
          <w:rFonts w:ascii="Times New Roman" w:eastAsia="SimHei" w:hAnsi="Times New Roman" w:cs="Times New Roman"/>
          <w:b/>
          <w:sz w:val="24"/>
          <w:szCs w:val="24"/>
        </w:rPr>
        <w:t>3.</w:t>
      </w:r>
      <w:r>
        <w:rPr>
          <w:rFonts w:ascii="Times New Roman" w:eastAsia="SimHei" w:hAnsi="Times New Roman" w:cs="Times New Roman"/>
          <w:sz w:val="24"/>
          <w:szCs w:val="24"/>
        </w:rPr>
        <w:t xml:space="preserve"> При изтичане на Гаранционния срок се предава актуализирана версия на програмния продукт и свързаните с него документи и модели, в които са отразени всички корективни дейности, извършени от Изпълнителя за осигуряване оперативната ефективност на софтуера.</w:t>
      </w:r>
    </w:p>
    <w:p w:rsidR="004A31AD" w:rsidRDefault="004A31AD" w:rsidP="004A31AD">
      <w:pPr>
        <w:spacing w:after="120"/>
        <w:ind w:left="315"/>
        <w:jc w:val="both"/>
        <w:rPr>
          <w:rFonts w:ascii="Times New Roman" w:eastAsia="SimHei" w:hAnsi="Times New Roman" w:cs="Times New Roman"/>
          <w:b/>
          <w:sz w:val="24"/>
          <w:szCs w:val="24"/>
        </w:rPr>
      </w:pPr>
      <w:r>
        <w:rPr>
          <w:rFonts w:ascii="Times New Roman" w:eastAsia="SimHei" w:hAnsi="Times New Roman" w:cs="Times New Roman"/>
          <w:b/>
          <w:sz w:val="24"/>
          <w:szCs w:val="24"/>
        </w:rPr>
        <w:t>4.</w:t>
      </w:r>
      <w:r>
        <w:rPr>
          <w:rFonts w:ascii="Times New Roman" w:eastAsia="SimHei" w:hAnsi="Times New Roman" w:cs="Times New Roman"/>
          <w:sz w:val="24"/>
          <w:szCs w:val="24"/>
        </w:rPr>
        <w:t xml:space="preserve"> Задължение на Изпълнителя е воденето и изготвяне на Протокол за всяка проведена среща между Изпълнителя и НАПОО.</w:t>
      </w:r>
    </w:p>
    <w:p w:rsidR="004A31AD" w:rsidRDefault="004A31AD" w:rsidP="004A31AD">
      <w:pPr>
        <w:spacing w:after="120"/>
        <w:ind w:left="315"/>
        <w:jc w:val="both"/>
        <w:rPr>
          <w:rFonts w:ascii="Times New Roman" w:eastAsia="SimHei" w:hAnsi="Times New Roman" w:cs="Times New Roman"/>
          <w:b/>
          <w:bCs/>
          <w:caps/>
          <w:sz w:val="24"/>
          <w:szCs w:val="24"/>
        </w:rPr>
      </w:pPr>
      <w:r>
        <w:rPr>
          <w:rFonts w:ascii="Times New Roman" w:eastAsia="SimHei" w:hAnsi="Times New Roman" w:cs="Times New Roman"/>
          <w:b/>
          <w:sz w:val="24"/>
          <w:szCs w:val="24"/>
        </w:rPr>
        <w:t>6.</w:t>
      </w:r>
      <w:r>
        <w:rPr>
          <w:rFonts w:ascii="Times New Roman" w:eastAsia="SimHei" w:hAnsi="Times New Roman" w:cs="Times New Roman"/>
          <w:sz w:val="24"/>
          <w:szCs w:val="24"/>
        </w:rPr>
        <w:t xml:space="preserve"> Одобряване на отчетните доклади: Отчетните доклади се одобряват от Възложителя или посочено от него лице. В срок до 10 календарни дни от получаване на отчетните доклади от Изпълнителя, трябва да бъде подписан двустранния приемо-предавателен протокол в случай, че Възложителят одобрява доклада или да бъде подготвено и изпратено на Изпълнителя писмено </w:t>
      </w:r>
      <w:r w:rsidRPr="00565680">
        <w:rPr>
          <w:rFonts w:ascii="Times New Roman" w:eastAsia="SimHei" w:hAnsi="Times New Roman" w:cs="Times New Roman"/>
          <w:sz w:val="24"/>
          <w:szCs w:val="24"/>
        </w:rPr>
        <w:t>становище с констатираните пропуски в описанието и забележки. В срок от 5 календарни дни Изпълнителят трябва да отрази становището на Възложителя по отчетните доклади и в срок до 10 календарни дни след отразяване на становището да предаде нова преработена версия.</w:t>
      </w:r>
    </w:p>
    <w:p w:rsidR="004A31AD" w:rsidRDefault="004A31AD" w:rsidP="004A31AD">
      <w:pPr>
        <w:pageBreakBefore/>
        <w:spacing w:after="120"/>
        <w:ind w:left="315"/>
        <w:jc w:val="both"/>
        <w:rPr>
          <w:rFonts w:ascii="Times New Roman" w:eastAsia="Times New Roman" w:hAnsi="Times New Roman" w:cs="Times New Roman"/>
          <w:b/>
          <w:sz w:val="24"/>
          <w:szCs w:val="24"/>
        </w:rPr>
      </w:pPr>
      <w:r>
        <w:rPr>
          <w:rFonts w:ascii="Times New Roman" w:eastAsia="SimHei" w:hAnsi="Times New Roman" w:cs="Times New Roman"/>
          <w:b/>
          <w:bCs/>
          <w:caps/>
          <w:sz w:val="24"/>
          <w:szCs w:val="24"/>
        </w:rPr>
        <w:lastRenderedPageBreak/>
        <w:t>й. Права на интелектуална и индустриална собственост</w:t>
      </w:r>
    </w:p>
    <w:p w:rsidR="004A31AD" w:rsidRDefault="004A31AD" w:rsidP="004A31AD">
      <w:pPr>
        <w:spacing w:after="120"/>
        <w:ind w:left="315"/>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Pr>
          <w:rFonts w:ascii="Times New Roman" w:eastAsia="Times New Roman" w:hAnsi="Times New Roman" w:cs="Times New Roman"/>
          <w:sz w:val="24"/>
          <w:szCs w:val="24"/>
        </w:rPr>
        <w:t xml:space="preserve"> Правата върху разработения по проекта софтуерен продукт и документи стават и остават собственост на Възложителя. Изпълнителят следва да предостави на Възложителя оригиналния код на разработения софтуер, както и пълната техническа документация“.. </w:t>
      </w:r>
    </w:p>
    <w:p w:rsidR="004A31AD" w:rsidRDefault="004A31AD" w:rsidP="004A31AD">
      <w:pPr>
        <w:spacing w:after="120"/>
        <w:ind w:left="315"/>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Pr>
          <w:rFonts w:ascii="Times New Roman" w:eastAsia="Times New Roman" w:hAnsi="Times New Roman" w:cs="Times New Roman"/>
          <w:sz w:val="24"/>
          <w:szCs w:val="24"/>
        </w:rPr>
        <w:t xml:space="preserve"> Всички документи и данни, като спецификации, модели, планове, бази от данни, софтуер и свързаните с тях документи или материали получени, събрани или изготвени от Участника в изпълнение на проекта, стават и остават абсолютна собственост на НАПОО.</w:t>
      </w:r>
    </w:p>
    <w:p w:rsidR="004A31AD" w:rsidRDefault="004A31AD" w:rsidP="004A31AD">
      <w:pPr>
        <w:spacing w:after="120"/>
        <w:ind w:left="315"/>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sz w:val="24"/>
          <w:szCs w:val="24"/>
        </w:rPr>
        <w:t>. Всякакви резултати и права върху тях, включително авторско право и други права на интелектуална и индустриална собственост, получени в изпълнение на договора, са абсолютна собственост на НАПОО. Агенцията може да ги използва, публикува или прехвърля, както счете за уместно, без географско или друго ограничение, или съгласие, одобрение или друга санкция от страна на Изпълнителя.</w:t>
      </w:r>
    </w:p>
    <w:p w:rsidR="004A31AD" w:rsidRDefault="004A31AD" w:rsidP="004A31AD">
      <w:pPr>
        <w:spacing w:after="120"/>
        <w:ind w:left="315"/>
        <w:jc w:val="both"/>
      </w:pPr>
      <w:r>
        <w:rPr>
          <w:rFonts w:ascii="Times New Roman" w:eastAsia="Times New Roman" w:hAnsi="Times New Roman" w:cs="Times New Roman"/>
          <w:b/>
          <w:sz w:val="24"/>
          <w:szCs w:val="24"/>
        </w:rPr>
        <w:t>4</w:t>
      </w:r>
      <w:r>
        <w:rPr>
          <w:rFonts w:ascii="Times New Roman" w:eastAsia="Times New Roman" w:hAnsi="Times New Roman" w:cs="Times New Roman"/>
          <w:sz w:val="24"/>
          <w:szCs w:val="24"/>
        </w:rPr>
        <w:t>. В случай, че за определни данни, материали и други, авторските и другите права не са на Изпълнителя, последния ще направи необходимото законосъобразно да ги придобие и прехвърли на Възложителя, за да може същия да ги ползва без каквито и да е ограничения, съгласия, одобрения и други от титуляра на авторските и другите права.</w:t>
      </w:r>
    </w:p>
    <w:p w:rsidR="004A31AD" w:rsidRDefault="004A31AD" w:rsidP="004A31AD">
      <w:pPr>
        <w:pStyle w:val="Heading"/>
        <w:pageBreakBefore/>
        <w:shd w:val="clear" w:color="auto" w:fill="DBE5F1"/>
        <w:jc w:val="both"/>
        <w:rPr>
          <w:rFonts w:eastAsia="SimHei"/>
          <w:bCs/>
          <w:caps/>
          <w:szCs w:val="24"/>
        </w:rPr>
      </w:pPr>
      <w:r>
        <w:lastRenderedPageBreak/>
        <w:t xml:space="preserve">РАЗДЕЛ IV. ТЕХНИЧЕСКА СПЕЦИФИКАЦИЯ НА ПОРЪЧКАТА. </w:t>
      </w:r>
    </w:p>
    <w:p w:rsidR="004A31AD" w:rsidRPr="00D809DC" w:rsidRDefault="004A31AD" w:rsidP="004A31AD">
      <w:pPr>
        <w:pStyle w:val="ListParagraph"/>
        <w:shd w:val="clear" w:color="auto" w:fill="DBE5F1"/>
        <w:spacing w:after="120"/>
        <w:ind w:left="0"/>
        <w:jc w:val="both"/>
        <w:rPr>
          <w:rFonts w:ascii="Times New Roman" w:eastAsia="SimHei" w:hAnsi="Times New Roman"/>
          <w:b/>
          <w:bCs/>
          <w:caps/>
          <w:sz w:val="24"/>
          <w:szCs w:val="24"/>
          <w:lang w:val="bg-BG"/>
        </w:rPr>
      </w:pPr>
      <w:r>
        <w:rPr>
          <w:rFonts w:ascii="Times New Roman" w:eastAsia="SimHei" w:hAnsi="Times New Roman"/>
          <w:b/>
          <w:bCs/>
          <w:caps/>
          <w:sz w:val="24"/>
          <w:szCs w:val="24"/>
        </w:rPr>
        <w:t>Налична технологична и информационна инфраструктура, свързана с изпълнение на поръчката</w:t>
      </w:r>
    </w:p>
    <w:p w:rsidR="004A31AD" w:rsidRPr="00D809DC" w:rsidRDefault="004A31AD" w:rsidP="004A31AD">
      <w:pPr>
        <w:pStyle w:val="ListParagraph"/>
        <w:suppressAutoHyphens/>
        <w:ind w:left="375"/>
        <w:jc w:val="both"/>
        <w:rPr>
          <w:rFonts w:ascii="Times New Roman" w:hAnsi="Times New Roman"/>
          <w:sz w:val="24"/>
          <w:szCs w:val="24"/>
        </w:rPr>
      </w:pPr>
    </w:p>
    <w:p w:rsidR="004A31AD" w:rsidRDefault="004A31AD" w:rsidP="004A31AD">
      <w:pPr>
        <w:pStyle w:val="ListParagraph"/>
        <w:numPr>
          <w:ilvl w:val="1"/>
          <w:numId w:val="21"/>
        </w:numPr>
        <w:suppressAutoHyphens/>
        <w:jc w:val="both"/>
        <w:rPr>
          <w:rFonts w:ascii="Times New Roman" w:hAnsi="Times New Roman"/>
          <w:sz w:val="24"/>
          <w:szCs w:val="24"/>
        </w:rPr>
      </w:pPr>
      <w:r>
        <w:rPr>
          <w:rFonts w:ascii="Times New Roman" w:hAnsi="Times New Roman"/>
          <w:b/>
          <w:bCs/>
          <w:sz w:val="24"/>
          <w:szCs w:val="24"/>
        </w:rPr>
        <w:t>Въведение</w:t>
      </w:r>
    </w:p>
    <w:p w:rsidR="004A31AD" w:rsidRDefault="004A31AD" w:rsidP="004A31AD">
      <w:pPr>
        <w:pStyle w:val="ListParagraph"/>
        <w:spacing w:after="0"/>
        <w:ind w:left="0"/>
        <w:jc w:val="both"/>
        <w:rPr>
          <w:rFonts w:ascii="Times New Roman" w:hAnsi="Times New Roman"/>
          <w:sz w:val="24"/>
          <w:szCs w:val="24"/>
        </w:rPr>
      </w:pPr>
      <w:r>
        <w:rPr>
          <w:rFonts w:ascii="Times New Roman" w:hAnsi="Times New Roman"/>
          <w:sz w:val="24"/>
          <w:szCs w:val="24"/>
        </w:rPr>
        <w:t>Потребността от преработването и включване в експлоатация на Интернет-сайт</w:t>
      </w:r>
      <w:r>
        <w:rPr>
          <w:rFonts w:ascii="Times New Roman" w:hAnsi="Times New Roman"/>
          <w:sz w:val="24"/>
          <w:szCs w:val="24"/>
          <w:lang w:val="bg-BG"/>
        </w:rPr>
        <w:t xml:space="preserve">а </w:t>
      </w:r>
      <w:r>
        <w:rPr>
          <w:rFonts w:ascii="Times New Roman" w:hAnsi="Times New Roman"/>
          <w:sz w:val="24"/>
          <w:szCs w:val="24"/>
        </w:rPr>
        <w:t>на НАПОО http://www.navet.government.bg/ с повишена функционалност чрез интегриране на данни от информационната система на НАПОО и създаване на условия за ползване на част от предоставяните услуги от незрящи лица и от лица, не говорещи български е елемент от политиката на НАПОО по повишаване удовлетвореността на потребителите на услуги, включително на гражданите в неравностойно положение чрез въвеждане на нови административни услуги, предоставяни он-лайн чрез интернет сайта на НАПОО. Основните потребители на информационните услуги, предоставяни онлайн са Администрацията на НАПОО - 21 служители; външни експерти, работещи към  НАПОО (над 300 лица); участници в експертни комисии и Управителния съвет на НАПОО (около 190 лица); Администрацията на Агенцията по заетостта (АЗ) - централна администрация, Дирекции регионална служба по заетост (ДРСЗ), Дирекции Бюро по труда (ДБТ) и др., ангажирани с дейности, свързани с професионално обучение в Центрове за професионално обучение (ЦПО); Гражданите и бизнеса (работодатели и работодателски организации), които ползват административни услуги на НАПОО, отнасящи се до професионалното обучение и образование и ученето през целия живот; ЦПО (</w:t>
      </w:r>
      <w:r>
        <w:rPr>
          <w:rFonts w:ascii="Times New Roman" w:hAnsi="Times New Roman"/>
          <w:sz w:val="24"/>
          <w:szCs w:val="24"/>
          <w:lang w:val="bg-BG"/>
        </w:rPr>
        <w:t>904</w:t>
      </w:r>
      <w:r>
        <w:rPr>
          <w:rFonts w:ascii="Times New Roman" w:hAnsi="Times New Roman"/>
          <w:sz w:val="24"/>
          <w:szCs w:val="24"/>
        </w:rPr>
        <w:t xml:space="preserve"> към месец </w:t>
      </w:r>
      <w:r>
        <w:rPr>
          <w:rFonts w:ascii="Times New Roman" w:hAnsi="Times New Roman"/>
          <w:sz w:val="24"/>
          <w:szCs w:val="24"/>
          <w:lang w:val="bg-BG"/>
        </w:rPr>
        <w:t>юни</w:t>
      </w:r>
      <w:r>
        <w:rPr>
          <w:rFonts w:ascii="Times New Roman" w:hAnsi="Times New Roman"/>
          <w:sz w:val="24"/>
          <w:szCs w:val="24"/>
        </w:rPr>
        <w:t xml:space="preserve"> 2014 година), към които е насочен режимът за издаване и изменение на лицензии за професионално обучение или информиране и професионално ориентиране и които са длъжни да предоставят ежегодна информация за дейността по извършване на професионално обучение; Други администрации - Министерство на образованието и науката (МОН), Национален център по информация и документация (НАЦИД), Министерство на труда и социалната политика (МТСП), ползващи административни услуги на НАПОО, граждани.</w:t>
      </w:r>
    </w:p>
    <w:p w:rsidR="004A31AD" w:rsidRDefault="004A31AD" w:rsidP="004A31AD">
      <w:pPr>
        <w:pStyle w:val="ListParagraph"/>
        <w:spacing w:after="0"/>
        <w:ind w:left="0"/>
        <w:jc w:val="both"/>
        <w:rPr>
          <w:rFonts w:ascii="Times New Roman" w:hAnsi="Times New Roman"/>
          <w:sz w:val="24"/>
          <w:szCs w:val="24"/>
        </w:rPr>
      </w:pPr>
    </w:p>
    <w:p w:rsidR="004A31AD" w:rsidRDefault="004A31AD" w:rsidP="004A31AD">
      <w:pPr>
        <w:pStyle w:val="ListParagraph"/>
        <w:spacing w:after="0"/>
        <w:ind w:left="0"/>
        <w:jc w:val="both"/>
        <w:rPr>
          <w:rFonts w:ascii="Times New Roman" w:hAnsi="Times New Roman"/>
          <w:sz w:val="24"/>
          <w:szCs w:val="24"/>
        </w:rPr>
      </w:pPr>
    </w:p>
    <w:p w:rsidR="004A31AD" w:rsidRDefault="004A31AD" w:rsidP="004A31AD">
      <w:pPr>
        <w:pStyle w:val="ListParagraph"/>
        <w:numPr>
          <w:ilvl w:val="1"/>
          <w:numId w:val="21"/>
        </w:numPr>
        <w:suppressAutoHyphens/>
        <w:jc w:val="both"/>
        <w:rPr>
          <w:rFonts w:ascii="Times New Roman" w:hAnsi="Times New Roman"/>
          <w:sz w:val="24"/>
          <w:szCs w:val="24"/>
        </w:rPr>
      </w:pPr>
      <w:r>
        <w:rPr>
          <w:rFonts w:ascii="Times New Roman" w:hAnsi="Times New Roman"/>
          <w:b/>
          <w:bCs/>
          <w:sz w:val="24"/>
          <w:szCs w:val="24"/>
        </w:rPr>
        <w:t>Настоящо състояние и функционални възможности на Интернет сайта на НАПОО</w:t>
      </w:r>
    </w:p>
    <w:p w:rsidR="004A31AD" w:rsidRDefault="004A31AD" w:rsidP="004A31AD">
      <w:pPr>
        <w:pStyle w:val="ListParagraph"/>
        <w:rPr>
          <w:rFonts w:ascii="Times New Roman" w:hAnsi="Times New Roman"/>
          <w:sz w:val="24"/>
          <w:szCs w:val="24"/>
        </w:rPr>
      </w:pPr>
    </w:p>
    <w:p w:rsidR="004A31AD" w:rsidRDefault="004A31AD" w:rsidP="004A31AD">
      <w:pPr>
        <w:pStyle w:val="ListParagraph"/>
        <w:numPr>
          <w:ilvl w:val="2"/>
          <w:numId w:val="21"/>
        </w:numPr>
        <w:suppressAutoHyphens/>
        <w:ind w:left="1701" w:hanging="1701"/>
        <w:jc w:val="both"/>
        <w:rPr>
          <w:rFonts w:ascii="Times New Roman" w:hAnsi="Times New Roman"/>
          <w:sz w:val="24"/>
          <w:szCs w:val="24"/>
        </w:rPr>
      </w:pPr>
      <w:r>
        <w:rPr>
          <w:rFonts w:ascii="Times New Roman" w:hAnsi="Times New Roman"/>
          <w:b/>
          <w:bCs/>
          <w:sz w:val="24"/>
          <w:szCs w:val="24"/>
        </w:rPr>
        <w:t>Общо описание;</w:t>
      </w:r>
    </w:p>
    <w:p w:rsidR="004A31AD" w:rsidRDefault="004A31AD" w:rsidP="004A31AD">
      <w:pPr>
        <w:pStyle w:val="ListParagraph"/>
        <w:spacing w:after="0"/>
        <w:ind w:left="0"/>
        <w:jc w:val="both"/>
        <w:rPr>
          <w:rFonts w:ascii="Times New Roman" w:hAnsi="Times New Roman"/>
          <w:sz w:val="24"/>
          <w:szCs w:val="24"/>
        </w:rPr>
      </w:pPr>
    </w:p>
    <w:p w:rsidR="004A31AD" w:rsidRDefault="004A31AD" w:rsidP="004A31AD">
      <w:pPr>
        <w:pStyle w:val="ListParagraph"/>
        <w:spacing w:after="0"/>
        <w:ind w:left="0"/>
        <w:jc w:val="both"/>
        <w:rPr>
          <w:rFonts w:ascii="Times New Roman" w:hAnsi="Times New Roman"/>
          <w:sz w:val="24"/>
          <w:szCs w:val="24"/>
        </w:rPr>
      </w:pPr>
      <w:r>
        <w:rPr>
          <w:rFonts w:ascii="Times New Roman" w:hAnsi="Times New Roman"/>
          <w:sz w:val="24"/>
          <w:szCs w:val="24"/>
        </w:rPr>
        <w:t>Интернет сайтът (</w:t>
      </w:r>
      <w:hyperlink r:id="rId10" w:history="1">
        <w:r>
          <w:rPr>
            <w:rStyle w:val="WW-InternetLink"/>
            <w:rFonts w:ascii="Times New Roman" w:hAnsi="Times New Roman"/>
            <w:sz w:val="24"/>
            <w:szCs w:val="24"/>
          </w:rPr>
          <w:t>http://www.navet.government.bg</w:t>
        </w:r>
      </w:hyperlink>
      <w:r>
        <w:rPr>
          <w:rFonts w:ascii="Times New Roman" w:hAnsi="Times New Roman"/>
          <w:sz w:val="24"/>
          <w:szCs w:val="24"/>
        </w:rPr>
        <w:t xml:space="preserve">) като съвкупност от софтуер, хардуер и данни се намира на локален сървър в сградата, където се помещава НАПОО. Изграден е в периода 2006-2008 година на основата на Up2 (последно обновена версия - 2008) система за управление на съдържанието, като е осигурен </w:t>
      </w:r>
      <w:r w:rsidRPr="00565680">
        <w:rPr>
          <w:rFonts w:ascii="Times New Roman" w:hAnsi="Times New Roman"/>
          <w:sz w:val="24"/>
          <w:szCs w:val="24"/>
        </w:rPr>
        <w:t xml:space="preserve">достъп чрез административен модул за управление на съдържанието </w:t>
      </w:r>
      <w:r>
        <w:rPr>
          <w:rFonts w:ascii="Times New Roman" w:hAnsi="Times New Roman"/>
          <w:sz w:val="24"/>
          <w:szCs w:val="24"/>
        </w:rPr>
        <w:t>за редактиране и публикуване на текст, графика и файлове за изтегляне  в съответните рубрики на български и английски език.</w:t>
      </w:r>
    </w:p>
    <w:p w:rsidR="004A31AD" w:rsidRDefault="004A31AD" w:rsidP="004A31AD">
      <w:pPr>
        <w:pStyle w:val="ListParagraph"/>
        <w:spacing w:after="0"/>
        <w:ind w:left="0"/>
        <w:jc w:val="both"/>
        <w:rPr>
          <w:rFonts w:ascii="Times New Roman" w:hAnsi="Times New Roman"/>
          <w:sz w:val="24"/>
          <w:szCs w:val="24"/>
        </w:rPr>
      </w:pPr>
    </w:p>
    <w:p w:rsidR="004A31AD" w:rsidRDefault="004A31AD" w:rsidP="004A31AD">
      <w:pPr>
        <w:pStyle w:val="ListParagraph"/>
        <w:spacing w:after="0"/>
        <w:ind w:left="0"/>
        <w:jc w:val="both"/>
        <w:rPr>
          <w:rFonts w:ascii="Times New Roman" w:hAnsi="Times New Roman"/>
          <w:color w:val="C00000"/>
          <w:sz w:val="24"/>
          <w:szCs w:val="24"/>
          <w:lang w:val="bg-BG"/>
        </w:rPr>
      </w:pPr>
      <w:r>
        <w:rPr>
          <w:rFonts w:ascii="Times New Roman" w:hAnsi="Times New Roman"/>
          <w:sz w:val="24"/>
          <w:szCs w:val="24"/>
        </w:rPr>
        <w:lastRenderedPageBreak/>
        <w:t>Към настоящия момент сайтът поддържа 159 рубрики на български език и 50 рубрики на английски език, обхващащи основните функции и дейности на НАПОО. Допълнително сайтът поддържа регистри на центровете за професионално обучение, центровете за професионално ориентиране и информиране, както и за държавните образователни изисквания – проекти и публикувани в държавен вестник. (1038 документа), 520 изображения и 34 галерии, връзка с платформа за он-лайн публикуване на документи за работата на УС на НАПОО и връзка към информационната система на НАПОО.</w:t>
      </w:r>
    </w:p>
    <w:p w:rsidR="004A31AD" w:rsidRDefault="004A31AD" w:rsidP="004A31AD">
      <w:pPr>
        <w:pStyle w:val="ListParagraph"/>
        <w:spacing w:after="0"/>
        <w:ind w:left="0"/>
        <w:jc w:val="both"/>
        <w:rPr>
          <w:rFonts w:ascii="Times New Roman" w:hAnsi="Times New Roman"/>
          <w:color w:val="C00000"/>
          <w:sz w:val="24"/>
          <w:szCs w:val="24"/>
          <w:lang w:val="bg-BG"/>
        </w:rPr>
      </w:pPr>
    </w:p>
    <w:p w:rsidR="004A31AD" w:rsidRDefault="004A31AD" w:rsidP="004A31AD">
      <w:pPr>
        <w:pStyle w:val="ListParagraph"/>
        <w:spacing w:after="0"/>
        <w:ind w:left="0"/>
        <w:jc w:val="both"/>
        <w:rPr>
          <w:rFonts w:ascii="Times New Roman" w:hAnsi="Times New Roman"/>
          <w:sz w:val="24"/>
          <w:szCs w:val="24"/>
        </w:rPr>
      </w:pPr>
      <w:r w:rsidRPr="00565680">
        <w:rPr>
          <w:rFonts w:ascii="Times New Roman" w:hAnsi="Times New Roman"/>
          <w:sz w:val="24"/>
          <w:szCs w:val="24"/>
        </w:rPr>
        <w:t xml:space="preserve">Софтуерът, с който е изграден сайта, както и хардуера, на който е инсталиран, </w:t>
      </w:r>
      <w:r>
        <w:rPr>
          <w:rFonts w:ascii="Times New Roman" w:hAnsi="Times New Roman"/>
          <w:sz w:val="24"/>
          <w:szCs w:val="24"/>
        </w:rPr>
        <w:t>вече са морално остарели, което поставя сериозни пречки при осигуряване на системната сигурност, функционирането, поддръжката и необходимия ре-дизайн за пълноценното представяне на увеличения обем информация и предлагане на нови и осъвременени административни услуги от страна на Агенцията.</w:t>
      </w:r>
    </w:p>
    <w:p w:rsidR="004A31AD" w:rsidRDefault="004A31AD" w:rsidP="004A31AD">
      <w:pPr>
        <w:pStyle w:val="ListParagraph"/>
        <w:spacing w:after="0"/>
        <w:ind w:left="0"/>
        <w:jc w:val="both"/>
        <w:rPr>
          <w:rFonts w:ascii="Times New Roman" w:hAnsi="Times New Roman"/>
          <w:sz w:val="24"/>
          <w:szCs w:val="24"/>
        </w:rPr>
      </w:pPr>
    </w:p>
    <w:p w:rsidR="004A31AD" w:rsidRDefault="004A31AD" w:rsidP="004A31AD">
      <w:pPr>
        <w:pStyle w:val="ListParagraph"/>
        <w:numPr>
          <w:ilvl w:val="2"/>
          <w:numId w:val="21"/>
        </w:numPr>
        <w:suppressAutoHyphens/>
        <w:ind w:left="1701" w:hanging="567"/>
        <w:jc w:val="both"/>
        <w:rPr>
          <w:rFonts w:ascii="Times New Roman" w:hAnsi="Times New Roman"/>
          <w:sz w:val="24"/>
          <w:szCs w:val="24"/>
        </w:rPr>
      </w:pPr>
      <w:r>
        <w:rPr>
          <w:rFonts w:ascii="Times New Roman" w:hAnsi="Times New Roman"/>
          <w:b/>
          <w:bCs/>
          <w:sz w:val="24"/>
          <w:szCs w:val="24"/>
        </w:rPr>
        <w:t>Предназначение</w:t>
      </w:r>
      <w:r>
        <w:rPr>
          <w:rFonts w:ascii="Times New Roman" w:hAnsi="Times New Roman"/>
          <w:sz w:val="24"/>
          <w:szCs w:val="24"/>
        </w:rPr>
        <w:t>;</w:t>
      </w:r>
    </w:p>
    <w:p w:rsidR="004A31AD" w:rsidRDefault="004A31AD" w:rsidP="004A31AD">
      <w:pPr>
        <w:pStyle w:val="ListParagraph"/>
        <w:spacing w:after="0"/>
        <w:ind w:left="0"/>
        <w:jc w:val="both"/>
        <w:rPr>
          <w:rFonts w:ascii="Times New Roman" w:hAnsi="Times New Roman"/>
          <w:sz w:val="24"/>
          <w:szCs w:val="24"/>
        </w:rPr>
      </w:pPr>
    </w:p>
    <w:p w:rsidR="004A31AD" w:rsidRDefault="004A31AD" w:rsidP="004A31AD">
      <w:pPr>
        <w:pStyle w:val="ListParagraph"/>
        <w:spacing w:after="0"/>
        <w:ind w:left="0"/>
        <w:jc w:val="both"/>
        <w:rPr>
          <w:rFonts w:ascii="Times New Roman" w:hAnsi="Times New Roman"/>
          <w:sz w:val="24"/>
          <w:szCs w:val="24"/>
        </w:rPr>
      </w:pPr>
      <w:r>
        <w:rPr>
          <w:rFonts w:ascii="Times New Roman" w:hAnsi="Times New Roman"/>
          <w:sz w:val="24"/>
          <w:szCs w:val="24"/>
        </w:rPr>
        <w:t xml:space="preserve">Изискванията към Интернет-сайта са съобразени с описаните в Закона за професионално образование и обучение - функции и дейности на Националната агенция за професионално образование и обучение и са съобразени с изискванията на Наредба за електронните административни услуги и Инструкция № 4 за изискванията към дизайна на Интернет страниците на администрациите, при възлагане разработването на  сайта, неговото основно предназначение е чрез насочен към потребителя дизайн и интерфейс, </w:t>
      </w:r>
      <w:r>
        <w:rPr>
          <w:rFonts w:ascii="Times New Roman" w:hAnsi="Times New Roman"/>
          <w:sz w:val="24"/>
          <w:szCs w:val="24"/>
          <w:lang w:val="bg-BG"/>
        </w:rPr>
        <w:t>а именно да</w:t>
      </w:r>
      <w:r>
        <w:rPr>
          <w:rFonts w:ascii="Times New Roman" w:hAnsi="Times New Roman"/>
          <w:sz w:val="24"/>
          <w:szCs w:val="24"/>
        </w:rPr>
        <w:t>:</w:t>
      </w:r>
    </w:p>
    <w:p w:rsidR="004A31AD" w:rsidRDefault="004A31AD" w:rsidP="004A31AD">
      <w:pPr>
        <w:pStyle w:val="ListParagraph"/>
        <w:numPr>
          <w:ilvl w:val="0"/>
          <w:numId w:val="7"/>
        </w:numPr>
        <w:suppressAutoHyphens/>
        <w:spacing w:after="0"/>
        <w:jc w:val="both"/>
        <w:rPr>
          <w:rFonts w:ascii="Times New Roman" w:hAnsi="Times New Roman"/>
          <w:sz w:val="24"/>
          <w:szCs w:val="24"/>
        </w:rPr>
      </w:pPr>
      <w:r>
        <w:rPr>
          <w:rFonts w:ascii="Times New Roman" w:hAnsi="Times New Roman"/>
          <w:sz w:val="24"/>
          <w:szCs w:val="24"/>
        </w:rPr>
        <w:t>Предоставя публична информация за резултатите от нейната дейност в страната и в рамките на ЕС.</w:t>
      </w:r>
    </w:p>
    <w:p w:rsidR="004A31AD" w:rsidRDefault="004A31AD" w:rsidP="004A31AD">
      <w:pPr>
        <w:pStyle w:val="ListParagraph"/>
        <w:numPr>
          <w:ilvl w:val="0"/>
          <w:numId w:val="7"/>
        </w:numPr>
        <w:suppressAutoHyphens/>
        <w:spacing w:after="0"/>
        <w:jc w:val="both"/>
        <w:rPr>
          <w:rFonts w:ascii="Times New Roman" w:hAnsi="Times New Roman"/>
          <w:sz w:val="24"/>
          <w:szCs w:val="24"/>
        </w:rPr>
      </w:pPr>
      <w:r>
        <w:rPr>
          <w:rFonts w:ascii="Times New Roman" w:hAnsi="Times New Roman"/>
          <w:sz w:val="24"/>
          <w:szCs w:val="24"/>
        </w:rPr>
        <w:t>Предоставя връзка към административните услуги (вкл. и електронни), извършвани от НАПОО.</w:t>
      </w:r>
    </w:p>
    <w:p w:rsidR="004A31AD" w:rsidRDefault="004A31AD" w:rsidP="004A31AD">
      <w:pPr>
        <w:pStyle w:val="ListParagraph"/>
        <w:numPr>
          <w:ilvl w:val="0"/>
          <w:numId w:val="7"/>
        </w:numPr>
        <w:suppressAutoHyphens/>
        <w:spacing w:after="0"/>
        <w:jc w:val="both"/>
        <w:rPr>
          <w:rFonts w:ascii="Times New Roman" w:hAnsi="Times New Roman"/>
          <w:sz w:val="24"/>
          <w:szCs w:val="24"/>
        </w:rPr>
      </w:pPr>
      <w:r>
        <w:rPr>
          <w:rFonts w:ascii="Times New Roman" w:hAnsi="Times New Roman"/>
          <w:sz w:val="24"/>
          <w:szCs w:val="24"/>
        </w:rPr>
        <w:t>Осъществява връзка с информационната система на НАПОО и други информационни ресурси на НАПОО</w:t>
      </w:r>
    </w:p>
    <w:p w:rsidR="004A31AD" w:rsidRDefault="004A31AD" w:rsidP="004A31AD">
      <w:pPr>
        <w:pStyle w:val="ListParagraph"/>
        <w:numPr>
          <w:ilvl w:val="0"/>
          <w:numId w:val="7"/>
        </w:numPr>
        <w:suppressAutoHyphens/>
        <w:spacing w:after="0"/>
        <w:jc w:val="both"/>
        <w:rPr>
          <w:rFonts w:ascii="Times New Roman" w:hAnsi="Times New Roman"/>
          <w:sz w:val="24"/>
          <w:szCs w:val="24"/>
        </w:rPr>
      </w:pPr>
      <w:r>
        <w:rPr>
          <w:rFonts w:ascii="Times New Roman" w:hAnsi="Times New Roman"/>
          <w:sz w:val="24"/>
          <w:szCs w:val="24"/>
        </w:rPr>
        <w:t>Осъществява ограничен достъп до определени информационни ресурси.</w:t>
      </w:r>
    </w:p>
    <w:p w:rsidR="004A31AD" w:rsidRDefault="004A31AD" w:rsidP="004A31AD">
      <w:pPr>
        <w:pStyle w:val="ListParagraph"/>
        <w:numPr>
          <w:ilvl w:val="0"/>
          <w:numId w:val="7"/>
        </w:numPr>
        <w:suppressAutoHyphens/>
        <w:spacing w:after="0"/>
        <w:jc w:val="both"/>
        <w:rPr>
          <w:rFonts w:ascii="Times New Roman" w:hAnsi="Times New Roman"/>
          <w:sz w:val="24"/>
          <w:szCs w:val="24"/>
        </w:rPr>
      </w:pPr>
      <w:r>
        <w:rPr>
          <w:rFonts w:ascii="Times New Roman" w:hAnsi="Times New Roman"/>
          <w:sz w:val="24"/>
          <w:szCs w:val="24"/>
        </w:rPr>
        <w:t>Дава възможност на потребителя да изразява мнението си или да отправя сигнали и запитвания в удобен за него вид.</w:t>
      </w:r>
    </w:p>
    <w:p w:rsidR="004A31AD" w:rsidRDefault="004A31AD" w:rsidP="004A31AD">
      <w:pPr>
        <w:pStyle w:val="ListParagraph"/>
        <w:numPr>
          <w:ilvl w:val="0"/>
          <w:numId w:val="7"/>
        </w:numPr>
        <w:suppressAutoHyphens/>
        <w:spacing w:after="0"/>
        <w:jc w:val="both"/>
        <w:rPr>
          <w:rFonts w:ascii="Times New Roman" w:hAnsi="Times New Roman"/>
          <w:sz w:val="24"/>
          <w:szCs w:val="24"/>
        </w:rPr>
      </w:pPr>
      <w:r>
        <w:rPr>
          <w:rFonts w:ascii="Times New Roman" w:hAnsi="Times New Roman"/>
          <w:sz w:val="24"/>
          <w:szCs w:val="24"/>
        </w:rPr>
        <w:t>Осъществява връзка с други институции от държавната администрация.</w:t>
      </w:r>
    </w:p>
    <w:p w:rsidR="004A31AD" w:rsidRDefault="004A31AD" w:rsidP="004A31AD">
      <w:pPr>
        <w:pStyle w:val="ListParagraph"/>
        <w:spacing w:after="0"/>
        <w:jc w:val="both"/>
        <w:rPr>
          <w:rFonts w:ascii="Times New Roman" w:hAnsi="Times New Roman"/>
          <w:sz w:val="24"/>
          <w:szCs w:val="24"/>
        </w:rPr>
      </w:pPr>
    </w:p>
    <w:p w:rsidR="004A31AD" w:rsidRDefault="004A31AD" w:rsidP="004A31AD">
      <w:pPr>
        <w:pStyle w:val="ListParagraph"/>
        <w:spacing w:after="0"/>
        <w:ind w:left="0"/>
        <w:jc w:val="both"/>
        <w:rPr>
          <w:rFonts w:ascii="Times New Roman" w:hAnsi="Times New Roman"/>
          <w:sz w:val="24"/>
          <w:szCs w:val="24"/>
        </w:rPr>
      </w:pPr>
    </w:p>
    <w:p w:rsidR="004A31AD" w:rsidRDefault="004A31AD" w:rsidP="004A31AD">
      <w:pPr>
        <w:pStyle w:val="ListParagraph"/>
        <w:numPr>
          <w:ilvl w:val="2"/>
          <w:numId w:val="21"/>
        </w:numPr>
        <w:suppressAutoHyphens/>
        <w:ind w:left="1701" w:hanging="567"/>
        <w:jc w:val="both"/>
        <w:rPr>
          <w:rFonts w:ascii="Times New Roman" w:hAnsi="Times New Roman"/>
          <w:sz w:val="24"/>
          <w:szCs w:val="24"/>
        </w:rPr>
      </w:pPr>
      <w:r>
        <w:rPr>
          <w:rFonts w:ascii="Times New Roman" w:hAnsi="Times New Roman"/>
          <w:b/>
          <w:bCs/>
          <w:sz w:val="24"/>
          <w:szCs w:val="24"/>
        </w:rPr>
        <w:t>Технологична изграденост</w:t>
      </w:r>
    </w:p>
    <w:p w:rsidR="004A31AD" w:rsidRDefault="004A31AD" w:rsidP="004A31AD">
      <w:pPr>
        <w:pStyle w:val="ListParagraph"/>
        <w:spacing w:after="0"/>
        <w:ind w:left="0"/>
        <w:jc w:val="both"/>
        <w:rPr>
          <w:rFonts w:ascii="Times New Roman" w:hAnsi="Times New Roman"/>
          <w:sz w:val="24"/>
          <w:szCs w:val="24"/>
        </w:rPr>
      </w:pPr>
      <w:r>
        <w:rPr>
          <w:rFonts w:ascii="Times New Roman" w:hAnsi="Times New Roman"/>
          <w:sz w:val="24"/>
          <w:szCs w:val="24"/>
        </w:rPr>
        <w:t>Интернет-сайтът на НАПОО е инсталиран върху устройство, към чиято инсталация по-късно са мигрирани пощенски сървър и панел за управление.</w:t>
      </w:r>
    </w:p>
    <w:p w:rsidR="004A31AD" w:rsidRDefault="004A31AD" w:rsidP="004A31AD">
      <w:pPr>
        <w:pStyle w:val="ListParagraph"/>
        <w:spacing w:after="0"/>
        <w:ind w:left="0"/>
        <w:jc w:val="both"/>
        <w:rPr>
          <w:rFonts w:ascii="Times New Roman" w:hAnsi="Times New Roman"/>
          <w:sz w:val="24"/>
          <w:szCs w:val="24"/>
        </w:rPr>
      </w:pPr>
    </w:p>
    <w:p w:rsidR="004A31AD" w:rsidRDefault="004A31AD" w:rsidP="004A31AD">
      <w:pPr>
        <w:jc w:val="both"/>
        <w:rPr>
          <w:rFonts w:ascii="Times New Roman" w:hAnsi="Times New Roman" w:cs="Times New Roman"/>
          <w:b/>
          <w:szCs w:val="24"/>
        </w:rPr>
      </w:pPr>
      <w:r>
        <w:rPr>
          <w:rFonts w:ascii="Times New Roman" w:hAnsi="Times New Roman" w:cs="Times New Roman"/>
          <w:szCs w:val="24"/>
        </w:rPr>
        <w:t>Пълното описание е предоставено в следната таблица:</w:t>
      </w:r>
    </w:p>
    <w:p w:rsidR="004A31AD" w:rsidRDefault="004A31AD" w:rsidP="004A31AD">
      <w:pPr>
        <w:numPr>
          <w:ilvl w:val="0"/>
          <w:numId w:val="16"/>
        </w:numPr>
        <w:spacing w:before="120" w:after="0"/>
        <w:jc w:val="both"/>
        <w:rPr>
          <w:rFonts w:ascii="Times New Roman" w:eastAsia="Times New Roman" w:hAnsi="Times New Roman" w:cs="Times New Roman"/>
          <w:b/>
          <w:bCs/>
        </w:rPr>
      </w:pPr>
      <w:r>
        <w:rPr>
          <w:rFonts w:ascii="Times New Roman" w:hAnsi="Times New Roman" w:cs="Times New Roman"/>
          <w:b/>
          <w:szCs w:val="24"/>
        </w:rPr>
        <w:lastRenderedPageBreak/>
        <w:t>Хардуерна инфраструктура на уеб-сайта на НАПОО</w:t>
      </w:r>
    </w:p>
    <w:tbl>
      <w:tblPr>
        <w:tblW w:w="0" w:type="auto"/>
        <w:tblInd w:w="-170" w:type="dxa"/>
        <w:tblLayout w:type="fixed"/>
        <w:tblCellMar>
          <w:left w:w="63" w:type="dxa"/>
        </w:tblCellMar>
        <w:tblLook w:val="0000" w:firstRow="0" w:lastRow="0" w:firstColumn="0" w:lastColumn="0" w:noHBand="0" w:noVBand="0"/>
      </w:tblPr>
      <w:tblGrid>
        <w:gridCol w:w="393"/>
        <w:gridCol w:w="1610"/>
        <w:gridCol w:w="4201"/>
        <w:gridCol w:w="1701"/>
        <w:gridCol w:w="2234"/>
      </w:tblGrid>
      <w:tr w:rsidR="004A31AD" w:rsidTr="00381814">
        <w:tc>
          <w:tcPr>
            <w:tcW w:w="393" w:type="dxa"/>
            <w:tcBorders>
              <w:top w:val="single" w:sz="4" w:space="0" w:color="000080"/>
              <w:left w:val="single" w:sz="4" w:space="0" w:color="000080"/>
              <w:bottom w:val="single" w:sz="4" w:space="0" w:color="000080"/>
            </w:tcBorders>
            <w:shd w:val="clear" w:color="auto" w:fill="FFFFFF"/>
          </w:tcPr>
          <w:p w:rsidR="004A31AD" w:rsidRDefault="004A31AD" w:rsidP="00381814">
            <w:pPr>
              <w:rPr>
                <w:rFonts w:ascii="Times New Roman" w:hAnsi="Times New Roman" w:cs="Times New Roman"/>
                <w:b/>
                <w:bCs/>
              </w:rPr>
            </w:pPr>
            <w:r>
              <w:rPr>
                <w:rFonts w:ascii="Times New Roman" w:eastAsia="Times New Roman" w:hAnsi="Times New Roman" w:cs="Times New Roman"/>
                <w:b/>
                <w:bCs/>
              </w:rPr>
              <w:t xml:space="preserve">№ </w:t>
            </w:r>
          </w:p>
        </w:tc>
        <w:tc>
          <w:tcPr>
            <w:tcW w:w="1610" w:type="dxa"/>
            <w:tcBorders>
              <w:top w:val="single" w:sz="4" w:space="0" w:color="000080"/>
              <w:left w:val="single" w:sz="4" w:space="0" w:color="000080"/>
              <w:bottom w:val="single" w:sz="4" w:space="0" w:color="000080"/>
            </w:tcBorders>
            <w:shd w:val="clear" w:color="auto" w:fill="FFFFFF"/>
          </w:tcPr>
          <w:p w:rsidR="004A31AD" w:rsidRDefault="004A31AD" w:rsidP="00381814">
            <w:pPr>
              <w:rPr>
                <w:rFonts w:ascii="Times New Roman" w:hAnsi="Times New Roman" w:cs="Times New Roman"/>
                <w:b/>
                <w:bCs/>
              </w:rPr>
            </w:pPr>
            <w:r>
              <w:rPr>
                <w:rFonts w:ascii="Times New Roman" w:hAnsi="Times New Roman" w:cs="Times New Roman"/>
                <w:b/>
                <w:bCs/>
              </w:rPr>
              <w:t>Вид</w:t>
            </w:r>
          </w:p>
        </w:tc>
        <w:tc>
          <w:tcPr>
            <w:tcW w:w="4201" w:type="dxa"/>
            <w:tcBorders>
              <w:top w:val="single" w:sz="4" w:space="0" w:color="000080"/>
              <w:left w:val="single" w:sz="4" w:space="0" w:color="000080"/>
              <w:bottom w:val="single" w:sz="4" w:space="0" w:color="000080"/>
            </w:tcBorders>
            <w:shd w:val="clear" w:color="auto" w:fill="FFFFFF"/>
          </w:tcPr>
          <w:p w:rsidR="004A31AD" w:rsidRDefault="004A31AD" w:rsidP="00381814">
            <w:pPr>
              <w:rPr>
                <w:rFonts w:ascii="Times New Roman" w:hAnsi="Times New Roman" w:cs="Times New Roman"/>
                <w:b/>
                <w:bCs/>
              </w:rPr>
            </w:pPr>
            <w:r>
              <w:rPr>
                <w:rFonts w:ascii="Times New Roman" w:hAnsi="Times New Roman" w:cs="Times New Roman"/>
                <w:b/>
                <w:bCs/>
              </w:rPr>
              <w:t>Технически</w:t>
            </w:r>
          </w:p>
          <w:p w:rsidR="004A31AD" w:rsidRDefault="004A31AD" w:rsidP="00381814">
            <w:pPr>
              <w:rPr>
                <w:rFonts w:ascii="Times New Roman" w:hAnsi="Times New Roman" w:cs="Times New Roman"/>
                <w:b/>
                <w:bCs/>
              </w:rPr>
            </w:pPr>
            <w:r>
              <w:rPr>
                <w:rFonts w:ascii="Times New Roman" w:hAnsi="Times New Roman" w:cs="Times New Roman"/>
                <w:b/>
                <w:bCs/>
              </w:rPr>
              <w:t>параметри</w:t>
            </w:r>
          </w:p>
        </w:tc>
        <w:tc>
          <w:tcPr>
            <w:tcW w:w="1701" w:type="dxa"/>
            <w:tcBorders>
              <w:top w:val="single" w:sz="4" w:space="0" w:color="000080"/>
              <w:left w:val="single" w:sz="4" w:space="0" w:color="000080"/>
              <w:bottom w:val="single" w:sz="4" w:space="0" w:color="000080"/>
            </w:tcBorders>
            <w:shd w:val="clear" w:color="auto" w:fill="FFFFFF"/>
          </w:tcPr>
          <w:p w:rsidR="004A31AD" w:rsidRDefault="004A31AD" w:rsidP="00381814">
            <w:pPr>
              <w:rPr>
                <w:rFonts w:ascii="Times New Roman" w:hAnsi="Times New Roman" w:cs="Times New Roman"/>
                <w:b/>
                <w:bCs/>
              </w:rPr>
            </w:pPr>
            <w:r>
              <w:rPr>
                <w:rFonts w:ascii="Times New Roman" w:hAnsi="Times New Roman" w:cs="Times New Roman"/>
                <w:b/>
                <w:bCs/>
              </w:rPr>
              <w:t>Статус/ Състояние</w:t>
            </w:r>
          </w:p>
        </w:tc>
        <w:tc>
          <w:tcPr>
            <w:tcW w:w="2234" w:type="dxa"/>
            <w:tcBorders>
              <w:top w:val="single" w:sz="4" w:space="0" w:color="000080"/>
              <w:left w:val="single" w:sz="4" w:space="0" w:color="000080"/>
              <w:bottom w:val="single" w:sz="4" w:space="0" w:color="000080"/>
              <w:right w:val="single" w:sz="4" w:space="0" w:color="000080"/>
            </w:tcBorders>
            <w:shd w:val="clear" w:color="auto" w:fill="FFFFFF"/>
          </w:tcPr>
          <w:p w:rsidR="004A31AD" w:rsidRDefault="004A31AD" w:rsidP="00381814">
            <w:pPr>
              <w:rPr>
                <w:rFonts w:ascii="Times New Roman" w:hAnsi="Times New Roman" w:cs="Times New Roman"/>
                <w:b/>
                <w:bCs/>
              </w:rPr>
            </w:pPr>
            <w:r>
              <w:rPr>
                <w:rFonts w:ascii="Times New Roman" w:hAnsi="Times New Roman" w:cs="Times New Roman"/>
                <w:b/>
                <w:bCs/>
              </w:rPr>
              <w:t>Операц.</w:t>
            </w:r>
          </w:p>
          <w:p w:rsidR="004A31AD" w:rsidRDefault="004A31AD" w:rsidP="00381814">
            <w:r>
              <w:rPr>
                <w:rFonts w:ascii="Times New Roman" w:hAnsi="Times New Roman" w:cs="Times New Roman"/>
                <w:b/>
                <w:bCs/>
              </w:rPr>
              <w:t>система</w:t>
            </w:r>
          </w:p>
        </w:tc>
      </w:tr>
      <w:tr w:rsidR="004A31AD" w:rsidTr="00381814">
        <w:tc>
          <w:tcPr>
            <w:tcW w:w="393" w:type="dxa"/>
            <w:tcBorders>
              <w:top w:val="single" w:sz="4" w:space="0" w:color="000080"/>
              <w:left w:val="single" w:sz="4" w:space="0" w:color="000080"/>
              <w:bottom w:val="single" w:sz="4" w:space="0" w:color="000080"/>
            </w:tcBorders>
            <w:shd w:val="clear" w:color="auto" w:fill="FFFFFF"/>
          </w:tcPr>
          <w:p w:rsidR="004A31AD" w:rsidRDefault="004A31AD" w:rsidP="00381814">
            <w:pPr>
              <w:rPr>
                <w:rFonts w:ascii="Times New Roman" w:hAnsi="Times New Roman" w:cs="Times New Roman"/>
              </w:rPr>
            </w:pPr>
            <w:r>
              <w:rPr>
                <w:rFonts w:ascii="Times New Roman" w:hAnsi="Times New Roman" w:cs="Times New Roman"/>
              </w:rPr>
              <w:t>1</w:t>
            </w:r>
          </w:p>
        </w:tc>
        <w:tc>
          <w:tcPr>
            <w:tcW w:w="1610" w:type="dxa"/>
            <w:tcBorders>
              <w:top w:val="single" w:sz="4" w:space="0" w:color="000080"/>
              <w:left w:val="single" w:sz="4" w:space="0" w:color="000080"/>
              <w:bottom w:val="single" w:sz="4" w:space="0" w:color="000080"/>
            </w:tcBorders>
            <w:shd w:val="clear" w:color="auto" w:fill="FFFFFF"/>
          </w:tcPr>
          <w:p w:rsidR="004A31AD" w:rsidRDefault="004A31AD" w:rsidP="00381814">
            <w:pPr>
              <w:rPr>
                <w:rFonts w:ascii="Times New Roman" w:hAnsi="Times New Roman" w:cs="Times New Roman"/>
              </w:rPr>
            </w:pPr>
            <w:r>
              <w:rPr>
                <w:rFonts w:ascii="Times New Roman" w:hAnsi="Times New Roman" w:cs="Times New Roman"/>
              </w:rPr>
              <w:t>Уеб сървър, пощенски сървър, контролен панел</w:t>
            </w:r>
          </w:p>
        </w:tc>
        <w:tc>
          <w:tcPr>
            <w:tcW w:w="4201" w:type="dxa"/>
            <w:tcBorders>
              <w:top w:val="single" w:sz="4" w:space="0" w:color="000080"/>
              <w:left w:val="single" w:sz="4" w:space="0" w:color="000080"/>
              <w:bottom w:val="single" w:sz="4" w:space="0" w:color="000080"/>
            </w:tcBorders>
            <w:shd w:val="clear" w:color="auto" w:fill="FFFFFF"/>
          </w:tcPr>
          <w:p w:rsidR="004A31AD" w:rsidRDefault="004A31AD" w:rsidP="00381814">
            <w:pPr>
              <w:pStyle w:val="ListParagraph"/>
              <w:spacing w:after="0"/>
              <w:ind w:left="0"/>
              <w:rPr>
                <w:rFonts w:ascii="Times New Roman" w:hAnsi="Times New Roman"/>
              </w:rPr>
            </w:pPr>
            <w:r>
              <w:rPr>
                <w:rFonts w:ascii="Times New Roman" w:hAnsi="Times New Roman"/>
              </w:rPr>
              <w:t>Server INTEL SR2600URBRP,</w:t>
            </w:r>
          </w:p>
          <w:p w:rsidR="004A31AD" w:rsidRDefault="004A31AD" w:rsidP="00381814">
            <w:pPr>
              <w:pStyle w:val="ListParagraph"/>
              <w:spacing w:after="0"/>
              <w:ind w:left="0"/>
              <w:rPr>
                <w:rFonts w:ascii="Times New Roman" w:hAnsi="Times New Roman"/>
              </w:rPr>
            </w:pPr>
            <w:r>
              <w:rPr>
                <w:rFonts w:ascii="Times New Roman" w:hAnsi="Times New Roman"/>
              </w:rPr>
              <w:t>Chassis INTEL SR2600URBRP, Includes: 2U Server Chassis SR2600, , Passive midplane, 2 heatsinks BXSTS100P, , 5 HotSwap 3.5'' HDD (up to 6), 1 HotSwap 750W PSU ,</w:t>
            </w:r>
          </w:p>
          <w:p w:rsidR="004A31AD" w:rsidRDefault="004A31AD" w:rsidP="00381814">
            <w:pPr>
              <w:pStyle w:val="ListParagraph"/>
              <w:spacing w:after="0"/>
              <w:ind w:left="0"/>
              <w:rPr>
                <w:rFonts w:ascii="Times New Roman" w:hAnsi="Times New Roman"/>
              </w:rPr>
            </w:pPr>
            <w:r>
              <w:rPr>
                <w:rFonts w:ascii="Times New Roman" w:hAnsi="Times New Roman"/>
              </w:rPr>
              <w:t>Additional INTEL 750W Hot-Swap Power Supply Module</w:t>
            </w:r>
          </w:p>
          <w:p w:rsidR="004A31AD" w:rsidRDefault="004A31AD" w:rsidP="00381814">
            <w:pPr>
              <w:pStyle w:val="ListParagraph"/>
              <w:spacing w:after="0"/>
              <w:ind w:left="0"/>
              <w:rPr>
                <w:rFonts w:ascii="Times New Roman" w:hAnsi="Times New Roman"/>
              </w:rPr>
            </w:pPr>
            <w:r>
              <w:rPr>
                <w:rFonts w:ascii="Times New Roman" w:hAnsi="Times New Roman"/>
              </w:rPr>
              <w:t>MB Server 2xSocket-1366 Server Board S5520URR, 1 riser with 3 FH PCI-E x8 slots</w:t>
            </w:r>
          </w:p>
          <w:p w:rsidR="004A31AD" w:rsidRDefault="004A31AD" w:rsidP="00381814">
            <w:pPr>
              <w:pStyle w:val="ListParagraph"/>
              <w:spacing w:after="0"/>
              <w:ind w:left="0"/>
              <w:rPr>
                <w:rFonts w:ascii="Times New Roman" w:hAnsi="Times New Roman"/>
              </w:rPr>
            </w:pPr>
            <w:r>
              <w:rPr>
                <w:rFonts w:ascii="Times New Roman" w:hAnsi="Times New Roman"/>
              </w:rPr>
              <w:t>1xCPU INTEL Quad-Core Xeon E5620 (box) (2.4GHz, 12288KB, 80W,S1366)</w:t>
            </w:r>
          </w:p>
          <w:p w:rsidR="004A31AD" w:rsidRDefault="004A31AD" w:rsidP="00381814">
            <w:pPr>
              <w:pStyle w:val="ListParagraph"/>
              <w:spacing w:after="0"/>
              <w:ind w:left="0"/>
              <w:rPr>
                <w:rFonts w:ascii="Times New Roman" w:hAnsi="Times New Roman"/>
              </w:rPr>
            </w:pPr>
            <w:r>
              <w:rPr>
                <w:rFonts w:ascii="Times New Roman" w:hAnsi="Times New Roman"/>
              </w:rPr>
              <w:t>3xDDR3 DIM 4096MB Server  Memory Kingston, Registered, Thermal Sensors, ECC(total of  12GB extended to 96GB)</w:t>
            </w:r>
          </w:p>
          <w:p w:rsidR="004A31AD" w:rsidRDefault="004A31AD" w:rsidP="00381814">
            <w:pPr>
              <w:pStyle w:val="ListParagraph"/>
              <w:spacing w:after="0"/>
              <w:ind w:left="0"/>
              <w:rPr>
                <w:rFonts w:ascii="Times New Roman" w:hAnsi="Times New Roman"/>
              </w:rPr>
            </w:pPr>
            <w:r>
              <w:rPr>
                <w:rFonts w:ascii="Times New Roman" w:hAnsi="Times New Roman"/>
              </w:rPr>
              <w:t>RAID Controller integrated (RAID levels: 0, 1, 10, JBOD).</w:t>
            </w:r>
          </w:p>
          <w:p w:rsidR="004A31AD" w:rsidRDefault="004A31AD" w:rsidP="00381814">
            <w:pPr>
              <w:pStyle w:val="ListParagraph"/>
              <w:spacing w:after="0"/>
              <w:ind w:left="0"/>
              <w:rPr>
                <w:rFonts w:ascii="Times New Roman" w:hAnsi="Times New Roman"/>
              </w:rPr>
            </w:pPr>
            <w:r>
              <w:rPr>
                <w:rFonts w:ascii="Times New Roman" w:hAnsi="Times New Roman"/>
              </w:rPr>
              <w:t>RAID Controller 3ware SAS 9750-8i 8ch 512MB (PCI Express X8, SAS/Serial ATA II-300) (JBOD, 0, 1, 10, 5, 50, 6), Single, LSI00214 + battery</w:t>
            </w:r>
          </w:p>
          <w:p w:rsidR="004A31AD" w:rsidRDefault="004A31AD" w:rsidP="00381814">
            <w:pPr>
              <w:pStyle w:val="ListParagraph"/>
              <w:spacing w:after="0"/>
              <w:ind w:left="0"/>
              <w:rPr>
                <w:rFonts w:ascii="Times New Roman" w:hAnsi="Times New Roman"/>
              </w:rPr>
            </w:pPr>
            <w:r>
              <w:rPr>
                <w:rFonts w:ascii="Times New Roman" w:hAnsi="Times New Roman"/>
              </w:rPr>
              <w:t>5x HDD Server HITACHI GST Deskstar E7K1000 (1TB 7200rpm 32MB cache Serial ATA II-300),</w:t>
            </w:r>
          </w:p>
          <w:p w:rsidR="004A31AD" w:rsidRDefault="004A31AD" w:rsidP="00381814">
            <w:pPr>
              <w:pStyle w:val="ListParagraph"/>
              <w:spacing w:after="0"/>
              <w:ind w:left="0"/>
              <w:rPr>
                <w:rFonts w:ascii="Times New Roman" w:hAnsi="Times New Roman"/>
              </w:rPr>
            </w:pPr>
            <w:r>
              <w:rPr>
                <w:rFonts w:ascii="Times New Roman" w:hAnsi="Times New Roman"/>
              </w:rPr>
              <w:t>Integrated SVGA,</w:t>
            </w:r>
          </w:p>
          <w:p w:rsidR="004A31AD" w:rsidRDefault="004A31AD" w:rsidP="00381814">
            <w:pPr>
              <w:pStyle w:val="ListParagraph"/>
              <w:spacing w:after="0"/>
              <w:ind w:left="0"/>
              <w:rPr>
                <w:rFonts w:ascii="Times New Roman" w:hAnsi="Times New Roman"/>
              </w:rPr>
            </w:pPr>
            <w:r>
              <w:rPr>
                <w:rFonts w:ascii="Times New Roman" w:hAnsi="Times New Roman"/>
              </w:rPr>
              <w:t>BDS/English Keyboard f. w/ Hotkeys, USB (CE)</w:t>
            </w:r>
          </w:p>
          <w:p w:rsidR="004A31AD" w:rsidRDefault="004A31AD" w:rsidP="00381814">
            <w:pPr>
              <w:pStyle w:val="ListParagraph"/>
              <w:spacing w:after="0"/>
              <w:ind w:left="0"/>
              <w:rPr>
                <w:rFonts w:ascii="Times New Roman" w:hAnsi="Times New Roman"/>
              </w:rPr>
            </w:pPr>
            <w:r>
              <w:rPr>
                <w:rFonts w:ascii="Times New Roman" w:hAnsi="Times New Roman"/>
              </w:rPr>
              <w:t>Mouse 2-button w/ Scroll, Logitech USB</w:t>
            </w:r>
          </w:p>
          <w:p w:rsidR="004A31AD" w:rsidRDefault="004A31AD" w:rsidP="00381814">
            <w:pPr>
              <w:pStyle w:val="ListParagraph"/>
              <w:spacing w:after="0"/>
              <w:ind w:left="0"/>
              <w:rPr>
                <w:rFonts w:ascii="Times New Roman" w:hAnsi="Times New Roman"/>
              </w:rPr>
            </w:pPr>
            <w:r>
              <w:rPr>
                <w:rFonts w:ascii="Times New Roman" w:hAnsi="Times New Roman"/>
              </w:rPr>
              <w:t>DVD RW internal;</w:t>
            </w:r>
          </w:p>
          <w:p w:rsidR="004A31AD" w:rsidRDefault="004A31AD" w:rsidP="00381814">
            <w:pPr>
              <w:pStyle w:val="ListParagraph"/>
              <w:spacing w:after="0"/>
              <w:ind w:left="0"/>
              <w:rPr>
                <w:rFonts w:ascii="Times New Roman" w:hAnsi="Times New Roman"/>
              </w:rPr>
            </w:pPr>
            <w:r>
              <w:rPr>
                <w:rFonts w:ascii="Times New Roman" w:hAnsi="Times New Roman"/>
              </w:rPr>
              <w:t>2xLAN Card 10/100/1000Mbps -  integrated</w:t>
            </w:r>
          </w:p>
        </w:tc>
        <w:tc>
          <w:tcPr>
            <w:tcW w:w="1701" w:type="dxa"/>
            <w:tcBorders>
              <w:top w:val="single" w:sz="4" w:space="0" w:color="000080"/>
              <w:left w:val="single" w:sz="4" w:space="0" w:color="000080"/>
              <w:bottom w:val="single" w:sz="4" w:space="0" w:color="000080"/>
            </w:tcBorders>
            <w:shd w:val="clear" w:color="auto" w:fill="FFFFFF"/>
          </w:tcPr>
          <w:p w:rsidR="004A31AD" w:rsidRDefault="004A31AD" w:rsidP="00381814">
            <w:pPr>
              <w:rPr>
                <w:rFonts w:ascii="Times New Roman" w:hAnsi="Times New Roman" w:cs="Times New Roman"/>
              </w:rPr>
            </w:pPr>
            <w:r>
              <w:rPr>
                <w:rFonts w:ascii="Times New Roman" w:hAnsi="Times New Roman" w:cs="Times New Roman"/>
              </w:rPr>
              <w:t>Активен.</w:t>
            </w:r>
          </w:p>
          <w:p w:rsidR="004A31AD" w:rsidRDefault="004A31AD" w:rsidP="00381814">
            <w:pPr>
              <w:rPr>
                <w:rFonts w:ascii="Times New Roman" w:hAnsi="Times New Roman" w:cs="Times New Roman"/>
              </w:rPr>
            </w:pPr>
            <w:r>
              <w:rPr>
                <w:rFonts w:ascii="Times New Roman" w:hAnsi="Times New Roman" w:cs="Times New Roman"/>
              </w:rPr>
              <w:t>Вече е снет от производство от  INTEL (завършен жизнен цикъл на продукта)</w:t>
            </w:r>
          </w:p>
          <w:p w:rsidR="004A31AD" w:rsidRDefault="004A31AD" w:rsidP="00381814">
            <w:pPr>
              <w:rPr>
                <w:rFonts w:ascii="Times New Roman" w:hAnsi="Times New Roman" w:cs="Times New Roman"/>
              </w:rPr>
            </w:pPr>
          </w:p>
        </w:tc>
        <w:tc>
          <w:tcPr>
            <w:tcW w:w="2234" w:type="dxa"/>
            <w:tcBorders>
              <w:top w:val="single" w:sz="4" w:space="0" w:color="000080"/>
              <w:left w:val="single" w:sz="4" w:space="0" w:color="000080"/>
              <w:bottom w:val="single" w:sz="4" w:space="0" w:color="000080"/>
              <w:right w:val="single" w:sz="4" w:space="0" w:color="000080"/>
            </w:tcBorders>
            <w:shd w:val="clear" w:color="auto" w:fill="FFFFFF"/>
          </w:tcPr>
          <w:p w:rsidR="004A31AD" w:rsidRDefault="004A31AD" w:rsidP="00381814">
            <w:pPr>
              <w:overflowPunct w:val="0"/>
              <w:spacing w:after="0" w:line="240" w:lineRule="auto"/>
              <w:rPr>
                <w:rFonts w:ascii="Arial" w:eastAsia="DejaVu Sans" w:hAnsi="Arial" w:cs="Arial"/>
                <w:kern w:val="1"/>
                <w:sz w:val="20"/>
                <w:szCs w:val="24"/>
                <w:lang w:bidi="hi-IN"/>
              </w:rPr>
            </w:pPr>
            <w:r>
              <w:rPr>
                <w:rFonts w:ascii="Arial" w:eastAsia="DejaVu Sans" w:hAnsi="Arial" w:cs="Arial"/>
                <w:kern w:val="1"/>
                <w:sz w:val="20"/>
                <w:szCs w:val="24"/>
                <w:lang w:bidi="hi-IN"/>
              </w:rPr>
              <w:t>FreeBSD (The FreeBSD License)</w:t>
            </w:r>
          </w:p>
          <w:p w:rsidR="004A31AD" w:rsidRDefault="004A31AD" w:rsidP="00381814">
            <w:pPr>
              <w:overflowPunct w:val="0"/>
              <w:spacing w:after="0" w:line="240" w:lineRule="auto"/>
              <w:rPr>
                <w:rFonts w:ascii="Arial" w:eastAsia="DejaVu Sans" w:hAnsi="Arial" w:cs="Arial"/>
                <w:kern w:val="1"/>
                <w:sz w:val="20"/>
                <w:szCs w:val="24"/>
                <w:lang w:bidi="hi-IN"/>
              </w:rPr>
            </w:pPr>
            <w:r>
              <w:rPr>
                <w:rFonts w:ascii="Arial" w:eastAsia="DejaVu Sans" w:hAnsi="Arial" w:cs="Arial"/>
                <w:kern w:val="1"/>
                <w:sz w:val="20"/>
                <w:szCs w:val="24"/>
                <w:lang w:bidi="hi-IN"/>
              </w:rPr>
              <w:t>MySQL (Oracle License, FOSS License Exception)</w:t>
            </w:r>
          </w:p>
          <w:p w:rsidR="004A31AD" w:rsidRDefault="004A31AD" w:rsidP="00381814">
            <w:pPr>
              <w:overflowPunct w:val="0"/>
              <w:spacing w:after="0" w:line="240" w:lineRule="auto"/>
              <w:rPr>
                <w:rFonts w:ascii="Arial" w:eastAsia="DejaVu Sans" w:hAnsi="Arial" w:cs="Arial"/>
                <w:kern w:val="1"/>
                <w:sz w:val="20"/>
                <w:szCs w:val="24"/>
                <w:lang w:bidi="hi-IN"/>
              </w:rPr>
            </w:pPr>
            <w:r>
              <w:rPr>
                <w:rFonts w:ascii="Arial" w:eastAsia="DejaVu Sans" w:hAnsi="Arial" w:cs="Arial"/>
                <w:kern w:val="1"/>
                <w:sz w:val="20"/>
                <w:szCs w:val="24"/>
                <w:lang w:bidi="hi-IN"/>
              </w:rPr>
              <w:t>Apache (Apache License)</w:t>
            </w:r>
          </w:p>
          <w:p w:rsidR="004A31AD" w:rsidRDefault="004A31AD" w:rsidP="00381814">
            <w:pPr>
              <w:overflowPunct w:val="0"/>
              <w:spacing w:after="0" w:line="240" w:lineRule="auto"/>
              <w:rPr>
                <w:rFonts w:ascii="Arial" w:eastAsia="DejaVu Sans" w:hAnsi="Arial" w:cs="Arial"/>
                <w:kern w:val="1"/>
                <w:sz w:val="20"/>
                <w:szCs w:val="24"/>
                <w:lang w:bidi="hi-IN"/>
              </w:rPr>
            </w:pPr>
            <w:r>
              <w:rPr>
                <w:rFonts w:ascii="Arial" w:eastAsia="DejaVu Sans" w:hAnsi="Arial" w:cs="Arial"/>
                <w:kern w:val="1"/>
                <w:sz w:val="20"/>
                <w:szCs w:val="24"/>
                <w:lang w:bidi="hi-IN"/>
              </w:rPr>
              <w:t>PHP (The PHP License)</w:t>
            </w:r>
          </w:p>
          <w:p w:rsidR="004A31AD" w:rsidRDefault="004A31AD" w:rsidP="00381814">
            <w:pPr>
              <w:rPr>
                <w:rFonts w:ascii="Times New Roman" w:hAnsi="Times New Roman" w:cs="Times New Roman"/>
              </w:rPr>
            </w:pPr>
          </w:p>
        </w:tc>
      </w:tr>
    </w:tbl>
    <w:p w:rsidR="004A31AD" w:rsidRDefault="004A31AD" w:rsidP="004A31AD">
      <w:pPr>
        <w:ind w:firstLine="425"/>
        <w:jc w:val="both"/>
        <w:rPr>
          <w:rFonts w:ascii="Times New Roman" w:hAnsi="Times New Roman" w:cs="Times New Roman"/>
          <w:szCs w:val="24"/>
        </w:rPr>
      </w:pPr>
    </w:p>
    <w:p w:rsidR="004A31AD" w:rsidRDefault="004A31AD" w:rsidP="004A31AD">
      <w:pPr>
        <w:jc w:val="both"/>
        <w:rPr>
          <w:rFonts w:ascii="Times New Roman" w:hAnsi="Times New Roman" w:cs="Times New Roman"/>
          <w:szCs w:val="24"/>
        </w:rPr>
      </w:pPr>
    </w:p>
    <w:p w:rsidR="004A31AD" w:rsidRDefault="004A31AD" w:rsidP="004A31AD">
      <w:pPr>
        <w:pStyle w:val="ListParagraph"/>
        <w:numPr>
          <w:ilvl w:val="2"/>
          <w:numId w:val="21"/>
        </w:numPr>
        <w:suppressAutoHyphens/>
        <w:ind w:left="1701" w:hanging="567"/>
        <w:jc w:val="both"/>
        <w:rPr>
          <w:rFonts w:ascii="Times New Roman" w:hAnsi="Times New Roman"/>
          <w:sz w:val="24"/>
          <w:szCs w:val="24"/>
        </w:rPr>
      </w:pPr>
      <w:r>
        <w:rPr>
          <w:rFonts w:ascii="Times New Roman" w:hAnsi="Times New Roman"/>
          <w:b/>
          <w:bCs/>
          <w:sz w:val="24"/>
          <w:szCs w:val="24"/>
        </w:rPr>
        <w:t>Интерфейс и функционални възможности</w:t>
      </w:r>
    </w:p>
    <w:p w:rsidR="004A31AD" w:rsidRDefault="004A31AD" w:rsidP="004A31AD">
      <w:pPr>
        <w:pStyle w:val="ListParagraph"/>
        <w:spacing w:after="0"/>
        <w:ind w:left="0"/>
        <w:jc w:val="both"/>
        <w:rPr>
          <w:rFonts w:ascii="Times New Roman" w:hAnsi="Times New Roman"/>
          <w:sz w:val="24"/>
          <w:szCs w:val="24"/>
        </w:rPr>
      </w:pPr>
      <w:r>
        <w:rPr>
          <w:rFonts w:ascii="Times New Roman" w:hAnsi="Times New Roman"/>
          <w:sz w:val="24"/>
          <w:szCs w:val="24"/>
        </w:rPr>
        <w:t>Интерфейсът на Интернет-сайта на НАПОО е разработен съобразно възможностите на системата за управление на съдържанието и изискванията на възложителя през периода 2006-2008 година.</w:t>
      </w:r>
    </w:p>
    <w:p w:rsidR="004A31AD" w:rsidRPr="00565680" w:rsidRDefault="004A31AD" w:rsidP="004A31AD">
      <w:pPr>
        <w:overflowPunct w:val="0"/>
        <w:spacing w:after="0" w:line="240" w:lineRule="auto"/>
        <w:rPr>
          <w:rFonts w:ascii="Arial" w:eastAsia="DejaVu Sans" w:hAnsi="Arial" w:cs="Arial"/>
          <w:kern w:val="1"/>
          <w:sz w:val="20"/>
          <w:szCs w:val="24"/>
          <w:lang w:val="en-US" w:bidi="hi-IN"/>
        </w:rPr>
      </w:pPr>
      <w:r>
        <w:rPr>
          <w:rFonts w:ascii="Times New Roman" w:hAnsi="Times New Roman" w:cs="Times New Roman"/>
          <w:sz w:val="24"/>
          <w:szCs w:val="24"/>
        </w:rPr>
        <w:lastRenderedPageBreak/>
        <w:t>Сайтът предлага следните възможности за посетителя  – търсене, вертикално меню с подменюта, както и допълнително хоризонтално меню в страниците, заглавна страница с рубрики за новини, съобщения, връзки, контакти, профил на купувача и анкета, карта на сайта. Вътрешните страници на сайта са организирани като текст, документи, галерии, като в течение на времето са добавяни различни допълнения</w:t>
      </w:r>
      <w:r w:rsidRPr="00565680">
        <w:rPr>
          <w:rFonts w:ascii="Times New Roman" w:hAnsi="Times New Roman" w:cs="Times New Roman"/>
          <w:sz w:val="24"/>
          <w:szCs w:val="24"/>
        </w:rPr>
        <w:t xml:space="preserve"> с автономна структура</w:t>
      </w:r>
      <w:r>
        <w:rPr>
          <w:rFonts w:ascii="Times New Roman" w:hAnsi="Times New Roman" w:cs="Times New Roman"/>
          <w:sz w:val="24"/>
          <w:szCs w:val="24"/>
        </w:rPr>
        <w:t xml:space="preserve"> поради разрастването на обема информация, представян в Интернет.</w:t>
      </w:r>
    </w:p>
    <w:p w:rsidR="004A31AD" w:rsidRPr="007A5EE5" w:rsidRDefault="004A31AD" w:rsidP="004A31AD">
      <w:pPr>
        <w:pStyle w:val="ListParagraph"/>
        <w:spacing w:after="0"/>
        <w:ind w:left="0"/>
        <w:jc w:val="both"/>
        <w:rPr>
          <w:rFonts w:ascii="Times New Roman" w:hAnsi="Times New Roman"/>
          <w:sz w:val="24"/>
          <w:szCs w:val="24"/>
          <w:lang w:val="bg-BG"/>
        </w:rPr>
      </w:pPr>
      <w:r>
        <w:rPr>
          <w:rFonts w:ascii="Times New Roman" w:hAnsi="Times New Roman"/>
          <w:sz w:val="24"/>
          <w:szCs w:val="24"/>
        </w:rPr>
        <w:t xml:space="preserve">Съществува възможност за осъществяване на обратна </w:t>
      </w:r>
      <w:r w:rsidRPr="007A5EE5">
        <w:rPr>
          <w:rFonts w:ascii="Times New Roman" w:hAnsi="Times New Roman"/>
          <w:sz w:val="24"/>
          <w:szCs w:val="24"/>
          <w:lang w:val="bg-BG"/>
        </w:rPr>
        <w:t>връзка.</w:t>
      </w:r>
    </w:p>
    <w:p w:rsidR="004A31AD" w:rsidRDefault="004A31AD" w:rsidP="004A31AD">
      <w:pPr>
        <w:pStyle w:val="ListParagraph"/>
        <w:spacing w:after="0"/>
        <w:ind w:left="0"/>
        <w:jc w:val="both"/>
        <w:rPr>
          <w:rFonts w:ascii="Times New Roman" w:hAnsi="Times New Roman"/>
          <w:sz w:val="24"/>
          <w:szCs w:val="24"/>
        </w:rPr>
      </w:pPr>
      <w:r>
        <w:rPr>
          <w:rFonts w:ascii="Times New Roman" w:hAnsi="Times New Roman"/>
          <w:sz w:val="24"/>
          <w:szCs w:val="24"/>
        </w:rPr>
        <w:t>Административният модул на системата за управление на съдържанието дава възможност за въвеждане и редактиране на текст и графика, качване на документи, изтегляне на група потребители с определени права на достъп, управление на потребителските права, създаване на ново съдържание и новини.</w:t>
      </w:r>
    </w:p>
    <w:p w:rsidR="004A31AD" w:rsidRDefault="004A31AD" w:rsidP="004A31AD">
      <w:pPr>
        <w:pStyle w:val="ListParagraph"/>
        <w:spacing w:after="0"/>
        <w:ind w:left="0"/>
        <w:jc w:val="both"/>
        <w:rPr>
          <w:rFonts w:ascii="Times New Roman" w:hAnsi="Times New Roman"/>
          <w:sz w:val="24"/>
          <w:szCs w:val="24"/>
        </w:rPr>
      </w:pPr>
    </w:p>
    <w:p w:rsidR="004A31AD" w:rsidRDefault="004A31AD" w:rsidP="004A31AD">
      <w:pPr>
        <w:pStyle w:val="ListParagraph"/>
        <w:numPr>
          <w:ilvl w:val="1"/>
          <w:numId w:val="21"/>
        </w:numPr>
        <w:suppressAutoHyphens/>
        <w:jc w:val="both"/>
        <w:rPr>
          <w:rFonts w:ascii="Times New Roman" w:hAnsi="Times New Roman"/>
          <w:szCs w:val="24"/>
        </w:rPr>
      </w:pPr>
      <w:r>
        <w:rPr>
          <w:rFonts w:ascii="Times New Roman" w:hAnsi="Times New Roman"/>
          <w:b/>
          <w:bCs/>
          <w:sz w:val="24"/>
          <w:szCs w:val="24"/>
        </w:rPr>
        <w:t>Архитектура на сайта</w:t>
      </w:r>
    </w:p>
    <w:p w:rsidR="004A31AD" w:rsidRPr="00565680" w:rsidRDefault="004A31AD" w:rsidP="004A31AD">
      <w:pPr>
        <w:tabs>
          <w:tab w:val="left" w:pos="426"/>
        </w:tabs>
        <w:spacing w:before="120"/>
        <w:jc w:val="both"/>
        <w:rPr>
          <w:rFonts w:ascii="Times New Roman" w:hAnsi="Times New Roman" w:cs="Times New Roman"/>
          <w:b/>
          <w:sz w:val="24"/>
          <w:szCs w:val="24"/>
        </w:rPr>
      </w:pPr>
      <w:r w:rsidRPr="00565680">
        <w:rPr>
          <w:rFonts w:ascii="Times New Roman" w:hAnsi="Times New Roman" w:cs="Times New Roman"/>
          <w:sz w:val="24"/>
          <w:szCs w:val="24"/>
        </w:rPr>
        <w:t xml:space="preserve">Интернет сайтът трябва да бъде реализиран на базата на наличния, като се надгради с необходимата специализирана функционалност и се реализира с </w:t>
      </w:r>
      <w:r w:rsidRPr="00565680">
        <w:rPr>
          <w:rFonts w:ascii="Times New Roman" w:hAnsi="Times New Roman" w:cs="Times New Roman"/>
          <w:b/>
          <w:bCs/>
          <w:sz w:val="24"/>
          <w:szCs w:val="24"/>
        </w:rPr>
        <w:t>архитектура от типа клиент-сървър</w:t>
      </w:r>
      <w:r w:rsidRPr="00565680">
        <w:rPr>
          <w:rFonts w:ascii="Times New Roman" w:hAnsi="Times New Roman" w:cs="Times New Roman"/>
          <w:sz w:val="24"/>
          <w:szCs w:val="24"/>
        </w:rPr>
        <w:t>.</w:t>
      </w:r>
    </w:p>
    <w:p w:rsidR="004A31AD" w:rsidRPr="00565680" w:rsidRDefault="004A31AD" w:rsidP="004A31AD">
      <w:pPr>
        <w:tabs>
          <w:tab w:val="left" w:pos="426"/>
        </w:tabs>
        <w:spacing w:before="120"/>
        <w:jc w:val="both"/>
        <w:rPr>
          <w:rFonts w:ascii="Times New Roman" w:hAnsi="Times New Roman" w:cs="Times New Roman"/>
          <w:sz w:val="24"/>
          <w:szCs w:val="24"/>
        </w:rPr>
      </w:pPr>
      <w:r w:rsidRPr="00565680">
        <w:rPr>
          <w:rFonts w:ascii="Times New Roman" w:hAnsi="Times New Roman" w:cs="Times New Roman"/>
          <w:b/>
          <w:sz w:val="24"/>
          <w:szCs w:val="24"/>
        </w:rPr>
        <w:t>Всички съществуващи функции трябва да бъдат запазени като такива и подобрени</w:t>
      </w:r>
      <w:r w:rsidRPr="00565680">
        <w:rPr>
          <w:rFonts w:ascii="Times New Roman" w:hAnsi="Times New Roman" w:cs="Times New Roman"/>
          <w:sz w:val="24"/>
          <w:szCs w:val="24"/>
        </w:rPr>
        <w:t xml:space="preserve"> от гледна точка на интерфейс, достъпност, интуитивност.</w:t>
      </w:r>
    </w:p>
    <w:p w:rsidR="004A31AD" w:rsidRPr="00565680" w:rsidRDefault="004A31AD" w:rsidP="004A31AD">
      <w:pPr>
        <w:tabs>
          <w:tab w:val="left" w:pos="426"/>
        </w:tabs>
        <w:spacing w:before="120"/>
        <w:jc w:val="both"/>
        <w:rPr>
          <w:rFonts w:ascii="Times New Roman" w:hAnsi="Times New Roman" w:cs="Times New Roman"/>
          <w:b/>
          <w:bCs/>
          <w:sz w:val="24"/>
          <w:szCs w:val="24"/>
        </w:rPr>
      </w:pPr>
      <w:r w:rsidRPr="00565680">
        <w:rPr>
          <w:rFonts w:ascii="Times New Roman" w:hAnsi="Times New Roman" w:cs="Times New Roman"/>
          <w:sz w:val="24"/>
          <w:szCs w:val="24"/>
        </w:rPr>
        <w:t>Компонентите на предложената архитектура, които са разработени допълнително от избрания Изпълнител, трябва да се предоставят на Възложителя с добре документирани програмни (source)-кодове.</w:t>
      </w:r>
    </w:p>
    <w:p w:rsidR="004A31AD" w:rsidRPr="00565680" w:rsidRDefault="004A31AD" w:rsidP="004A31AD">
      <w:pPr>
        <w:pStyle w:val="ListParagraph"/>
        <w:numPr>
          <w:ilvl w:val="1"/>
          <w:numId w:val="21"/>
        </w:numPr>
        <w:tabs>
          <w:tab w:val="left" w:pos="284"/>
          <w:tab w:val="left" w:pos="426"/>
        </w:tabs>
        <w:suppressAutoHyphens/>
        <w:ind w:left="0" w:firstLine="0"/>
        <w:jc w:val="both"/>
        <w:rPr>
          <w:rFonts w:ascii="Times New Roman" w:hAnsi="Times New Roman"/>
          <w:sz w:val="24"/>
          <w:szCs w:val="24"/>
        </w:rPr>
      </w:pPr>
      <w:r w:rsidRPr="00565680">
        <w:rPr>
          <w:rFonts w:ascii="Times New Roman" w:hAnsi="Times New Roman"/>
          <w:b/>
          <w:bCs/>
          <w:sz w:val="24"/>
          <w:szCs w:val="24"/>
        </w:rPr>
        <w:t>Минимални задължителни изисквания към уеб-сайта и неговото съдържание</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Преработване и включване в експлоатация на Интернет-сайт на НАПОО  http://www.navet.government.bg/ с повишена функционалност чрез:</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w:t>
      </w:r>
      <w:r w:rsidRPr="00565680">
        <w:rPr>
          <w:rFonts w:ascii="Times New Roman" w:hAnsi="Times New Roman"/>
          <w:sz w:val="24"/>
          <w:szCs w:val="24"/>
        </w:rPr>
        <w:tab/>
        <w:t>интегриране на данни от информационната система на НАПОО;</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w:t>
      </w:r>
      <w:r w:rsidRPr="00565680">
        <w:rPr>
          <w:rFonts w:ascii="Times New Roman" w:hAnsi="Times New Roman"/>
          <w:sz w:val="24"/>
          <w:szCs w:val="24"/>
        </w:rPr>
        <w:tab/>
        <w:t>създаване на условия за ползване на част от предоставяните услуги от незрящи лица и от лица, не говорещи български</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w:t>
      </w:r>
      <w:r w:rsidRPr="00565680">
        <w:rPr>
          <w:rFonts w:ascii="Times New Roman" w:hAnsi="Times New Roman"/>
          <w:sz w:val="24"/>
          <w:szCs w:val="24"/>
        </w:rPr>
        <w:tab/>
        <w:t>съвременен, двуезичен (български-английски), отзивчив (адаптивен) дизайн и структура, базирани на модерна система за управление на съдържанието с цел подобряване на функционалността и улесняване намирането на информация от потребителите;</w:t>
      </w:r>
    </w:p>
    <w:p w:rsidR="004A31AD" w:rsidRPr="00565680" w:rsidRDefault="004A31AD" w:rsidP="004A31AD">
      <w:pPr>
        <w:pStyle w:val="ListParagraph"/>
        <w:tabs>
          <w:tab w:val="left" w:pos="426"/>
        </w:tabs>
        <w:ind w:left="0"/>
        <w:jc w:val="both"/>
        <w:rPr>
          <w:rFonts w:ascii="Times New Roman" w:hAnsi="Times New Roman"/>
          <w:sz w:val="24"/>
          <w:szCs w:val="24"/>
        </w:rPr>
      </w:pPr>
      <w:r>
        <w:rPr>
          <w:rFonts w:ascii="Times New Roman" w:hAnsi="Times New Roman"/>
          <w:sz w:val="24"/>
          <w:szCs w:val="24"/>
          <w:lang w:val="bg-BG"/>
        </w:rPr>
        <w:t xml:space="preserve">4.4.1. </w:t>
      </w:r>
      <w:r w:rsidRPr="00565680">
        <w:rPr>
          <w:rFonts w:ascii="Times New Roman" w:hAnsi="Times New Roman"/>
          <w:sz w:val="24"/>
          <w:szCs w:val="24"/>
        </w:rPr>
        <w:t>Разработване на функционалности в сайта улесняващи получаването на информация от незрящи (в съответствие с идентифицираните потребности):</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w:t>
      </w:r>
      <w:r w:rsidRPr="00565680">
        <w:rPr>
          <w:rFonts w:ascii="Times New Roman" w:hAnsi="Times New Roman"/>
          <w:sz w:val="24"/>
          <w:szCs w:val="24"/>
        </w:rPr>
        <w:tab/>
        <w:t>Основните рубрики са с възможност за звуково възпроизвеждане;</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w:t>
      </w:r>
      <w:r w:rsidRPr="00565680">
        <w:rPr>
          <w:rFonts w:ascii="Times New Roman" w:hAnsi="Times New Roman"/>
          <w:sz w:val="24"/>
          <w:szCs w:val="24"/>
        </w:rPr>
        <w:tab/>
        <w:t>Всички екрани дават възможност за представянето им във вариант с уголемен шрифт и контраст.</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4.</w:t>
      </w:r>
      <w:r>
        <w:rPr>
          <w:rFonts w:ascii="Times New Roman" w:hAnsi="Times New Roman"/>
          <w:sz w:val="24"/>
          <w:szCs w:val="24"/>
          <w:lang w:val="bg-BG"/>
        </w:rPr>
        <w:t>4.</w:t>
      </w:r>
      <w:r w:rsidRPr="00565680">
        <w:rPr>
          <w:rFonts w:ascii="Times New Roman" w:hAnsi="Times New Roman"/>
          <w:sz w:val="24"/>
          <w:szCs w:val="24"/>
        </w:rPr>
        <w:t>2. Обвързване чрез разработен интерфейс за автоматизирано получаване и обновяване  на данни от определени модули в информационната система (ИС) на НАПОО със сайта, с цел потребителите да получават по достъпен начин информация от ИС относно:</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lastRenderedPageBreak/>
        <w:t>•</w:t>
      </w:r>
      <w:r w:rsidRPr="00565680">
        <w:rPr>
          <w:rFonts w:ascii="Times New Roman" w:hAnsi="Times New Roman"/>
          <w:sz w:val="24"/>
          <w:szCs w:val="24"/>
        </w:rPr>
        <w:tab/>
        <w:t>издадени документ за придобита степен на професионална квалификация или професионално обучение, издаден от лицензиран ЦПО</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w:t>
      </w:r>
      <w:r w:rsidRPr="00565680">
        <w:rPr>
          <w:rFonts w:ascii="Times New Roman" w:hAnsi="Times New Roman"/>
          <w:sz w:val="24"/>
          <w:szCs w:val="24"/>
        </w:rPr>
        <w:tab/>
        <w:t xml:space="preserve">статут на лицензирани доставчици на услуги по професионално информиране и ориентиране по региони </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w:t>
      </w:r>
      <w:r w:rsidRPr="00565680">
        <w:rPr>
          <w:rFonts w:ascii="Times New Roman" w:hAnsi="Times New Roman"/>
          <w:sz w:val="24"/>
          <w:szCs w:val="24"/>
        </w:rPr>
        <w:tab/>
        <w:t>статут на лицензирани доставчици на професионално обучение - по професионални направления и региони</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w:t>
      </w:r>
      <w:r w:rsidRPr="00565680">
        <w:rPr>
          <w:rFonts w:ascii="Times New Roman" w:hAnsi="Times New Roman"/>
          <w:sz w:val="24"/>
          <w:szCs w:val="24"/>
        </w:rPr>
        <w:tab/>
        <w:t>справки за брой обучени лица по професионални направления - по региони, година на завършване, вид обучение и др. критерии</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w:t>
      </w:r>
      <w:r w:rsidRPr="00565680">
        <w:rPr>
          <w:rFonts w:ascii="Times New Roman" w:hAnsi="Times New Roman"/>
          <w:sz w:val="24"/>
          <w:szCs w:val="24"/>
        </w:rPr>
        <w:tab/>
        <w:t>текущи и предстоящи курсове, организирани от ЦПО</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w:t>
      </w:r>
      <w:r w:rsidRPr="00565680">
        <w:rPr>
          <w:rFonts w:ascii="Times New Roman" w:hAnsi="Times New Roman"/>
          <w:sz w:val="24"/>
          <w:szCs w:val="24"/>
        </w:rPr>
        <w:tab/>
        <w:t>промени в Списъка на професиите за ПОО;</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w:t>
      </w:r>
      <w:r w:rsidRPr="00565680">
        <w:rPr>
          <w:rFonts w:ascii="Times New Roman" w:hAnsi="Times New Roman"/>
          <w:sz w:val="24"/>
          <w:szCs w:val="24"/>
        </w:rPr>
        <w:tab/>
        <w:t>други, разрешени за публичен достъп.</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4.</w:t>
      </w:r>
      <w:r>
        <w:rPr>
          <w:rFonts w:ascii="Times New Roman" w:hAnsi="Times New Roman"/>
          <w:sz w:val="24"/>
          <w:szCs w:val="24"/>
          <w:lang w:val="bg-BG"/>
        </w:rPr>
        <w:t>4.</w:t>
      </w:r>
      <w:r w:rsidRPr="00565680">
        <w:rPr>
          <w:rFonts w:ascii="Times New Roman" w:hAnsi="Times New Roman"/>
          <w:sz w:val="24"/>
          <w:szCs w:val="24"/>
        </w:rPr>
        <w:t>3. Възможност за търсене в съдържанието на сайта.</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4.</w:t>
      </w:r>
      <w:r>
        <w:rPr>
          <w:rFonts w:ascii="Times New Roman" w:hAnsi="Times New Roman"/>
          <w:sz w:val="24"/>
          <w:szCs w:val="24"/>
          <w:lang w:val="bg-BG"/>
        </w:rPr>
        <w:t>4.</w:t>
      </w:r>
      <w:r w:rsidRPr="00565680">
        <w:rPr>
          <w:rFonts w:ascii="Times New Roman" w:hAnsi="Times New Roman"/>
          <w:sz w:val="24"/>
          <w:szCs w:val="24"/>
        </w:rPr>
        <w:t>4. Възможност за поддържане на данни от различни, независими от ИС източници.</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4.</w:t>
      </w:r>
      <w:r>
        <w:rPr>
          <w:rFonts w:ascii="Times New Roman" w:hAnsi="Times New Roman"/>
          <w:sz w:val="24"/>
          <w:szCs w:val="24"/>
          <w:lang w:val="bg-BG"/>
        </w:rPr>
        <w:t>4.</w:t>
      </w:r>
      <w:r w:rsidRPr="00565680">
        <w:rPr>
          <w:rFonts w:ascii="Times New Roman" w:hAnsi="Times New Roman"/>
          <w:sz w:val="24"/>
          <w:szCs w:val="24"/>
        </w:rPr>
        <w:t>5. Към Интернет-сайта да се внедри модул за представяне материалите за заседанията на управителния съвет с ограничен достъп до съдържанието и възможност за офлайн работа.</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4.</w:t>
      </w:r>
      <w:r>
        <w:rPr>
          <w:rFonts w:ascii="Times New Roman" w:hAnsi="Times New Roman"/>
          <w:sz w:val="24"/>
          <w:szCs w:val="24"/>
          <w:lang w:val="bg-BG"/>
        </w:rPr>
        <w:t>4.</w:t>
      </w:r>
      <w:r w:rsidRPr="00565680">
        <w:rPr>
          <w:rFonts w:ascii="Times New Roman" w:hAnsi="Times New Roman"/>
          <w:sz w:val="24"/>
          <w:szCs w:val="24"/>
        </w:rPr>
        <w:t>6. Превод на английски и включване в съдържанието на сайта на информация за:</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w:t>
      </w:r>
      <w:r w:rsidRPr="00565680">
        <w:rPr>
          <w:rFonts w:ascii="Times New Roman" w:hAnsi="Times New Roman"/>
          <w:sz w:val="24"/>
          <w:szCs w:val="24"/>
        </w:rPr>
        <w:tab/>
        <w:t>Функциите на НАПОО;</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w:t>
      </w:r>
      <w:r w:rsidRPr="00565680">
        <w:rPr>
          <w:rFonts w:ascii="Times New Roman" w:hAnsi="Times New Roman"/>
          <w:sz w:val="24"/>
          <w:szCs w:val="24"/>
        </w:rPr>
        <w:tab/>
        <w:t>Проекти, в които НАПОО участва;</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w:t>
      </w:r>
      <w:r w:rsidRPr="00565680">
        <w:rPr>
          <w:rFonts w:ascii="Times New Roman" w:hAnsi="Times New Roman"/>
          <w:sz w:val="24"/>
          <w:szCs w:val="24"/>
        </w:rPr>
        <w:tab/>
        <w:t>Статут на Центровете за професионално обучение;</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w:t>
      </w:r>
      <w:r w:rsidRPr="00565680">
        <w:rPr>
          <w:rFonts w:ascii="Times New Roman" w:hAnsi="Times New Roman"/>
          <w:sz w:val="24"/>
          <w:szCs w:val="24"/>
        </w:rPr>
        <w:tab/>
        <w:t>Списък на професиите за професионално образование и обучение;</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w:t>
      </w:r>
      <w:r w:rsidRPr="00565680">
        <w:rPr>
          <w:rFonts w:ascii="Times New Roman" w:hAnsi="Times New Roman"/>
          <w:sz w:val="24"/>
          <w:szCs w:val="24"/>
        </w:rPr>
        <w:tab/>
        <w:t>Рубриката „справка за издадени документи за професионална квалификация“ с цел улесняване на получаването на справки за легитимността на издадените документи от лица и институции извън България;</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w:t>
      </w:r>
      <w:r w:rsidRPr="00565680">
        <w:rPr>
          <w:rFonts w:ascii="Times New Roman" w:hAnsi="Times New Roman"/>
          <w:sz w:val="24"/>
          <w:szCs w:val="24"/>
        </w:rPr>
        <w:tab/>
        <w:t>Рубриката прилагане на европейски политики в България.</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w:t>
      </w:r>
      <w:r w:rsidRPr="00565680">
        <w:rPr>
          <w:rFonts w:ascii="Times New Roman" w:hAnsi="Times New Roman"/>
          <w:sz w:val="24"/>
          <w:szCs w:val="24"/>
        </w:rPr>
        <w:tab/>
        <w:t>Други, приложими раздели от сайта.</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4.</w:t>
      </w:r>
      <w:r>
        <w:rPr>
          <w:rFonts w:ascii="Times New Roman" w:hAnsi="Times New Roman"/>
          <w:sz w:val="24"/>
          <w:szCs w:val="24"/>
          <w:lang w:val="bg-BG"/>
        </w:rPr>
        <w:t>4.</w:t>
      </w:r>
      <w:r w:rsidRPr="00565680">
        <w:rPr>
          <w:rFonts w:ascii="Times New Roman" w:hAnsi="Times New Roman"/>
          <w:sz w:val="24"/>
          <w:szCs w:val="24"/>
        </w:rPr>
        <w:t xml:space="preserve">7. Допълнителни функции, към вече съществуващи такива, за:  </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w:t>
      </w:r>
      <w:r w:rsidRPr="00565680">
        <w:rPr>
          <w:rFonts w:ascii="Times New Roman" w:hAnsi="Times New Roman"/>
          <w:sz w:val="24"/>
          <w:szCs w:val="24"/>
        </w:rPr>
        <w:tab/>
        <w:t>улесняване на локацията на потребителя в сайта;</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w:t>
      </w:r>
      <w:r w:rsidRPr="00565680">
        <w:rPr>
          <w:rFonts w:ascii="Times New Roman" w:hAnsi="Times New Roman"/>
          <w:sz w:val="24"/>
          <w:szCs w:val="24"/>
        </w:rPr>
        <w:tab/>
        <w:t>Проследяване на хронология на документи, статии и друга полезна информация;</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w:t>
      </w:r>
      <w:r w:rsidRPr="00565680">
        <w:rPr>
          <w:rFonts w:ascii="Times New Roman" w:hAnsi="Times New Roman"/>
          <w:sz w:val="24"/>
          <w:szCs w:val="24"/>
        </w:rPr>
        <w:tab/>
        <w:t xml:space="preserve">показване датата на публикуване на всяка информация. </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4.</w:t>
      </w:r>
      <w:r>
        <w:rPr>
          <w:rFonts w:ascii="Times New Roman" w:hAnsi="Times New Roman"/>
          <w:sz w:val="24"/>
          <w:szCs w:val="24"/>
          <w:lang w:val="bg-BG"/>
        </w:rPr>
        <w:t>4.</w:t>
      </w:r>
      <w:r w:rsidRPr="00565680">
        <w:rPr>
          <w:rFonts w:ascii="Times New Roman" w:hAnsi="Times New Roman"/>
          <w:sz w:val="24"/>
          <w:szCs w:val="24"/>
        </w:rPr>
        <w:t>8. Усъвършенстване на административния панел на сайта:</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w:t>
      </w:r>
      <w:r w:rsidRPr="00565680">
        <w:rPr>
          <w:rFonts w:ascii="Times New Roman" w:hAnsi="Times New Roman"/>
          <w:sz w:val="24"/>
          <w:szCs w:val="24"/>
        </w:rPr>
        <w:tab/>
        <w:t>Вграден редактор на съдържание с възможност за форматиране на текста на публикациите - промяна на големината и вида на шрифта, вмъкване на изображение, видео и т.н., създаване на вътрешни и външни хипервръзки;</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w:t>
      </w:r>
      <w:r w:rsidRPr="00565680">
        <w:rPr>
          <w:rFonts w:ascii="Times New Roman" w:hAnsi="Times New Roman"/>
          <w:sz w:val="24"/>
          <w:szCs w:val="24"/>
        </w:rPr>
        <w:tab/>
        <w:t>Възможност за разкриване и управление на нови менюта, подменюта, рубрики и др. информационни пространства при нужда;</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w:t>
      </w:r>
      <w:r w:rsidRPr="00565680">
        <w:rPr>
          <w:rFonts w:ascii="Times New Roman" w:hAnsi="Times New Roman"/>
          <w:sz w:val="24"/>
          <w:szCs w:val="24"/>
        </w:rPr>
        <w:tab/>
        <w:t>Възможност за създаване на хронологичен архив на материалите (документите) в дадена рубрика;</w:t>
      </w:r>
    </w:p>
    <w:p w:rsidR="004A31AD" w:rsidRPr="00565680" w:rsidRDefault="004A31AD" w:rsidP="004A31AD">
      <w:pPr>
        <w:pStyle w:val="ListParagraph"/>
        <w:tabs>
          <w:tab w:val="left" w:pos="426"/>
        </w:tabs>
        <w:ind w:left="0"/>
        <w:jc w:val="both"/>
        <w:rPr>
          <w:rFonts w:ascii="Times New Roman" w:hAnsi="Times New Roman"/>
          <w:sz w:val="24"/>
          <w:szCs w:val="24"/>
        </w:rPr>
      </w:pP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4.</w:t>
      </w:r>
      <w:r>
        <w:rPr>
          <w:rFonts w:ascii="Times New Roman" w:hAnsi="Times New Roman"/>
          <w:sz w:val="24"/>
          <w:szCs w:val="24"/>
          <w:lang w:val="bg-BG"/>
        </w:rPr>
        <w:t>4.</w:t>
      </w:r>
      <w:r w:rsidRPr="00565680">
        <w:rPr>
          <w:rFonts w:ascii="Times New Roman" w:hAnsi="Times New Roman"/>
          <w:sz w:val="24"/>
          <w:szCs w:val="24"/>
        </w:rPr>
        <w:t>9. Оптимизация на сайта за търсещите машини и създаване на възможност за проследяване статистиката на посещенията.</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lastRenderedPageBreak/>
        <w:t>4.</w:t>
      </w:r>
      <w:r>
        <w:rPr>
          <w:rFonts w:ascii="Times New Roman" w:hAnsi="Times New Roman"/>
          <w:sz w:val="24"/>
          <w:szCs w:val="24"/>
          <w:lang w:val="bg-BG"/>
        </w:rPr>
        <w:t>4.</w:t>
      </w:r>
      <w:r w:rsidRPr="00565680">
        <w:rPr>
          <w:rFonts w:ascii="Times New Roman" w:hAnsi="Times New Roman"/>
          <w:sz w:val="24"/>
          <w:szCs w:val="24"/>
        </w:rPr>
        <w:t>10. Усъвършенстваният дизайн на сайта трябва да позволява  бъдещо разширение и подобрения</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4.</w:t>
      </w:r>
      <w:r>
        <w:rPr>
          <w:rFonts w:ascii="Times New Roman" w:hAnsi="Times New Roman"/>
          <w:sz w:val="24"/>
          <w:szCs w:val="24"/>
          <w:lang w:val="bg-BG"/>
        </w:rPr>
        <w:t>4.</w:t>
      </w:r>
      <w:r w:rsidRPr="00565680">
        <w:rPr>
          <w:rFonts w:ascii="Times New Roman" w:hAnsi="Times New Roman"/>
          <w:sz w:val="24"/>
          <w:szCs w:val="24"/>
        </w:rPr>
        <w:t xml:space="preserve">11. При изграждането на Интернет-сайта трябва да се използва наличната в НАПОО технологична инфраструктура - хардуер и софтуер и такава, която ще бъде доставена по време на изпълнението на настоящия проект. </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4.</w:t>
      </w:r>
      <w:r>
        <w:rPr>
          <w:rFonts w:ascii="Times New Roman" w:hAnsi="Times New Roman"/>
          <w:sz w:val="24"/>
          <w:szCs w:val="24"/>
          <w:lang w:val="bg-BG"/>
        </w:rPr>
        <w:t>4.</w:t>
      </w:r>
      <w:r w:rsidRPr="00565680">
        <w:rPr>
          <w:rFonts w:ascii="Times New Roman" w:hAnsi="Times New Roman"/>
          <w:sz w:val="24"/>
          <w:szCs w:val="24"/>
        </w:rPr>
        <w:t>12. Разработване и предоставяне на инструкция на потребителя за администриране съдържанието в сайта;</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4.</w:t>
      </w:r>
      <w:r>
        <w:rPr>
          <w:rFonts w:ascii="Times New Roman" w:hAnsi="Times New Roman"/>
          <w:sz w:val="24"/>
          <w:szCs w:val="24"/>
          <w:lang w:val="bg-BG"/>
        </w:rPr>
        <w:t>4.</w:t>
      </w:r>
      <w:r w:rsidRPr="00565680">
        <w:rPr>
          <w:rFonts w:ascii="Times New Roman" w:hAnsi="Times New Roman"/>
          <w:sz w:val="24"/>
          <w:szCs w:val="24"/>
        </w:rPr>
        <w:t xml:space="preserve">13. Обучение на служители на НАПОО за администриране съдържанието на сайта; </w:t>
      </w:r>
    </w:p>
    <w:p w:rsidR="004A31AD" w:rsidRPr="00565680" w:rsidRDefault="004A31AD" w:rsidP="004A31AD">
      <w:pPr>
        <w:pStyle w:val="ListParagraph"/>
        <w:tabs>
          <w:tab w:val="left" w:pos="426"/>
        </w:tabs>
        <w:ind w:left="0"/>
        <w:jc w:val="both"/>
        <w:rPr>
          <w:rFonts w:ascii="Times New Roman" w:hAnsi="Times New Roman"/>
          <w:sz w:val="24"/>
          <w:szCs w:val="24"/>
        </w:rPr>
      </w:pPr>
      <w:r w:rsidRPr="00565680">
        <w:rPr>
          <w:rFonts w:ascii="Times New Roman" w:hAnsi="Times New Roman"/>
          <w:sz w:val="24"/>
          <w:szCs w:val="24"/>
        </w:rPr>
        <w:t>4.</w:t>
      </w:r>
      <w:r>
        <w:rPr>
          <w:rFonts w:ascii="Times New Roman" w:hAnsi="Times New Roman"/>
          <w:sz w:val="24"/>
          <w:szCs w:val="24"/>
          <w:lang w:val="bg-BG"/>
        </w:rPr>
        <w:t>4.</w:t>
      </w:r>
      <w:r w:rsidRPr="00565680">
        <w:rPr>
          <w:rFonts w:ascii="Times New Roman" w:hAnsi="Times New Roman"/>
          <w:sz w:val="24"/>
          <w:szCs w:val="24"/>
        </w:rPr>
        <w:t>14. Зареждане на необходимите данни, така че при завършването на проекта да е налице в Интернет информацията, необходима за предоставяне на предлаганите услуги, включително и тази, която не се предава от информационната система на НАПОО.</w:t>
      </w:r>
    </w:p>
    <w:p w:rsidR="004A31AD" w:rsidRDefault="004A31AD" w:rsidP="004A31AD">
      <w:pPr>
        <w:pStyle w:val="ListParagraph"/>
        <w:tabs>
          <w:tab w:val="left" w:pos="426"/>
        </w:tabs>
        <w:suppressAutoHyphens/>
        <w:ind w:left="0"/>
        <w:jc w:val="both"/>
        <w:rPr>
          <w:rFonts w:ascii="Times New Roman" w:hAnsi="Times New Roman"/>
          <w:sz w:val="24"/>
          <w:szCs w:val="24"/>
          <w:lang w:val="bg-BG"/>
        </w:rPr>
      </w:pPr>
      <w:r w:rsidRPr="00565680">
        <w:rPr>
          <w:rFonts w:ascii="Times New Roman" w:hAnsi="Times New Roman"/>
          <w:sz w:val="24"/>
          <w:szCs w:val="24"/>
        </w:rPr>
        <w:t>4</w:t>
      </w:r>
      <w:r>
        <w:rPr>
          <w:rFonts w:ascii="Times New Roman" w:hAnsi="Times New Roman"/>
          <w:sz w:val="24"/>
          <w:szCs w:val="24"/>
          <w:lang w:val="bg-BG"/>
        </w:rPr>
        <w:t>.4</w:t>
      </w:r>
      <w:r w:rsidRPr="00565680">
        <w:rPr>
          <w:rFonts w:ascii="Times New Roman" w:hAnsi="Times New Roman"/>
          <w:sz w:val="24"/>
          <w:szCs w:val="24"/>
        </w:rPr>
        <w:t>.15. Инсталиране на сайта на автономен сървър  с цел намаляване риска от злонамерено проникване в други информационни масиви на НАПОО и въвеждане в експлоатация на продукта.</w:t>
      </w:r>
    </w:p>
    <w:p w:rsidR="004A31AD" w:rsidRDefault="004A31AD" w:rsidP="004A31AD">
      <w:pPr>
        <w:pStyle w:val="ListParagraph"/>
        <w:tabs>
          <w:tab w:val="left" w:pos="426"/>
        </w:tabs>
        <w:suppressAutoHyphens/>
        <w:ind w:left="0"/>
        <w:jc w:val="both"/>
        <w:rPr>
          <w:rFonts w:ascii="Times New Roman" w:hAnsi="Times New Roman"/>
          <w:sz w:val="24"/>
          <w:szCs w:val="24"/>
          <w:lang w:val="bg-BG"/>
        </w:rPr>
      </w:pPr>
    </w:p>
    <w:p w:rsidR="004A31AD" w:rsidRDefault="004A31AD" w:rsidP="004A31AD">
      <w:pPr>
        <w:pStyle w:val="ListParagraph"/>
        <w:numPr>
          <w:ilvl w:val="1"/>
          <w:numId w:val="21"/>
        </w:numPr>
        <w:suppressAutoHyphens/>
        <w:spacing w:after="0"/>
        <w:ind w:left="0" w:firstLine="0"/>
        <w:jc w:val="both"/>
        <w:rPr>
          <w:rFonts w:ascii="Times New Roman" w:hAnsi="Times New Roman"/>
          <w:sz w:val="24"/>
          <w:szCs w:val="24"/>
        </w:rPr>
      </w:pPr>
      <w:r>
        <w:rPr>
          <w:rFonts w:ascii="Times New Roman" w:hAnsi="Times New Roman"/>
          <w:b/>
          <w:bCs/>
          <w:sz w:val="24"/>
          <w:szCs w:val="24"/>
        </w:rPr>
        <w:t>Системни изисквания</w:t>
      </w:r>
    </w:p>
    <w:p w:rsidR="004A31AD" w:rsidRDefault="004A31AD" w:rsidP="004A31AD">
      <w:pPr>
        <w:jc w:val="both"/>
        <w:rPr>
          <w:rFonts w:ascii="Times New Roman" w:eastAsia="Times New Roman" w:hAnsi="Times New Roman" w:cs="Times New Roman"/>
          <w:b/>
          <w:bCs/>
          <w:szCs w:val="24"/>
        </w:rPr>
      </w:pPr>
      <w:r>
        <w:rPr>
          <w:rFonts w:ascii="Times New Roman" w:hAnsi="Times New Roman" w:cs="Times New Roman"/>
          <w:sz w:val="24"/>
          <w:szCs w:val="24"/>
        </w:rPr>
        <w:t>В рамките на проекта се редвижда закупуване на сървър, който може да бъде ползван за инсталиране на Интернет-сайта.</w:t>
      </w:r>
      <w:r>
        <w:rPr>
          <w:rFonts w:ascii="Times New Roman" w:hAnsi="Times New Roman" w:cs="Times New Roman"/>
          <w:szCs w:val="24"/>
          <w:lang w:val="en-US" w:eastAsia="en-US"/>
        </w:rPr>
        <w:t xml:space="preserve"> Доставката на сървъра е в рамките на проекта по ОПАК, но не е предмет на настоящата обществена поръчка)</w:t>
      </w:r>
    </w:p>
    <w:tbl>
      <w:tblPr>
        <w:tblW w:w="0" w:type="auto"/>
        <w:tblInd w:w="-170" w:type="dxa"/>
        <w:tblLayout w:type="fixed"/>
        <w:tblCellMar>
          <w:left w:w="63" w:type="dxa"/>
        </w:tblCellMar>
        <w:tblLook w:val="0000" w:firstRow="0" w:lastRow="0" w:firstColumn="0" w:lastColumn="0" w:noHBand="0" w:noVBand="0"/>
      </w:tblPr>
      <w:tblGrid>
        <w:gridCol w:w="572"/>
        <w:gridCol w:w="7184"/>
        <w:gridCol w:w="1794"/>
      </w:tblGrid>
      <w:tr w:rsidR="004A31AD" w:rsidTr="00381814">
        <w:tc>
          <w:tcPr>
            <w:tcW w:w="572" w:type="dxa"/>
            <w:tcBorders>
              <w:top w:val="single" w:sz="4" w:space="0" w:color="000080"/>
              <w:left w:val="single" w:sz="4" w:space="0" w:color="000080"/>
              <w:bottom w:val="single" w:sz="4" w:space="0" w:color="000080"/>
            </w:tcBorders>
            <w:shd w:val="clear" w:color="auto" w:fill="FFFFFF"/>
          </w:tcPr>
          <w:p w:rsidR="004A31AD" w:rsidRDefault="004A31AD" w:rsidP="00381814">
            <w:pPr>
              <w:spacing w:before="120"/>
              <w:jc w:val="center"/>
              <w:rPr>
                <w:rFonts w:ascii="Times New Roman" w:hAnsi="Times New Roman" w:cs="Times New Roman"/>
                <w:b/>
                <w:szCs w:val="24"/>
              </w:rPr>
            </w:pPr>
            <w:r>
              <w:rPr>
                <w:rFonts w:ascii="Times New Roman" w:eastAsia="Times New Roman" w:hAnsi="Times New Roman" w:cs="Times New Roman"/>
                <w:b/>
                <w:bCs/>
                <w:szCs w:val="24"/>
              </w:rPr>
              <w:t xml:space="preserve">№ </w:t>
            </w:r>
          </w:p>
        </w:tc>
        <w:tc>
          <w:tcPr>
            <w:tcW w:w="7184" w:type="dxa"/>
            <w:tcBorders>
              <w:top w:val="single" w:sz="4" w:space="0" w:color="000080"/>
              <w:left w:val="single" w:sz="4" w:space="0" w:color="000080"/>
              <w:bottom w:val="single" w:sz="4" w:space="0" w:color="000080"/>
            </w:tcBorders>
            <w:shd w:val="clear" w:color="auto" w:fill="FFFFFF"/>
          </w:tcPr>
          <w:p w:rsidR="004A31AD" w:rsidRDefault="004A31AD" w:rsidP="00381814">
            <w:pPr>
              <w:spacing w:before="120"/>
              <w:jc w:val="center"/>
              <w:rPr>
                <w:rFonts w:ascii="Times New Roman" w:hAnsi="Times New Roman" w:cs="Times New Roman"/>
                <w:b/>
                <w:bCs/>
                <w:szCs w:val="24"/>
              </w:rPr>
            </w:pPr>
            <w:r>
              <w:rPr>
                <w:rFonts w:ascii="Times New Roman" w:hAnsi="Times New Roman" w:cs="Times New Roman"/>
                <w:b/>
                <w:szCs w:val="24"/>
              </w:rPr>
              <w:t>Описание</w:t>
            </w:r>
          </w:p>
        </w:tc>
        <w:tc>
          <w:tcPr>
            <w:tcW w:w="1794" w:type="dxa"/>
            <w:tcBorders>
              <w:top w:val="single" w:sz="4" w:space="0" w:color="000080"/>
              <w:left w:val="single" w:sz="4" w:space="0" w:color="000080"/>
              <w:bottom w:val="single" w:sz="4" w:space="0" w:color="000080"/>
              <w:right w:val="single" w:sz="4" w:space="0" w:color="000080"/>
            </w:tcBorders>
            <w:shd w:val="clear" w:color="auto" w:fill="FFFFFF"/>
          </w:tcPr>
          <w:p w:rsidR="004A31AD" w:rsidRDefault="004A31AD" w:rsidP="00381814">
            <w:pPr>
              <w:jc w:val="center"/>
            </w:pPr>
            <w:r>
              <w:rPr>
                <w:rFonts w:ascii="Times New Roman" w:hAnsi="Times New Roman" w:cs="Times New Roman"/>
                <w:b/>
                <w:bCs/>
                <w:szCs w:val="24"/>
              </w:rPr>
              <w:t>Брой</w:t>
            </w:r>
          </w:p>
        </w:tc>
      </w:tr>
      <w:tr w:rsidR="004A31AD" w:rsidTr="00381814">
        <w:tc>
          <w:tcPr>
            <w:tcW w:w="572" w:type="dxa"/>
            <w:tcBorders>
              <w:top w:val="single" w:sz="4" w:space="0" w:color="000080"/>
              <w:left w:val="single" w:sz="4" w:space="0" w:color="000080"/>
              <w:bottom w:val="single" w:sz="4" w:space="0" w:color="000080"/>
            </w:tcBorders>
            <w:shd w:val="clear" w:color="auto" w:fill="FFFFFF"/>
          </w:tcPr>
          <w:p w:rsidR="004A31AD" w:rsidRDefault="004A31AD" w:rsidP="00381814">
            <w:pPr>
              <w:rPr>
                <w:rFonts w:ascii="Times New Roman" w:eastAsia="SimSun" w:hAnsi="Times New Roman" w:cs="Times New Roman"/>
                <w:szCs w:val="24"/>
                <w:lang w:bidi="hi-IN"/>
              </w:rPr>
            </w:pPr>
            <w:r>
              <w:rPr>
                <w:rFonts w:ascii="Times New Roman" w:hAnsi="Times New Roman" w:cs="Times New Roman"/>
                <w:szCs w:val="24"/>
              </w:rPr>
              <w:t>1</w:t>
            </w:r>
          </w:p>
        </w:tc>
        <w:tc>
          <w:tcPr>
            <w:tcW w:w="7184" w:type="dxa"/>
            <w:tcBorders>
              <w:top w:val="single" w:sz="4" w:space="0" w:color="000080"/>
              <w:left w:val="single" w:sz="4" w:space="0" w:color="000080"/>
              <w:bottom w:val="single" w:sz="4" w:space="0" w:color="000080"/>
            </w:tcBorders>
            <w:shd w:val="clear" w:color="auto" w:fill="FFFFFF"/>
          </w:tcPr>
          <w:p w:rsidR="004A31AD" w:rsidRDefault="004A31AD" w:rsidP="00381814">
            <w:pPr>
              <w:widowControl w:val="0"/>
              <w:tabs>
                <w:tab w:val="left" w:pos="1242"/>
                <w:tab w:val="left" w:pos="7195"/>
              </w:tabs>
              <w:rPr>
                <w:rFonts w:ascii="Times New Roman" w:eastAsia="SimSun" w:hAnsi="Times New Roman" w:cs="Times New Roman"/>
                <w:szCs w:val="24"/>
                <w:lang w:bidi="hi-IN"/>
              </w:rPr>
            </w:pPr>
            <w:r>
              <w:rPr>
                <w:rFonts w:ascii="Times New Roman" w:eastAsia="SimSun" w:hAnsi="Times New Roman" w:cs="Times New Roman"/>
                <w:szCs w:val="24"/>
                <w:lang w:bidi="hi-IN"/>
              </w:rPr>
              <w:t>- Сървърна конфигурация (WEB SERVER) с препоръчителни, но не по-ниски параметри:</w:t>
            </w:r>
          </w:p>
          <w:p w:rsidR="004A31AD" w:rsidRDefault="004A31AD" w:rsidP="00381814">
            <w:pPr>
              <w:widowControl w:val="0"/>
              <w:numPr>
                <w:ilvl w:val="0"/>
                <w:numId w:val="30"/>
              </w:numPr>
              <w:tabs>
                <w:tab w:val="left" w:pos="515"/>
                <w:tab w:val="left" w:pos="1242"/>
                <w:tab w:val="left" w:pos="7195"/>
              </w:tabs>
              <w:spacing w:after="0"/>
              <w:ind w:left="0"/>
              <w:rPr>
                <w:rFonts w:ascii="Times New Roman" w:eastAsia="SimSun" w:hAnsi="Times New Roman" w:cs="Times New Roman"/>
                <w:szCs w:val="24"/>
                <w:lang w:bidi="hi-IN"/>
              </w:rPr>
            </w:pPr>
            <w:r>
              <w:rPr>
                <w:rFonts w:ascii="Times New Roman" w:eastAsia="SimSun" w:hAnsi="Times New Roman" w:cs="Times New Roman"/>
                <w:szCs w:val="24"/>
                <w:lang w:bidi="hi-IN"/>
              </w:rPr>
              <w:t>1xCPU Server</w:t>
            </w:r>
          </w:p>
          <w:p w:rsidR="004A31AD" w:rsidRDefault="004A31AD" w:rsidP="00381814">
            <w:pPr>
              <w:widowControl w:val="0"/>
              <w:numPr>
                <w:ilvl w:val="0"/>
                <w:numId w:val="30"/>
              </w:numPr>
              <w:tabs>
                <w:tab w:val="left" w:pos="515"/>
                <w:tab w:val="left" w:pos="1242"/>
                <w:tab w:val="left" w:pos="7195"/>
              </w:tabs>
              <w:spacing w:after="0"/>
              <w:ind w:left="0"/>
              <w:rPr>
                <w:rFonts w:ascii="Times New Roman" w:eastAsia="SimSun" w:hAnsi="Times New Roman" w:cs="Times New Roman"/>
                <w:szCs w:val="24"/>
                <w:lang w:bidi="hi-IN"/>
              </w:rPr>
            </w:pPr>
            <w:r>
              <w:rPr>
                <w:rFonts w:ascii="Times New Roman" w:eastAsia="SimSun" w:hAnsi="Times New Roman" w:cs="Times New Roman"/>
                <w:szCs w:val="24"/>
                <w:lang w:bidi="hi-IN"/>
              </w:rPr>
              <w:t xml:space="preserve">RAM 32GB Total </w:t>
            </w:r>
          </w:p>
          <w:p w:rsidR="004A31AD" w:rsidRDefault="004A31AD" w:rsidP="00381814">
            <w:pPr>
              <w:widowControl w:val="0"/>
              <w:numPr>
                <w:ilvl w:val="0"/>
                <w:numId w:val="30"/>
              </w:numPr>
              <w:tabs>
                <w:tab w:val="left" w:pos="515"/>
                <w:tab w:val="left" w:pos="1242"/>
                <w:tab w:val="left" w:pos="7195"/>
              </w:tabs>
              <w:spacing w:after="0"/>
              <w:ind w:left="0"/>
              <w:rPr>
                <w:rFonts w:ascii="Times New Roman" w:eastAsia="SimSun" w:hAnsi="Times New Roman" w:cs="Times New Roman"/>
                <w:szCs w:val="24"/>
                <w:lang w:bidi="hi-IN"/>
              </w:rPr>
            </w:pPr>
            <w:r>
              <w:rPr>
                <w:rFonts w:ascii="Times New Roman" w:eastAsia="SimSun" w:hAnsi="Times New Roman" w:cs="Times New Roman"/>
                <w:szCs w:val="24"/>
                <w:lang w:bidi="hi-IN"/>
              </w:rPr>
              <w:t xml:space="preserve">Total HDD 2000GB  SATA 7.2k 3.5in RAID 0,1, 10, 5,  </w:t>
            </w:r>
          </w:p>
          <w:p w:rsidR="004A31AD" w:rsidRDefault="004A31AD" w:rsidP="00381814">
            <w:pPr>
              <w:widowControl w:val="0"/>
              <w:numPr>
                <w:ilvl w:val="0"/>
                <w:numId w:val="30"/>
              </w:numPr>
              <w:tabs>
                <w:tab w:val="left" w:pos="515"/>
                <w:tab w:val="left" w:pos="1242"/>
                <w:tab w:val="left" w:pos="7195"/>
              </w:tabs>
              <w:spacing w:after="0"/>
              <w:ind w:left="0"/>
              <w:rPr>
                <w:rFonts w:ascii="Times New Roman" w:hAnsi="Times New Roman" w:cs="Times New Roman"/>
                <w:szCs w:val="24"/>
              </w:rPr>
            </w:pPr>
            <w:r>
              <w:rPr>
                <w:rFonts w:ascii="Times New Roman" w:eastAsia="SimSun" w:hAnsi="Times New Roman" w:cs="Times New Roman"/>
                <w:szCs w:val="24"/>
                <w:lang w:bidi="hi-IN"/>
              </w:rPr>
              <w:t>Mouse USB w/Scroll + BDS Keyboard</w:t>
            </w:r>
          </w:p>
        </w:tc>
        <w:tc>
          <w:tcPr>
            <w:tcW w:w="1794" w:type="dxa"/>
            <w:tcBorders>
              <w:top w:val="single" w:sz="4" w:space="0" w:color="000080"/>
              <w:left w:val="single" w:sz="4" w:space="0" w:color="000080"/>
              <w:bottom w:val="single" w:sz="4" w:space="0" w:color="000080"/>
              <w:right w:val="single" w:sz="4" w:space="0" w:color="000080"/>
            </w:tcBorders>
            <w:shd w:val="clear" w:color="auto" w:fill="FFFFFF"/>
          </w:tcPr>
          <w:p w:rsidR="004A31AD" w:rsidRDefault="004A31AD" w:rsidP="00381814">
            <w:r>
              <w:rPr>
                <w:rFonts w:ascii="Times New Roman" w:hAnsi="Times New Roman" w:cs="Times New Roman"/>
                <w:szCs w:val="24"/>
              </w:rPr>
              <w:t>1</w:t>
            </w:r>
          </w:p>
        </w:tc>
      </w:tr>
      <w:tr w:rsidR="004A31AD" w:rsidTr="00381814">
        <w:tc>
          <w:tcPr>
            <w:tcW w:w="572" w:type="dxa"/>
            <w:tcBorders>
              <w:left w:val="single" w:sz="4" w:space="0" w:color="000080"/>
              <w:bottom w:val="single" w:sz="4" w:space="0" w:color="000080"/>
            </w:tcBorders>
            <w:shd w:val="clear" w:color="auto" w:fill="FFFFFF"/>
          </w:tcPr>
          <w:p w:rsidR="004A31AD" w:rsidRDefault="004A31AD" w:rsidP="00381814">
            <w:pPr>
              <w:rPr>
                <w:rFonts w:ascii="Times New Roman" w:hAnsi="Times New Roman" w:cs="Times New Roman"/>
                <w:szCs w:val="24"/>
              </w:rPr>
            </w:pPr>
            <w:r>
              <w:rPr>
                <w:rFonts w:ascii="Times New Roman" w:hAnsi="Times New Roman" w:cs="Times New Roman"/>
                <w:szCs w:val="24"/>
              </w:rPr>
              <w:t>2</w:t>
            </w:r>
          </w:p>
        </w:tc>
        <w:tc>
          <w:tcPr>
            <w:tcW w:w="7184" w:type="dxa"/>
            <w:tcBorders>
              <w:left w:val="single" w:sz="4" w:space="0" w:color="000080"/>
              <w:bottom w:val="single" w:sz="4" w:space="0" w:color="000080"/>
            </w:tcBorders>
            <w:shd w:val="clear" w:color="auto" w:fill="FFFFFF"/>
          </w:tcPr>
          <w:p w:rsidR="004A31AD" w:rsidRDefault="004A31AD" w:rsidP="00381814">
            <w:pPr>
              <w:widowControl w:val="0"/>
              <w:tabs>
                <w:tab w:val="left" w:pos="1242"/>
                <w:tab w:val="left" w:pos="7195"/>
              </w:tabs>
              <w:rPr>
                <w:rFonts w:ascii="Times New Roman" w:hAnsi="Times New Roman" w:cs="Times New Roman"/>
                <w:szCs w:val="24"/>
              </w:rPr>
            </w:pPr>
            <w:r>
              <w:rPr>
                <w:rFonts w:ascii="Times New Roman" w:hAnsi="Times New Roman" w:cs="Times New Roman"/>
                <w:szCs w:val="24"/>
              </w:rPr>
              <w:t>Софтуер – FreeBSD/LAMP или еквивалент</w:t>
            </w:r>
          </w:p>
        </w:tc>
        <w:tc>
          <w:tcPr>
            <w:tcW w:w="1794" w:type="dxa"/>
            <w:tcBorders>
              <w:left w:val="single" w:sz="4" w:space="0" w:color="000080"/>
              <w:bottom w:val="single" w:sz="4" w:space="0" w:color="000080"/>
              <w:right w:val="single" w:sz="4" w:space="0" w:color="000080"/>
            </w:tcBorders>
            <w:shd w:val="clear" w:color="auto" w:fill="FFFFFF"/>
          </w:tcPr>
          <w:p w:rsidR="004A31AD" w:rsidRDefault="004A31AD" w:rsidP="00381814">
            <w:r>
              <w:rPr>
                <w:rFonts w:ascii="Times New Roman" w:hAnsi="Times New Roman" w:cs="Times New Roman"/>
                <w:szCs w:val="24"/>
              </w:rPr>
              <w:t>1</w:t>
            </w:r>
          </w:p>
        </w:tc>
      </w:tr>
    </w:tbl>
    <w:p w:rsidR="004A31AD" w:rsidRDefault="004A31AD" w:rsidP="004A31AD">
      <w:pPr>
        <w:pStyle w:val="ListParagraph"/>
        <w:spacing w:after="0"/>
        <w:ind w:left="0"/>
        <w:jc w:val="both"/>
        <w:rPr>
          <w:rFonts w:ascii="Times New Roman" w:hAnsi="Times New Roman"/>
          <w:szCs w:val="24"/>
        </w:rPr>
      </w:pPr>
    </w:p>
    <w:p w:rsidR="004A31AD" w:rsidRDefault="004A31AD" w:rsidP="004A31AD">
      <w:pPr>
        <w:pStyle w:val="ListParagraph"/>
        <w:numPr>
          <w:ilvl w:val="2"/>
          <w:numId w:val="21"/>
        </w:numPr>
        <w:suppressAutoHyphens/>
        <w:ind w:left="1701" w:hanging="1701"/>
        <w:jc w:val="both"/>
      </w:pPr>
      <w:r>
        <w:rPr>
          <w:rFonts w:ascii="Times New Roman" w:eastAsia="Times New Roman" w:hAnsi="Times New Roman"/>
          <w:b/>
          <w:bCs/>
          <w:sz w:val="24"/>
          <w:szCs w:val="24"/>
        </w:rPr>
        <w:t xml:space="preserve"> </w:t>
      </w:r>
      <w:r>
        <w:rPr>
          <w:rFonts w:ascii="Times New Roman" w:hAnsi="Times New Roman"/>
          <w:b/>
          <w:bCs/>
          <w:sz w:val="24"/>
          <w:szCs w:val="24"/>
        </w:rPr>
        <w:t xml:space="preserve">Персонализиране на работната среда </w:t>
      </w:r>
    </w:p>
    <w:p w:rsidR="004A31AD" w:rsidRDefault="004A31AD" w:rsidP="004A31AD">
      <w:pPr>
        <w:pStyle w:val="ListParagraph"/>
        <w:suppressAutoHyphens/>
        <w:ind w:left="1701" w:hanging="1701"/>
        <w:jc w:val="both"/>
      </w:pPr>
    </w:p>
    <w:p w:rsidR="004A31AD" w:rsidRDefault="004A31AD" w:rsidP="004A31AD">
      <w:pPr>
        <w:pStyle w:val="ListParagraph"/>
        <w:spacing w:after="0"/>
        <w:ind w:left="0"/>
        <w:jc w:val="both"/>
        <w:rPr>
          <w:rFonts w:ascii="Times New Roman" w:hAnsi="Times New Roman"/>
          <w:sz w:val="24"/>
          <w:szCs w:val="24"/>
        </w:rPr>
      </w:pPr>
      <w:r>
        <w:rPr>
          <w:rFonts w:ascii="Times New Roman" w:hAnsi="Times New Roman"/>
          <w:sz w:val="24"/>
          <w:szCs w:val="24"/>
        </w:rPr>
        <w:t xml:space="preserve">Дизайнът на уеб-сайта, както и на административния модул </w:t>
      </w:r>
      <w:r>
        <w:rPr>
          <w:rFonts w:ascii="Times New Roman" w:hAnsi="Times New Roman"/>
          <w:sz w:val="24"/>
          <w:szCs w:val="24"/>
          <w:lang w:val="bg-BG"/>
        </w:rPr>
        <w:t xml:space="preserve">трябва </w:t>
      </w:r>
      <w:r>
        <w:rPr>
          <w:rFonts w:ascii="Times New Roman" w:hAnsi="Times New Roman"/>
          <w:sz w:val="24"/>
          <w:szCs w:val="24"/>
        </w:rPr>
        <w:t xml:space="preserve">да позволяват интегриране в работната среда на потребителя, независимо от вида на устройството, браузъра или операционната система, да не изискват инсталирането на допълнителен </w:t>
      </w:r>
      <w:r>
        <w:rPr>
          <w:rFonts w:ascii="Times New Roman" w:hAnsi="Times New Roman"/>
          <w:sz w:val="24"/>
          <w:szCs w:val="24"/>
          <w:lang w:val="bg-BG"/>
        </w:rPr>
        <w:t xml:space="preserve">клиентски </w:t>
      </w:r>
      <w:r>
        <w:rPr>
          <w:rFonts w:ascii="Times New Roman" w:hAnsi="Times New Roman"/>
          <w:sz w:val="24"/>
          <w:szCs w:val="24"/>
        </w:rPr>
        <w:t>софтуер (тук не се включват потребителските настройки на Интернет-браузъра) или софтуер, неприсъщ на инсталирания по подразбиране на потребителското устройство.</w:t>
      </w:r>
    </w:p>
    <w:p w:rsidR="004A31AD" w:rsidRDefault="004A31AD" w:rsidP="004A31AD">
      <w:pPr>
        <w:pStyle w:val="ListParagraph"/>
        <w:spacing w:after="0"/>
        <w:ind w:left="0"/>
        <w:rPr>
          <w:rFonts w:ascii="Times New Roman" w:hAnsi="Times New Roman"/>
          <w:sz w:val="24"/>
          <w:szCs w:val="24"/>
        </w:rPr>
      </w:pPr>
    </w:p>
    <w:p w:rsidR="004A31AD" w:rsidRDefault="004A31AD" w:rsidP="004A31AD">
      <w:pPr>
        <w:pStyle w:val="ListParagraph"/>
        <w:numPr>
          <w:ilvl w:val="1"/>
          <w:numId w:val="21"/>
        </w:numPr>
        <w:suppressAutoHyphens/>
        <w:jc w:val="both"/>
        <w:rPr>
          <w:rFonts w:ascii="Times New Roman" w:hAnsi="Times New Roman"/>
          <w:b/>
          <w:bCs/>
          <w:sz w:val="24"/>
          <w:szCs w:val="24"/>
        </w:rPr>
      </w:pPr>
      <w:r>
        <w:rPr>
          <w:rFonts w:ascii="Times New Roman" w:hAnsi="Times New Roman"/>
          <w:b/>
          <w:bCs/>
          <w:sz w:val="24"/>
          <w:szCs w:val="24"/>
        </w:rPr>
        <w:t>Функционални изисквания</w:t>
      </w:r>
    </w:p>
    <w:p w:rsidR="004A31AD" w:rsidRDefault="004A31AD" w:rsidP="004A31AD">
      <w:pPr>
        <w:pStyle w:val="ListParagraph"/>
        <w:suppressAutoHyphens/>
        <w:ind w:left="0"/>
        <w:jc w:val="both"/>
        <w:rPr>
          <w:rFonts w:ascii="Times New Roman" w:hAnsi="Times New Roman"/>
          <w:b/>
          <w:bCs/>
          <w:sz w:val="24"/>
          <w:szCs w:val="24"/>
        </w:rPr>
      </w:pPr>
    </w:p>
    <w:p w:rsidR="004A31AD" w:rsidRDefault="004A31AD" w:rsidP="004A31AD">
      <w:pPr>
        <w:pStyle w:val="ListParagraph"/>
        <w:numPr>
          <w:ilvl w:val="2"/>
          <w:numId w:val="21"/>
        </w:numPr>
        <w:suppressAutoHyphens/>
        <w:ind w:left="1701" w:hanging="1701"/>
        <w:jc w:val="both"/>
        <w:rPr>
          <w:rFonts w:ascii="Times New Roman" w:hAnsi="Times New Roman"/>
          <w:sz w:val="24"/>
          <w:szCs w:val="24"/>
        </w:rPr>
      </w:pPr>
      <w:r>
        <w:rPr>
          <w:rFonts w:ascii="Times New Roman" w:hAnsi="Times New Roman"/>
          <w:b/>
          <w:bCs/>
          <w:sz w:val="24"/>
          <w:szCs w:val="24"/>
        </w:rPr>
        <w:lastRenderedPageBreak/>
        <w:t>Управление на съдържанието – създаване и публикуване</w:t>
      </w:r>
    </w:p>
    <w:p w:rsidR="004A31AD" w:rsidRDefault="004A31AD" w:rsidP="004A31AD">
      <w:pPr>
        <w:pStyle w:val="ListParagraph"/>
        <w:spacing w:after="0"/>
        <w:ind w:left="0"/>
        <w:jc w:val="both"/>
        <w:rPr>
          <w:rFonts w:ascii="Times New Roman" w:hAnsi="Times New Roman"/>
          <w:sz w:val="24"/>
          <w:szCs w:val="24"/>
        </w:rPr>
      </w:pPr>
      <w:r>
        <w:rPr>
          <w:rFonts w:ascii="Times New Roman" w:hAnsi="Times New Roman"/>
          <w:sz w:val="24"/>
          <w:szCs w:val="24"/>
        </w:rPr>
        <w:t>Управлението и публикуването на съдържанието на сайта да се извършва чрез административен панел за управление на съдържанието на Интернет страниците от администратора/ите на сайта</w:t>
      </w:r>
      <w:r>
        <w:rPr>
          <w:rFonts w:ascii="Times New Roman" w:hAnsi="Times New Roman"/>
          <w:sz w:val="24"/>
          <w:szCs w:val="24"/>
          <w:lang w:val="bg-BG"/>
        </w:rPr>
        <w:t xml:space="preserve"> - </w:t>
      </w:r>
      <w:r>
        <w:rPr>
          <w:rFonts w:ascii="Times New Roman" w:hAnsi="Times New Roman"/>
          <w:sz w:val="24"/>
          <w:szCs w:val="24"/>
        </w:rPr>
        <w:t xml:space="preserve">текст, графика, качване на документи за изтегляне, мултимедия, управление на съдържанието на менюта, създаване на ново съдържание или редактиране на вече съществуващо от потребители с определени роли и съответни  делегирани права на достъп до различни равнища. </w:t>
      </w:r>
    </w:p>
    <w:p w:rsidR="004A31AD" w:rsidRDefault="004A31AD" w:rsidP="004A31AD">
      <w:pPr>
        <w:pStyle w:val="ListParagraph"/>
        <w:spacing w:after="0"/>
        <w:ind w:left="0"/>
        <w:jc w:val="both"/>
        <w:rPr>
          <w:rFonts w:ascii="Times New Roman" w:hAnsi="Times New Roman"/>
          <w:sz w:val="24"/>
          <w:szCs w:val="24"/>
        </w:rPr>
      </w:pPr>
      <w:r>
        <w:rPr>
          <w:rFonts w:ascii="Times New Roman" w:hAnsi="Times New Roman"/>
          <w:sz w:val="24"/>
          <w:szCs w:val="24"/>
        </w:rPr>
        <w:t>Определянето на ролите и съответните права на достъп се извършва от Възложителя след провеждане на обучението на персонала от Изпълнителя.</w:t>
      </w:r>
    </w:p>
    <w:p w:rsidR="004A31AD" w:rsidRDefault="004A31AD" w:rsidP="004A31AD">
      <w:pPr>
        <w:pStyle w:val="ListParagraph"/>
        <w:spacing w:after="0"/>
        <w:ind w:left="0"/>
        <w:jc w:val="both"/>
        <w:rPr>
          <w:rFonts w:ascii="Times New Roman" w:hAnsi="Times New Roman"/>
          <w:sz w:val="24"/>
          <w:szCs w:val="24"/>
        </w:rPr>
      </w:pPr>
    </w:p>
    <w:p w:rsidR="004A31AD" w:rsidRDefault="004A31AD" w:rsidP="004A31AD">
      <w:pPr>
        <w:pStyle w:val="ListParagraph"/>
        <w:numPr>
          <w:ilvl w:val="2"/>
          <w:numId w:val="21"/>
        </w:numPr>
        <w:suppressAutoHyphens/>
        <w:ind w:left="0" w:firstLine="0"/>
        <w:jc w:val="both"/>
        <w:rPr>
          <w:rFonts w:ascii="Times New Roman" w:hAnsi="Times New Roman"/>
          <w:sz w:val="24"/>
          <w:szCs w:val="24"/>
        </w:rPr>
      </w:pPr>
      <w:r>
        <w:rPr>
          <w:rFonts w:ascii="Times New Roman" w:hAnsi="Times New Roman"/>
          <w:b/>
          <w:bCs/>
          <w:sz w:val="24"/>
          <w:szCs w:val="24"/>
        </w:rPr>
        <w:t>Съхраняване на съдържанието</w:t>
      </w:r>
    </w:p>
    <w:p w:rsidR="004A31AD" w:rsidRDefault="004A31AD" w:rsidP="004A31AD">
      <w:pPr>
        <w:pStyle w:val="ListParagraph"/>
        <w:spacing w:after="0"/>
        <w:ind w:left="0"/>
        <w:jc w:val="both"/>
        <w:rPr>
          <w:rFonts w:ascii="Times New Roman" w:hAnsi="Times New Roman"/>
          <w:sz w:val="24"/>
          <w:szCs w:val="24"/>
        </w:rPr>
      </w:pPr>
      <w:r>
        <w:rPr>
          <w:rFonts w:ascii="Times New Roman" w:hAnsi="Times New Roman"/>
          <w:sz w:val="24"/>
          <w:szCs w:val="24"/>
        </w:rPr>
        <w:t>В предлаганото надграждане на Интернет-сайта на НАПОО трябва да се предложи надежден механизъм за архивиране и съхраняване на данните за възстановяване функционалността на сайта при евентуален срив. Програмното решение на уеб-сайта да дава възможност за съхраняване и достъп до версиите на публикуваното съдържание от администратора/ите на сайта.</w:t>
      </w:r>
    </w:p>
    <w:p w:rsidR="004A31AD" w:rsidRDefault="004A31AD" w:rsidP="004A31AD">
      <w:pPr>
        <w:pStyle w:val="ListParagraph"/>
        <w:spacing w:after="0"/>
        <w:ind w:left="0"/>
        <w:jc w:val="both"/>
        <w:rPr>
          <w:rFonts w:ascii="Times New Roman" w:hAnsi="Times New Roman"/>
          <w:sz w:val="24"/>
          <w:szCs w:val="24"/>
        </w:rPr>
      </w:pPr>
    </w:p>
    <w:p w:rsidR="004A31AD" w:rsidRDefault="004A31AD" w:rsidP="004A31AD">
      <w:pPr>
        <w:pStyle w:val="ListParagraph"/>
        <w:numPr>
          <w:ilvl w:val="2"/>
          <w:numId w:val="21"/>
        </w:numPr>
        <w:suppressAutoHyphens/>
        <w:ind w:left="0" w:firstLine="0"/>
        <w:jc w:val="both"/>
        <w:rPr>
          <w:rFonts w:ascii="Times New Roman" w:hAnsi="Times New Roman"/>
          <w:sz w:val="24"/>
          <w:szCs w:val="24"/>
        </w:rPr>
      </w:pPr>
      <w:r>
        <w:rPr>
          <w:rFonts w:ascii="Times New Roman" w:hAnsi="Times New Roman"/>
          <w:b/>
          <w:bCs/>
          <w:sz w:val="24"/>
          <w:szCs w:val="24"/>
        </w:rPr>
        <w:t xml:space="preserve">Контрол на достъпа </w:t>
      </w:r>
    </w:p>
    <w:p w:rsidR="004A31AD" w:rsidRDefault="004A31AD" w:rsidP="004A31AD">
      <w:pPr>
        <w:pStyle w:val="ListParagraph"/>
        <w:spacing w:after="0"/>
        <w:ind w:left="0"/>
        <w:jc w:val="both"/>
        <w:rPr>
          <w:rFonts w:ascii="Times New Roman" w:hAnsi="Times New Roman"/>
          <w:sz w:val="24"/>
          <w:szCs w:val="24"/>
        </w:rPr>
      </w:pPr>
      <w:r>
        <w:rPr>
          <w:rFonts w:ascii="Times New Roman" w:hAnsi="Times New Roman"/>
          <w:sz w:val="24"/>
          <w:szCs w:val="24"/>
        </w:rPr>
        <w:t xml:space="preserve">За осигуряване контрол на достъпа до съдържанието на Интернет-сайта на НАПОО кандидатът предлага процедура по осигуряване на достъп до различните нива на администриране на сайта и базата данни, както и мерки срещу злонамерен достъп. Генерираните права на достъп на лица по списък, представен от Възложителя, техните роли и генерирани първоначални пароли се предоставят на оптичен носител на Възложителя. </w:t>
      </w:r>
    </w:p>
    <w:p w:rsidR="004A31AD" w:rsidRDefault="004A31AD" w:rsidP="004A31AD">
      <w:pPr>
        <w:pStyle w:val="ListParagraph"/>
        <w:spacing w:after="0"/>
        <w:ind w:left="0"/>
        <w:jc w:val="both"/>
        <w:rPr>
          <w:rFonts w:ascii="Times New Roman" w:hAnsi="Times New Roman"/>
          <w:sz w:val="24"/>
          <w:szCs w:val="24"/>
        </w:rPr>
      </w:pPr>
      <w:r>
        <w:rPr>
          <w:rFonts w:ascii="Times New Roman" w:hAnsi="Times New Roman"/>
          <w:sz w:val="24"/>
          <w:szCs w:val="24"/>
        </w:rPr>
        <w:t>За контролиране публичния достъп до определени части от съдържанието на сайта и визуализираните справки от информационната система на НАПОО се изготвя и предлага отделна процедура.</w:t>
      </w:r>
    </w:p>
    <w:p w:rsidR="004A31AD" w:rsidRDefault="004A31AD" w:rsidP="004A31AD">
      <w:pPr>
        <w:pStyle w:val="ListParagraph"/>
        <w:spacing w:after="0"/>
        <w:ind w:left="0"/>
        <w:jc w:val="both"/>
        <w:rPr>
          <w:rFonts w:ascii="Times New Roman" w:hAnsi="Times New Roman"/>
          <w:sz w:val="24"/>
          <w:szCs w:val="24"/>
        </w:rPr>
      </w:pPr>
    </w:p>
    <w:p w:rsidR="004A31AD" w:rsidRDefault="004A31AD" w:rsidP="004A31AD">
      <w:pPr>
        <w:pStyle w:val="ListParagraph"/>
        <w:numPr>
          <w:ilvl w:val="1"/>
          <w:numId w:val="21"/>
        </w:numPr>
        <w:suppressAutoHyphens/>
        <w:ind w:left="0" w:firstLine="0"/>
        <w:jc w:val="both"/>
        <w:rPr>
          <w:rFonts w:ascii="Times New Roman" w:hAnsi="Times New Roman"/>
          <w:sz w:val="24"/>
          <w:szCs w:val="24"/>
        </w:rPr>
      </w:pPr>
      <w:r>
        <w:rPr>
          <w:rFonts w:ascii="Times New Roman" w:hAnsi="Times New Roman"/>
          <w:b/>
          <w:bCs/>
          <w:sz w:val="24"/>
          <w:szCs w:val="24"/>
        </w:rPr>
        <w:t>Достъпност и по</w:t>
      </w:r>
      <w:r>
        <w:rPr>
          <w:rFonts w:ascii="Times New Roman" w:hAnsi="Times New Roman"/>
          <w:sz w:val="24"/>
          <w:szCs w:val="24"/>
        </w:rPr>
        <w:t xml:space="preserve">зициониране </w:t>
      </w:r>
    </w:p>
    <w:p w:rsidR="004A31AD" w:rsidRDefault="004A31AD" w:rsidP="004A31AD">
      <w:pPr>
        <w:pStyle w:val="ListParagraph"/>
        <w:spacing w:after="0"/>
        <w:ind w:left="0"/>
        <w:jc w:val="both"/>
        <w:rPr>
          <w:rFonts w:ascii="Times New Roman" w:hAnsi="Times New Roman"/>
          <w:sz w:val="24"/>
          <w:szCs w:val="24"/>
        </w:rPr>
      </w:pPr>
      <w:r>
        <w:rPr>
          <w:rFonts w:ascii="Times New Roman" w:hAnsi="Times New Roman"/>
          <w:sz w:val="24"/>
          <w:szCs w:val="24"/>
        </w:rPr>
        <w:t>Интернет-сайтът трябва да е достъпен и използваем от всеки потребител, независимо от използвания при изграждането му софтуер и/или хардуер.</w:t>
      </w:r>
    </w:p>
    <w:p w:rsidR="004A31AD" w:rsidRDefault="004A31AD" w:rsidP="004A31AD">
      <w:pPr>
        <w:pStyle w:val="ListParagraph"/>
        <w:spacing w:after="0"/>
        <w:ind w:left="0"/>
        <w:jc w:val="both"/>
        <w:rPr>
          <w:rFonts w:ascii="Times New Roman" w:hAnsi="Times New Roman"/>
          <w:sz w:val="24"/>
          <w:szCs w:val="24"/>
        </w:rPr>
      </w:pPr>
      <w:r>
        <w:rPr>
          <w:rFonts w:ascii="Times New Roman" w:hAnsi="Times New Roman"/>
          <w:sz w:val="24"/>
          <w:szCs w:val="24"/>
        </w:rPr>
        <w:t>Интернет-сайтът трябва да предлага достатъчно средства за неговото използване от незрящи и хора с увредено зрение.</w:t>
      </w:r>
    </w:p>
    <w:p w:rsidR="004A31AD" w:rsidRDefault="004A31AD" w:rsidP="004A31AD">
      <w:pPr>
        <w:pStyle w:val="ListParagraph"/>
        <w:spacing w:after="0"/>
        <w:ind w:left="0"/>
        <w:jc w:val="both"/>
        <w:rPr>
          <w:rFonts w:ascii="Times New Roman" w:hAnsi="Times New Roman"/>
          <w:sz w:val="24"/>
          <w:szCs w:val="24"/>
        </w:rPr>
      </w:pPr>
      <w:r>
        <w:rPr>
          <w:rFonts w:ascii="Times New Roman" w:hAnsi="Times New Roman"/>
          <w:sz w:val="24"/>
          <w:szCs w:val="24"/>
        </w:rPr>
        <w:t>Кандидатът предлага мерки за оптимизацията на структурата и съдържанието с цел подобряване видимостта му в търсещите машини.</w:t>
      </w:r>
    </w:p>
    <w:p w:rsidR="004A31AD" w:rsidRDefault="004A31AD" w:rsidP="004A31AD">
      <w:pPr>
        <w:pStyle w:val="ListParagraph"/>
        <w:jc w:val="both"/>
        <w:rPr>
          <w:rFonts w:ascii="Times New Roman" w:hAnsi="Times New Roman"/>
          <w:sz w:val="24"/>
          <w:szCs w:val="24"/>
        </w:rPr>
      </w:pPr>
    </w:p>
    <w:p w:rsidR="004A31AD" w:rsidRDefault="004A31AD" w:rsidP="004A31AD">
      <w:pPr>
        <w:pStyle w:val="ListParagraph"/>
        <w:numPr>
          <w:ilvl w:val="1"/>
          <w:numId w:val="21"/>
        </w:numPr>
        <w:suppressAutoHyphens/>
        <w:jc w:val="both"/>
        <w:rPr>
          <w:rFonts w:ascii="Times New Roman" w:hAnsi="Times New Roman"/>
          <w:sz w:val="24"/>
          <w:szCs w:val="24"/>
        </w:rPr>
      </w:pPr>
      <w:r>
        <w:rPr>
          <w:rFonts w:ascii="Times New Roman" w:hAnsi="Times New Roman"/>
          <w:b/>
          <w:bCs/>
          <w:sz w:val="24"/>
          <w:szCs w:val="24"/>
        </w:rPr>
        <w:t xml:space="preserve">Визуализиране </w:t>
      </w:r>
    </w:p>
    <w:p w:rsidR="004A31AD" w:rsidRDefault="004A31AD" w:rsidP="004A31AD">
      <w:pPr>
        <w:pStyle w:val="ListParagraph"/>
        <w:spacing w:after="0"/>
        <w:ind w:left="0"/>
        <w:jc w:val="both"/>
        <w:rPr>
          <w:rFonts w:ascii="Times New Roman" w:hAnsi="Times New Roman"/>
          <w:sz w:val="24"/>
          <w:szCs w:val="24"/>
        </w:rPr>
      </w:pPr>
    </w:p>
    <w:p w:rsidR="004A31AD" w:rsidRDefault="004A31AD" w:rsidP="004A31AD">
      <w:pPr>
        <w:pStyle w:val="ListParagraph"/>
        <w:numPr>
          <w:ilvl w:val="0"/>
          <w:numId w:val="26"/>
        </w:numPr>
        <w:tabs>
          <w:tab w:val="left" w:pos="426"/>
        </w:tabs>
        <w:suppressAutoHyphens/>
        <w:spacing w:after="0"/>
        <w:ind w:left="0" w:firstLine="0"/>
        <w:jc w:val="both"/>
        <w:rPr>
          <w:rFonts w:ascii="Times New Roman" w:hAnsi="Times New Roman"/>
          <w:sz w:val="24"/>
          <w:szCs w:val="24"/>
          <w:lang w:val="bg-BG"/>
        </w:rPr>
      </w:pPr>
      <w:r>
        <w:rPr>
          <w:rFonts w:ascii="Times New Roman" w:hAnsi="Times New Roman"/>
          <w:sz w:val="24"/>
          <w:szCs w:val="24"/>
        </w:rPr>
        <w:t xml:space="preserve">При разработване на елементи от дизайна да се вземат пред вид основните насоки от Наредба за електронните административни услуги, приета с ПМС № 107 от 19.05.2008 г. и Инструкция № 4 за изискванията към дизайна на Интернет страниците на администрациите и </w:t>
      </w:r>
      <w:r>
        <w:rPr>
          <w:rFonts w:ascii="Times New Roman" w:hAnsi="Times New Roman"/>
          <w:sz w:val="24"/>
          <w:szCs w:val="24"/>
        </w:rPr>
        <w:lastRenderedPageBreak/>
        <w:t>и Технически характеристики на мерките за информация и публичност (</w:t>
      </w:r>
      <w:hyperlink r:id="rId11" w:history="1">
        <w:r>
          <w:rPr>
            <w:rStyle w:val="WW-InternetLink"/>
            <w:rFonts w:ascii="Times New Roman" w:hAnsi="Times New Roman"/>
            <w:sz w:val="24"/>
            <w:szCs w:val="24"/>
          </w:rPr>
          <w:t>http://www.opac.government.bg/bg/for_beneficiaries/graphic_materials</w:t>
        </w:r>
      </w:hyperlink>
      <w:r>
        <w:rPr>
          <w:rFonts w:ascii="Times New Roman" w:hAnsi="Times New Roman"/>
          <w:sz w:val="24"/>
          <w:szCs w:val="24"/>
        </w:rPr>
        <w:t>)</w:t>
      </w:r>
    </w:p>
    <w:p w:rsidR="004A31AD" w:rsidRDefault="004A31AD" w:rsidP="004A31AD">
      <w:pPr>
        <w:pStyle w:val="ListParagraph"/>
        <w:numPr>
          <w:ilvl w:val="0"/>
          <w:numId w:val="29"/>
        </w:numPr>
        <w:tabs>
          <w:tab w:val="left" w:pos="426"/>
        </w:tabs>
        <w:suppressAutoHyphens/>
        <w:spacing w:after="0"/>
        <w:ind w:left="0" w:firstLine="0"/>
        <w:jc w:val="both"/>
        <w:rPr>
          <w:rFonts w:ascii="Times New Roman" w:hAnsi="Times New Roman"/>
          <w:sz w:val="24"/>
          <w:szCs w:val="24"/>
          <w:lang w:val="bg-BG"/>
        </w:rPr>
      </w:pPr>
      <w:r>
        <w:rPr>
          <w:rFonts w:ascii="Times New Roman" w:hAnsi="Times New Roman"/>
          <w:sz w:val="24"/>
          <w:szCs w:val="24"/>
          <w:lang w:val="bg-BG"/>
        </w:rPr>
        <w:t>При първоначално зареждане на Интернет-сайта горният колонтитул, инструментите за навигация и по-голямата част от основното съдържание трябва да се визуализират във видимата част на екрана, без да е необходимо допълнително хоризонтално или вертикално преместване чрез приплъзване.</w:t>
      </w:r>
    </w:p>
    <w:p w:rsidR="004A31AD" w:rsidRDefault="004A31AD" w:rsidP="004A31AD">
      <w:pPr>
        <w:pStyle w:val="ListParagraph"/>
        <w:numPr>
          <w:ilvl w:val="0"/>
          <w:numId w:val="29"/>
        </w:numPr>
        <w:tabs>
          <w:tab w:val="left" w:pos="426"/>
        </w:tabs>
        <w:suppressAutoHyphens/>
        <w:spacing w:after="0"/>
        <w:ind w:left="0" w:firstLine="0"/>
        <w:jc w:val="both"/>
        <w:rPr>
          <w:rFonts w:ascii="Times New Roman" w:hAnsi="Times New Roman"/>
          <w:sz w:val="24"/>
          <w:szCs w:val="24"/>
        </w:rPr>
      </w:pPr>
      <w:r>
        <w:rPr>
          <w:rFonts w:ascii="Times New Roman" w:hAnsi="Times New Roman"/>
          <w:sz w:val="24"/>
          <w:szCs w:val="24"/>
        </w:rPr>
        <w:t>Навигацията в сайта трябва да бъде организирана по интуитивен начин, позволяващ на потребителя лесно достигане до търсената от него информация.</w:t>
      </w:r>
    </w:p>
    <w:p w:rsidR="004A31AD" w:rsidRDefault="004A31AD" w:rsidP="004A31AD">
      <w:pPr>
        <w:pStyle w:val="ListParagraph"/>
        <w:numPr>
          <w:ilvl w:val="0"/>
          <w:numId w:val="29"/>
        </w:numPr>
        <w:tabs>
          <w:tab w:val="left" w:pos="426"/>
        </w:tabs>
        <w:suppressAutoHyphens/>
        <w:spacing w:after="0"/>
        <w:ind w:left="0" w:firstLine="0"/>
        <w:jc w:val="both"/>
        <w:rPr>
          <w:rFonts w:ascii="Times New Roman" w:hAnsi="Times New Roman"/>
          <w:sz w:val="24"/>
          <w:szCs w:val="24"/>
        </w:rPr>
      </w:pPr>
      <w:r>
        <w:rPr>
          <w:rFonts w:ascii="Times New Roman" w:hAnsi="Times New Roman"/>
          <w:sz w:val="24"/>
          <w:szCs w:val="24"/>
        </w:rPr>
        <w:t xml:space="preserve">Визуалните елементи на Интернет-сайта </w:t>
      </w:r>
      <w:r>
        <w:rPr>
          <w:rFonts w:ascii="Times New Roman" w:hAnsi="Times New Roman"/>
          <w:sz w:val="24"/>
          <w:szCs w:val="24"/>
          <w:lang w:val="bg-BG"/>
        </w:rPr>
        <w:t>да</w:t>
      </w:r>
      <w:r>
        <w:rPr>
          <w:rFonts w:ascii="Times New Roman" w:hAnsi="Times New Roman"/>
          <w:sz w:val="24"/>
          <w:szCs w:val="24"/>
        </w:rPr>
        <w:t xml:space="preserve"> се позиционират по такъв начин, че при промяна размера на прозореца от страна на потребителя, да запазват местата си и да не се променя общата подредба на съдържанието, а при промяна размера на екрана при различните устройства посетителят на сайта да бъде насочван по адекватен начин.</w:t>
      </w:r>
    </w:p>
    <w:p w:rsidR="004A31AD" w:rsidRDefault="004A31AD" w:rsidP="004A31AD">
      <w:pPr>
        <w:pStyle w:val="ListParagraph"/>
        <w:numPr>
          <w:ilvl w:val="0"/>
          <w:numId w:val="29"/>
        </w:numPr>
        <w:tabs>
          <w:tab w:val="left" w:pos="426"/>
        </w:tabs>
        <w:suppressAutoHyphens/>
        <w:spacing w:after="0"/>
        <w:ind w:left="0" w:firstLine="0"/>
        <w:jc w:val="both"/>
        <w:rPr>
          <w:rFonts w:ascii="Times New Roman" w:hAnsi="Times New Roman"/>
          <w:sz w:val="24"/>
          <w:szCs w:val="24"/>
        </w:rPr>
      </w:pPr>
      <w:r>
        <w:rPr>
          <w:rFonts w:ascii="Times New Roman" w:hAnsi="Times New Roman"/>
          <w:sz w:val="24"/>
          <w:szCs w:val="24"/>
        </w:rPr>
        <w:t>Основни единици за позициониране и оразмеряване на визуалните елементи върху екрана са: пиксел (px), ем-единици (em) и процент (%).</w:t>
      </w:r>
    </w:p>
    <w:p w:rsidR="004A31AD" w:rsidRDefault="004A31AD" w:rsidP="004A31AD">
      <w:pPr>
        <w:pStyle w:val="ListParagraph"/>
        <w:numPr>
          <w:ilvl w:val="0"/>
          <w:numId w:val="29"/>
        </w:numPr>
        <w:tabs>
          <w:tab w:val="left" w:pos="426"/>
        </w:tabs>
        <w:suppressAutoHyphens/>
        <w:spacing w:after="0"/>
        <w:ind w:left="0" w:firstLine="0"/>
        <w:jc w:val="both"/>
        <w:rPr>
          <w:rFonts w:ascii="Times New Roman" w:hAnsi="Times New Roman"/>
          <w:sz w:val="24"/>
          <w:szCs w:val="24"/>
        </w:rPr>
      </w:pPr>
      <w:r>
        <w:rPr>
          <w:rFonts w:ascii="Times New Roman" w:hAnsi="Times New Roman"/>
          <w:sz w:val="24"/>
          <w:szCs w:val="24"/>
        </w:rPr>
        <w:t>Цветовете, използвани за визуалното представяне на съдържанието и на инструментите за навигация в Интернет страниците трябва да бъдат с контрастност 5:1.</w:t>
      </w:r>
    </w:p>
    <w:p w:rsidR="004A31AD" w:rsidRDefault="004A31AD" w:rsidP="004A31AD">
      <w:pPr>
        <w:pStyle w:val="ListParagraph"/>
        <w:numPr>
          <w:ilvl w:val="0"/>
          <w:numId w:val="29"/>
        </w:numPr>
        <w:tabs>
          <w:tab w:val="left" w:pos="426"/>
        </w:tabs>
        <w:suppressAutoHyphens/>
        <w:spacing w:after="0"/>
        <w:ind w:left="0" w:firstLine="0"/>
        <w:jc w:val="both"/>
        <w:rPr>
          <w:rFonts w:ascii="Times New Roman" w:hAnsi="Times New Roman"/>
          <w:sz w:val="24"/>
          <w:szCs w:val="24"/>
          <w:lang w:val="bg-BG"/>
        </w:rPr>
      </w:pPr>
      <w:r>
        <w:rPr>
          <w:rFonts w:ascii="Times New Roman" w:hAnsi="Times New Roman"/>
          <w:sz w:val="24"/>
          <w:szCs w:val="24"/>
        </w:rPr>
        <w:t>Визуализацията на съдържанието на Интернет-сайта трябва да е съвместимо с последните версии на основните уеб-браузъри и операционни системи.</w:t>
      </w:r>
    </w:p>
    <w:p w:rsidR="004A31AD" w:rsidRDefault="004A31AD" w:rsidP="004A31AD">
      <w:pPr>
        <w:pStyle w:val="ListParagraph"/>
        <w:numPr>
          <w:ilvl w:val="0"/>
          <w:numId w:val="29"/>
        </w:numPr>
        <w:tabs>
          <w:tab w:val="left" w:pos="426"/>
        </w:tabs>
        <w:suppressAutoHyphens/>
        <w:spacing w:after="0"/>
        <w:ind w:left="0" w:firstLine="0"/>
        <w:jc w:val="both"/>
        <w:rPr>
          <w:rFonts w:ascii="Times New Roman" w:hAnsi="Times New Roman"/>
          <w:sz w:val="24"/>
          <w:szCs w:val="24"/>
          <w:lang w:val="bg-BG"/>
        </w:rPr>
      </w:pPr>
      <w:r>
        <w:rPr>
          <w:rFonts w:ascii="Times New Roman" w:hAnsi="Times New Roman"/>
          <w:sz w:val="24"/>
          <w:szCs w:val="24"/>
          <w:lang w:val="bg-BG"/>
        </w:rPr>
        <w:t>Публикациите в сайта от дадена рубрика трябва да се виждат в хронологичен ред – най-отгоре – последно въведените</w:t>
      </w:r>
    </w:p>
    <w:p w:rsidR="004A31AD" w:rsidRDefault="004A31AD" w:rsidP="004A31AD">
      <w:pPr>
        <w:pStyle w:val="ListParagraph"/>
        <w:numPr>
          <w:ilvl w:val="0"/>
          <w:numId w:val="29"/>
        </w:numPr>
        <w:tabs>
          <w:tab w:val="left" w:pos="426"/>
        </w:tabs>
        <w:suppressAutoHyphens/>
        <w:spacing w:after="0"/>
        <w:ind w:left="0" w:firstLine="0"/>
        <w:jc w:val="both"/>
        <w:rPr>
          <w:rFonts w:ascii="Times New Roman" w:hAnsi="Times New Roman"/>
          <w:sz w:val="24"/>
          <w:szCs w:val="24"/>
        </w:rPr>
      </w:pPr>
      <w:r>
        <w:rPr>
          <w:rFonts w:ascii="Times New Roman" w:hAnsi="Times New Roman"/>
          <w:sz w:val="24"/>
          <w:szCs w:val="24"/>
          <w:lang w:val="bg-BG"/>
        </w:rPr>
        <w:t>Всяка нова страница при избор на рубрики да се отваря  в нов прозорец.</w:t>
      </w:r>
    </w:p>
    <w:p w:rsidR="004A31AD" w:rsidRDefault="004A31AD" w:rsidP="004A31AD">
      <w:pPr>
        <w:pStyle w:val="ListParagraph"/>
        <w:spacing w:after="0"/>
        <w:ind w:left="0"/>
        <w:jc w:val="both"/>
        <w:rPr>
          <w:rFonts w:ascii="Times New Roman" w:hAnsi="Times New Roman"/>
          <w:sz w:val="24"/>
          <w:szCs w:val="24"/>
        </w:rPr>
      </w:pPr>
    </w:p>
    <w:p w:rsidR="004A31AD" w:rsidRDefault="004A31AD" w:rsidP="004A31AD">
      <w:pPr>
        <w:pStyle w:val="ListParagraph"/>
        <w:numPr>
          <w:ilvl w:val="1"/>
          <w:numId w:val="21"/>
        </w:numPr>
        <w:suppressAutoHyphens/>
        <w:jc w:val="both"/>
        <w:rPr>
          <w:rFonts w:ascii="Times New Roman" w:hAnsi="Times New Roman"/>
          <w:sz w:val="24"/>
          <w:szCs w:val="24"/>
        </w:rPr>
      </w:pPr>
      <w:r>
        <w:rPr>
          <w:rFonts w:ascii="Times New Roman" w:hAnsi="Times New Roman"/>
          <w:b/>
          <w:bCs/>
          <w:sz w:val="24"/>
          <w:szCs w:val="24"/>
        </w:rPr>
        <w:t>Система за управление на бази от данни</w:t>
      </w:r>
    </w:p>
    <w:p w:rsidR="004A31AD" w:rsidRDefault="004A31AD" w:rsidP="004A31AD">
      <w:pPr>
        <w:pStyle w:val="ListParagraph"/>
        <w:ind w:left="0"/>
        <w:jc w:val="both"/>
        <w:rPr>
          <w:rFonts w:ascii="Times New Roman" w:hAnsi="Times New Roman"/>
          <w:sz w:val="24"/>
          <w:szCs w:val="24"/>
        </w:rPr>
      </w:pPr>
      <w:r>
        <w:rPr>
          <w:rFonts w:ascii="Times New Roman" w:hAnsi="Times New Roman"/>
          <w:sz w:val="24"/>
          <w:szCs w:val="24"/>
        </w:rPr>
        <w:t>MySQL, MariaDB</w:t>
      </w:r>
      <w:ins w:id="1" w:author="admin" w:date="2014-06-03T23:16:00Z">
        <w:r>
          <w:rPr>
            <w:rFonts w:ascii="Times New Roman" w:hAnsi="Times New Roman"/>
            <w:sz w:val="24"/>
            <w:szCs w:val="24"/>
          </w:rPr>
          <w:t xml:space="preserve"> </w:t>
        </w:r>
      </w:ins>
      <w:r>
        <w:rPr>
          <w:rFonts w:ascii="Times New Roman" w:hAnsi="Times New Roman"/>
          <w:sz w:val="24"/>
          <w:szCs w:val="24"/>
        </w:rPr>
        <w:t xml:space="preserve">или </w:t>
      </w:r>
      <w:r>
        <w:rPr>
          <w:rFonts w:ascii="Times New Roman" w:hAnsi="Times New Roman"/>
          <w:sz w:val="24"/>
          <w:szCs w:val="24"/>
          <w:lang w:val="bg-BG"/>
        </w:rPr>
        <w:t>друга подобна</w:t>
      </w:r>
      <w:r>
        <w:rPr>
          <w:rFonts w:ascii="Times New Roman" w:hAnsi="Times New Roman"/>
          <w:sz w:val="24"/>
          <w:szCs w:val="24"/>
        </w:rPr>
        <w:t>.</w:t>
      </w:r>
    </w:p>
    <w:p w:rsidR="004A31AD" w:rsidRDefault="004A31AD" w:rsidP="004A31AD">
      <w:pPr>
        <w:pStyle w:val="ListParagraph"/>
        <w:jc w:val="both"/>
        <w:rPr>
          <w:rFonts w:ascii="Times New Roman" w:hAnsi="Times New Roman"/>
          <w:sz w:val="24"/>
          <w:szCs w:val="24"/>
        </w:rPr>
      </w:pPr>
    </w:p>
    <w:p w:rsidR="004A31AD" w:rsidRDefault="004A31AD" w:rsidP="004A31AD">
      <w:pPr>
        <w:pStyle w:val="ListParagraph"/>
        <w:numPr>
          <w:ilvl w:val="1"/>
          <w:numId w:val="21"/>
        </w:numPr>
        <w:suppressAutoHyphens/>
        <w:jc w:val="both"/>
        <w:rPr>
          <w:rFonts w:ascii="Times New Roman" w:hAnsi="Times New Roman"/>
          <w:sz w:val="24"/>
          <w:szCs w:val="24"/>
        </w:rPr>
      </w:pPr>
      <w:r>
        <w:rPr>
          <w:rFonts w:ascii="Times New Roman" w:eastAsia="Times New Roman" w:hAnsi="Times New Roman"/>
          <w:b/>
          <w:bCs/>
          <w:sz w:val="24"/>
          <w:szCs w:val="24"/>
        </w:rPr>
        <w:t xml:space="preserve"> </w:t>
      </w:r>
      <w:r>
        <w:rPr>
          <w:rFonts w:ascii="Times New Roman" w:hAnsi="Times New Roman"/>
          <w:b/>
          <w:bCs/>
          <w:sz w:val="24"/>
          <w:szCs w:val="24"/>
        </w:rPr>
        <w:t>Администриране и поддържане на сайта</w:t>
      </w:r>
    </w:p>
    <w:p w:rsidR="004A31AD" w:rsidRDefault="004A31AD" w:rsidP="004A31AD">
      <w:pPr>
        <w:pStyle w:val="ListParagraph"/>
        <w:spacing w:after="0"/>
        <w:ind w:left="0"/>
        <w:jc w:val="both"/>
        <w:rPr>
          <w:rFonts w:ascii="Times New Roman" w:hAnsi="Times New Roman"/>
          <w:sz w:val="24"/>
          <w:szCs w:val="24"/>
        </w:rPr>
      </w:pPr>
      <w:r>
        <w:rPr>
          <w:rFonts w:ascii="Times New Roman" w:hAnsi="Times New Roman"/>
          <w:sz w:val="24"/>
          <w:szCs w:val="24"/>
        </w:rPr>
        <w:t>Кандидатът разработва и предлага процедура за администриране на уеб-сайта за:</w:t>
      </w:r>
    </w:p>
    <w:p w:rsidR="004A31AD" w:rsidRDefault="004A31AD" w:rsidP="004A31AD">
      <w:pPr>
        <w:pStyle w:val="ListParagraph"/>
        <w:numPr>
          <w:ilvl w:val="0"/>
          <w:numId w:val="9"/>
        </w:numPr>
        <w:tabs>
          <w:tab w:val="left" w:pos="284"/>
        </w:tabs>
        <w:suppressAutoHyphens/>
        <w:spacing w:after="0"/>
        <w:ind w:left="0" w:firstLine="0"/>
        <w:jc w:val="both"/>
        <w:rPr>
          <w:rFonts w:ascii="Times New Roman" w:hAnsi="Times New Roman"/>
          <w:sz w:val="24"/>
          <w:szCs w:val="24"/>
        </w:rPr>
      </w:pPr>
      <w:r>
        <w:rPr>
          <w:rFonts w:ascii="Times New Roman" w:hAnsi="Times New Roman"/>
          <w:sz w:val="24"/>
          <w:szCs w:val="24"/>
        </w:rPr>
        <w:t>лица, които ще редактират, създават и публикуват съдържание – текст, документи, графичен материал,</w:t>
      </w:r>
    </w:p>
    <w:p w:rsidR="004A31AD" w:rsidRDefault="004A31AD" w:rsidP="004A31AD">
      <w:pPr>
        <w:pStyle w:val="ListParagraph"/>
        <w:numPr>
          <w:ilvl w:val="0"/>
          <w:numId w:val="9"/>
        </w:numPr>
        <w:tabs>
          <w:tab w:val="left" w:pos="284"/>
        </w:tabs>
        <w:suppressAutoHyphens/>
        <w:spacing w:after="0"/>
        <w:ind w:left="0" w:firstLine="0"/>
        <w:jc w:val="both"/>
        <w:rPr>
          <w:rFonts w:ascii="Times New Roman" w:hAnsi="Times New Roman"/>
        </w:rPr>
      </w:pPr>
      <w:r>
        <w:rPr>
          <w:rFonts w:ascii="Times New Roman" w:hAnsi="Times New Roman"/>
          <w:sz w:val="24"/>
          <w:szCs w:val="24"/>
        </w:rPr>
        <w:t>лица, които ще имат администраторски достъп за поддръжка, обновяване и архивиране на системата.</w:t>
      </w:r>
    </w:p>
    <w:p w:rsidR="004A31AD" w:rsidRDefault="004A31AD" w:rsidP="004A31AD">
      <w:pPr>
        <w:pStyle w:val="ListParagraph"/>
        <w:spacing w:after="0"/>
        <w:ind w:left="0"/>
        <w:jc w:val="both"/>
        <w:rPr>
          <w:rFonts w:ascii="Times New Roman" w:hAnsi="Times New Roman"/>
        </w:rPr>
      </w:pPr>
    </w:p>
    <w:p w:rsidR="004A31AD" w:rsidRDefault="004A31AD" w:rsidP="004A31AD">
      <w:pPr>
        <w:pStyle w:val="ListParagraph"/>
        <w:numPr>
          <w:ilvl w:val="1"/>
          <w:numId w:val="21"/>
        </w:numPr>
        <w:suppressAutoHyphens/>
        <w:jc w:val="both"/>
        <w:rPr>
          <w:rFonts w:ascii="Times New Roman" w:hAnsi="Times New Roman"/>
          <w:sz w:val="24"/>
          <w:szCs w:val="24"/>
        </w:rPr>
      </w:pPr>
      <w:r>
        <w:rPr>
          <w:rFonts w:ascii="Times New Roman" w:hAnsi="Times New Roman"/>
          <w:b/>
          <w:bCs/>
          <w:sz w:val="24"/>
          <w:szCs w:val="24"/>
        </w:rPr>
        <w:t>Архивиране и възстановяване</w:t>
      </w:r>
    </w:p>
    <w:p w:rsidR="004A31AD" w:rsidRDefault="004A31AD" w:rsidP="004A31AD">
      <w:pPr>
        <w:pStyle w:val="ListParagraph"/>
        <w:spacing w:after="0"/>
        <w:ind w:left="0"/>
        <w:jc w:val="both"/>
        <w:rPr>
          <w:rFonts w:ascii="Times New Roman" w:hAnsi="Times New Roman"/>
        </w:rPr>
      </w:pPr>
      <w:r>
        <w:rPr>
          <w:rFonts w:ascii="Times New Roman" w:hAnsi="Times New Roman"/>
          <w:sz w:val="24"/>
          <w:szCs w:val="24"/>
        </w:rPr>
        <w:t>Кандидатът разработва и предлага процедура за архивиране и възстановяване на Интернет-сайта на НАПОО и цялото му съдържание в случай на срив на системата, злонамерено проникване или други непредвидени обстоятелства.</w:t>
      </w:r>
    </w:p>
    <w:p w:rsidR="004A31AD" w:rsidRDefault="004A31AD" w:rsidP="004A31AD">
      <w:pPr>
        <w:pStyle w:val="ListParagraph"/>
        <w:spacing w:after="0"/>
        <w:ind w:left="0"/>
        <w:jc w:val="both"/>
        <w:rPr>
          <w:rFonts w:ascii="Times New Roman" w:hAnsi="Times New Roman"/>
        </w:rPr>
      </w:pPr>
    </w:p>
    <w:p w:rsidR="004A31AD" w:rsidRDefault="004A31AD" w:rsidP="004A31AD">
      <w:pPr>
        <w:pStyle w:val="ListParagraph"/>
        <w:numPr>
          <w:ilvl w:val="1"/>
          <w:numId w:val="21"/>
        </w:numPr>
        <w:suppressAutoHyphens/>
        <w:jc w:val="both"/>
        <w:rPr>
          <w:rFonts w:ascii="Times New Roman" w:hAnsi="Times New Roman"/>
          <w:sz w:val="24"/>
          <w:szCs w:val="24"/>
        </w:rPr>
      </w:pPr>
      <w:r>
        <w:rPr>
          <w:rFonts w:ascii="Times New Roman" w:hAnsi="Times New Roman"/>
          <w:b/>
          <w:bCs/>
          <w:sz w:val="24"/>
          <w:szCs w:val="24"/>
        </w:rPr>
        <w:t>Изисквания за информационна сигурност</w:t>
      </w:r>
    </w:p>
    <w:p w:rsidR="004A31AD" w:rsidRDefault="004A31AD" w:rsidP="004A31AD">
      <w:pPr>
        <w:pStyle w:val="ListParagraph"/>
        <w:spacing w:after="0"/>
        <w:ind w:left="0"/>
        <w:jc w:val="both"/>
        <w:rPr>
          <w:rFonts w:ascii="Times New Roman" w:hAnsi="Times New Roman"/>
        </w:rPr>
      </w:pPr>
      <w:r>
        <w:rPr>
          <w:rFonts w:ascii="Times New Roman" w:hAnsi="Times New Roman"/>
          <w:sz w:val="24"/>
          <w:szCs w:val="24"/>
        </w:rPr>
        <w:lastRenderedPageBreak/>
        <w:t>За осигуряване контрол на достъпа до съдържанието на Интернет-сайта на НАПОО кандидатът предлага процедура по осигуряване на информационната сигурност на сайта като цяло, както и за опазване лични данни в случаите, когато това се изисква.</w:t>
      </w:r>
    </w:p>
    <w:p w:rsidR="004A31AD" w:rsidRDefault="004A31AD" w:rsidP="004A31AD">
      <w:pPr>
        <w:pStyle w:val="ListParagraph"/>
        <w:spacing w:after="0"/>
        <w:ind w:left="0"/>
        <w:jc w:val="both"/>
        <w:rPr>
          <w:rFonts w:ascii="Times New Roman" w:hAnsi="Times New Roman"/>
        </w:rPr>
      </w:pPr>
    </w:p>
    <w:p w:rsidR="004A31AD" w:rsidRDefault="004A31AD" w:rsidP="004A31AD">
      <w:pPr>
        <w:pStyle w:val="ListParagraph"/>
        <w:numPr>
          <w:ilvl w:val="1"/>
          <w:numId w:val="21"/>
        </w:numPr>
        <w:suppressAutoHyphens/>
        <w:jc w:val="both"/>
        <w:rPr>
          <w:rFonts w:ascii="Times New Roman" w:hAnsi="Times New Roman"/>
          <w:sz w:val="24"/>
          <w:szCs w:val="24"/>
        </w:rPr>
      </w:pPr>
      <w:r>
        <w:rPr>
          <w:rFonts w:ascii="Times New Roman" w:hAnsi="Times New Roman"/>
          <w:b/>
          <w:bCs/>
          <w:sz w:val="24"/>
          <w:szCs w:val="24"/>
        </w:rPr>
        <w:t>Изисквания за гаранционна поддръжка</w:t>
      </w:r>
    </w:p>
    <w:p w:rsidR="004A31AD" w:rsidRDefault="004A31AD" w:rsidP="004A31AD">
      <w:pPr>
        <w:pStyle w:val="ListParagraph"/>
        <w:spacing w:after="0"/>
        <w:ind w:left="0"/>
        <w:jc w:val="both"/>
        <w:rPr>
          <w:rFonts w:ascii="Times New Roman" w:hAnsi="Times New Roman"/>
        </w:rPr>
      </w:pPr>
      <w:r>
        <w:rPr>
          <w:rFonts w:ascii="Times New Roman" w:hAnsi="Times New Roman"/>
          <w:sz w:val="24"/>
          <w:szCs w:val="24"/>
        </w:rPr>
        <w:t>Кандидатът поема задължението да извършва гаранционна поддръжка на надградения Интернет-сайт на НАПОО с цел отстраняване на грешки допуснати в кода на сайта, както и допълнителни настройки и промени с цел на подобряване на функционалността на инсталираните елементи; наблюдение на работоспособността и натовареността на Интернет-сайта и извършване на оптимизации при необходимост; консултиране на служители на Възложителя, във връзка с поддръжката и развитието на Интернет-сайта</w:t>
      </w:r>
      <w:r>
        <w:rPr>
          <w:rFonts w:ascii="Times New Roman" w:hAnsi="Times New Roman"/>
          <w:sz w:val="24"/>
          <w:szCs w:val="24"/>
          <w:lang w:val="bg-BG"/>
        </w:rPr>
        <w:t>, вкл. и с присъствие на място в НАПОО при необходимост</w:t>
      </w:r>
      <w:r>
        <w:rPr>
          <w:rFonts w:ascii="Times New Roman" w:hAnsi="Times New Roman"/>
          <w:sz w:val="24"/>
          <w:szCs w:val="24"/>
        </w:rPr>
        <w:t>.</w:t>
      </w:r>
      <w:r>
        <w:rPr>
          <w:rFonts w:ascii="Times New Roman" w:hAnsi="Times New Roman"/>
          <w:sz w:val="24"/>
          <w:szCs w:val="24"/>
          <w:lang w:val="bg-BG"/>
        </w:rPr>
        <w:t xml:space="preserve"> </w:t>
      </w:r>
    </w:p>
    <w:p w:rsidR="004A31AD" w:rsidRDefault="004A31AD" w:rsidP="004A31AD">
      <w:pPr>
        <w:pStyle w:val="ListParagraph"/>
        <w:spacing w:after="0" w:line="240" w:lineRule="auto"/>
        <w:ind w:left="0"/>
        <w:jc w:val="both"/>
        <w:rPr>
          <w:rFonts w:ascii="Times New Roman" w:hAnsi="Times New Roman"/>
        </w:rPr>
      </w:pPr>
    </w:p>
    <w:p w:rsidR="004A31AD" w:rsidRDefault="004A31AD" w:rsidP="004A31AD">
      <w:pPr>
        <w:pStyle w:val="ListParagraph"/>
        <w:numPr>
          <w:ilvl w:val="1"/>
          <w:numId w:val="21"/>
        </w:numPr>
        <w:suppressAutoHyphens/>
        <w:ind w:left="0" w:firstLine="0"/>
        <w:jc w:val="both"/>
        <w:rPr>
          <w:rFonts w:ascii="Times New Roman" w:hAnsi="Times New Roman"/>
          <w:b/>
          <w:sz w:val="24"/>
          <w:szCs w:val="24"/>
        </w:rPr>
      </w:pPr>
      <w:r>
        <w:rPr>
          <w:rFonts w:ascii="Times New Roman" w:hAnsi="Times New Roman"/>
          <w:b/>
          <w:bCs/>
          <w:sz w:val="24"/>
          <w:szCs w:val="24"/>
          <w:lang w:val="bg-BG"/>
        </w:rPr>
        <w:t>Внедряване на уеб-сайта</w:t>
      </w:r>
    </w:p>
    <w:p w:rsidR="004A31AD" w:rsidRDefault="004A31AD" w:rsidP="004A31AD">
      <w:pPr>
        <w:pStyle w:val="ListParagraph"/>
        <w:numPr>
          <w:ilvl w:val="2"/>
          <w:numId w:val="21"/>
        </w:numPr>
        <w:suppressAutoHyphens/>
        <w:ind w:left="0" w:firstLine="0"/>
        <w:jc w:val="both"/>
        <w:rPr>
          <w:rFonts w:ascii="Times New Roman" w:hAnsi="Times New Roman"/>
          <w:sz w:val="24"/>
          <w:szCs w:val="24"/>
        </w:rPr>
      </w:pPr>
      <w:r>
        <w:rPr>
          <w:rFonts w:ascii="Times New Roman" w:hAnsi="Times New Roman"/>
          <w:b/>
          <w:sz w:val="24"/>
          <w:szCs w:val="24"/>
        </w:rPr>
        <w:t>Тестове</w:t>
      </w:r>
    </w:p>
    <w:p w:rsidR="004A31AD" w:rsidRDefault="004A31AD" w:rsidP="004A31AD">
      <w:pPr>
        <w:pStyle w:val="ListParagraph"/>
        <w:spacing w:after="0" w:line="240" w:lineRule="auto"/>
        <w:ind w:left="0"/>
        <w:jc w:val="both"/>
        <w:rPr>
          <w:rFonts w:ascii="Times New Roman" w:hAnsi="Times New Roman"/>
          <w:b/>
          <w:sz w:val="24"/>
          <w:szCs w:val="24"/>
        </w:rPr>
      </w:pPr>
      <w:r>
        <w:rPr>
          <w:rFonts w:ascii="Times New Roman" w:hAnsi="Times New Roman"/>
          <w:sz w:val="24"/>
          <w:szCs w:val="24"/>
        </w:rPr>
        <w:t>Изпълнителят провежда тестове за стабилността и функционалността на надградения Интернет-сайт и при необходимост отстранява проблемите преди окончателното предаване на сайта на Възложителя.</w:t>
      </w:r>
    </w:p>
    <w:p w:rsidR="004A31AD" w:rsidRDefault="004A31AD" w:rsidP="004A31AD">
      <w:pPr>
        <w:pStyle w:val="ListParagraph"/>
        <w:numPr>
          <w:ilvl w:val="2"/>
          <w:numId w:val="21"/>
        </w:numPr>
        <w:suppressAutoHyphens/>
        <w:ind w:left="0" w:firstLine="0"/>
        <w:jc w:val="both"/>
        <w:rPr>
          <w:rFonts w:ascii="Times New Roman" w:hAnsi="Times New Roman"/>
          <w:sz w:val="24"/>
          <w:szCs w:val="24"/>
        </w:rPr>
      </w:pPr>
      <w:r>
        <w:rPr>
          <w:rFonts w:ascii="Times New Roman" w:hAnsi="Times New Roman"/>
          <w:b/>
          <w:sz w:val="24"/>
          <w:szCs w:val="24"/>
        </w:rPr>
        <w:t>Внедряване и инсталиране</w:t>
      </w:r>
    </w:p>
    <w:p w:rsidR="004A31AD" w:rsidRDefault="004A31AD" w:rsidP="004A31AD">
      <w:pPr>
        <w:pStyle w:val="ListParagraph"/>
        <w:spacing w:after="0" w:line="240" w:lineRule="auto"/>
        <w:ind w:left="0"/>
        <w:jc w:val="both"/>
        <w:rPr>
          <w:rFonts w:ascii="Times New Roman" w:hAnsi="Times New Roman"/>
          <w:b/>
          <w:sz w:val="24"/>
          <w:szCs w:val="24"/>
        </w:rPr>
      </w:pPr>
      <w:r>
        <w:rPr>
          <w:rFonts w:ascii="Times New Roman" w:hAnsi="Times New Roman"/>
          <w:sz w:val="24"/>
          <w:szCs w:val="24"/>
        </w:rPr>
        <w:t>Изпълнителят инсталира сайта, осъществява визуализацията на данни от информационната система</w:t>
      </w:r>
      <w:bookmarkStart w:id="2" w:name="__DdeLink__522_433691601"/>
      <w:bookmarkEnd w:id="2"/>
      <w:r>
        <w:rPr>
          <w:rFonts w:ascii="Times New Roman" w:hAnsi="Times New Roman"/>
          <w:sz w:val="24"/>
          <w:szCs w:val="24"/>
        </w:rPr>
        <w:t xml:space="preserve"> и зарежда необходимата информация за пълноценното функциониране на Интернет-сайта, вкл. инсталиране на сайта на автономен сървър  с цел намаляване риска от злонамерено проникване в други информационни масиви на НАПОО и въвеждане в експлоатация на продукта.</w:t>
      </w:r>
    </w:p>
    <w:p w:rsidR="004A31AD" w:rsidRDefault="004A31AD" w:rsidP="004A31AD">
      <w:pPr>
        <w:pStyle w:val="ListParagraph"/>
        <w:numPr>
          <w:ilvl w:val="2"/>
          <w:numId w:val="21"/>
        </w:numPr>
        <w:suppressAutoHyphens/>
        <w:ind w:left="0" w:firstLine="0"/>
        <w:jc w:val="both"/>
        <w:rPr>
          <w:rFonts w:ascii="Times New Roman" w:hAnsi="Times New Roman"/>
          <w:sz w:val="24"/>
          <w:szCs w:val="24"/>
        </w:rPr>
      </w:pPr>
      <w:r>
        <w:rPr>
          <w:rFonts w:ascii="Times New Roman" w:hAnsi="Times New Roman"/>
          <w:b/>
          <w:sz w:val="24"/>
          <w:szCs w:val="24"/>
        </w:rPr>
        <w:t>Зареждане на необходимите данни</w:t>
      </w:r>
    </w:p>
    <w:p w:rsidR="004A31AD" w:rsidRDefault="004A31AD" w:rsidP="004A31AD">
      <w:pPr>
        <w:pStyle w:val="ListParagraph"/>
        <w:spacing w:after="0" w:line="240" w:lineRule="auto"/>
        <w:ind w:left="0"/>
        <w:jc w:val="both"/>
        <w:rPr>
          <w:rFonts w:ascii="Times New Roman" w:hAnsi="Times New Roman"/>
          <w:sz w:val="24"/>
          <w:szCs w:val="24"/>
        </w:rPr>
      </w:pPr>
      <w:r>
        <w:rPr>
          <w:rFonts w:ascii="Times New Roman" w:hAnsi="Times New Roman"/>
          <w:sz w:val="24"/>
          <w:szCs w:val="24"/>
        </w:rPr>
        <w:t xml:space="preserve">Изпълнителят като част от задачата зарежда необходимата информация за пълноценното функциониране на Интернет-сайта, така че при завършването на проекта да е налице в Интернет информацията, необходима за предоставяне на предлаганите услуги, включително и тази, която не се </w:t>
      </w:r>
      <w:r>
        <w:rPr>
          <w:rFonts w:ascii="Times New Roman" w:hAnsi="Times New Roman"/>
          <w:sz w:val="24"/>
          <w:szCs w:val="24"/>
          <w:lang w:val="bg-BG"/>
        </w:rPr>
        <w:t>съдържа в</w:t>
      </w:r>
      <w:r>
        <w:rPr>
          <w:rFonts w:ascii="Times New Roman" w:hAnsi="Times New Roman"/>
          <w:sz w:val="24"/>
          <w:szCs w:val="24"/>
        </w:rPr>
        <w:t xml:space="preserve"> информационната система на НАПОО</w:t>
      </w:r>
    </w:p>
    <w:p w:rsidR="004A31AD" w:rsidRDefault="004A31AD" w:rsidP="004A31AD">
      <w:pPr>
        <w:pStyle w:val="ListParagraph"/>
        <w:spacing w:after="0" w:line="240" w:lineRule="auto"/>
        <w:ind w:left="0"/>
        <w:jc w:val="both"/>
        <w:rPr>
          <w:rFonts w:ascii="Times New Roman" w:hAnsi="Times New Roman"/>
          <w:sz w:val="24"/>
          <w:szCs w:val="24"/>
        </w:rPr>
      </w:pPr>
    </w:p>
    <w:p w:rsidR="004A31AD" w:rsidRDefault="004A31AD" w:rsidP="004A31AD">
      <w:pPr>
        <w:pStyle w:val="ListParagraph"/>
        <w:numPr>
          <w:ilvl w:val="1"/>
          <w:numId w:val="6"/>
        </w:numPr>
        <w:suppressAutoHyphens/>
        <w:spacing w:after="0" w:line="240" w:lineRule="auto"/>
        <w:ind w:hanging="1615"/>
        <w:jc w:val="both"/>
        <w:rPr>
          <w:rFonts w:ascii="Times New Roman" w:hAnsi="Times New Roman"/>
          <w:szCs w:val="24"/>
        </w:rPr>
      </w:pPr>
      <w:r>
        <w:rPr>
          <w:rFonts w:ascii="Times New Roman" w:hAnsi="Times New Roman"/>
          <w:b/>
          <w:bCs/>
          <w:sz w:val="24"/>
          <w:szCs w:val="24"/>
        </w:rPr>
        <w:t xml:space="preserve">Документация на </w:t>
      </w:r>
      <w:r>
        <w:rPr>
          <w:rFonts w:ascii="Times New Roman" w:hAnsi="Times New Roman"/>
          <w:b/>
          <w:bCs/>
          <w:sz w:val="24"/>
          <w:szCs w:val="24"/>
          <w:lang w:val="bg-BG"/>
        </w:rPr>
        <w:t>интернет сайта</w:t>
      </w:r>
    </w:p>
    <w:p w:rsidR="004A31AD" w:rsidRPr="001740D9" w:rsidRDefault="004A31AD" w:rsidP="004A31AD">
      <w:pPr>
        <w:spacing w:after="0" w:line="240" w:lineRule="auto"/>
        <w:jc w:val="both"/>
        <w:rPr>
          <w:rFonts w:ascii="Times New Roman" w:hAnsi="Times New Roman" w:cs="Times New Roman"/>
          <w:sz w:val="24"/>
          <w:szCs w:val="24"/>
        </w:rPr>
      </w:pPr>
      <w:r w:rsidRPr="001740D9">
        <w:rPr>
          <w:rFonts w:ascii="Times New Roman" w:hAnsi="Times New Roman" w:cs="Times New Roman"/>
          <w:sz w:val="24"/>
          <w:szCs w:val="24"/>
        </w:rPr>
        <w:t>Избраният изпълнител разработва и предоставя на Възложителя документацията, вкл. програмен (source) код на разработените или от него допълнителни програмни решения, който не може да се прочете от инсталираните файлове.</w:t>
      </w:r>
    </w:p>
    <w:p w:rsidR="004A31AD" w:rsidRPr="001740D9" w:rsidRDefault="004A31AD" w:rsidP="004A31AD">
      <w:pPr>
        <w:overflowPunct w:val="0"/>
        <w:spacing w:after="0" w:line="240" w:lineRule="auto"/>
        <w:rPr>
          <w:rFonts w:ascii="Times New Roman" w:hAnsi="Times New Roman" w:cs="Times New Roman"/>
          <w:sz w:val="24"/>
          <w:szCs w:val="24"/>
        </w:rPr>
      </w:pPr>
      <w:r w:rsidRPr="001740D9">
        <w:rPr>
          <w:rFonts w:ascii="Times New Roman" w:hAnsi="Times New Roman" w:cs="Times New Roman"/>
          <w:sz w:val="24"/>
          <w:szCs w:val="24"/>
        </w:rPr>
        <w:t>В случай, че за определни данни, материали и други, авторските и другите права не са на Изпълнителя, последния ще направи необходимото законосъобразно да ги придобие и прехвърли на Възложителя, за да може същия да ги ползва без каквито и да е ограничения, съгласия, одобрения и други от титуляра на авторските и другите права.</w:t>
      </w:r>
    </w:p>
    <w:p w:rsidR="004A31AD" w:rsidRDefault="004A31AD" w:rsidP="004A31AD">
      <w:pPr>
        <w:spacing w:after="0" w:line="240" w:lineRule="auto"/>
        <w:jc w:val="both"/>
        <w:rPr>
          <w:rFonts w:ascii="Times New Roman" w:hAnsi="Times New Roman" w:cs="Times New Roman"/>
          <w:szCs w:val="24"/>
        </w:rPr>
      </w:pPr>
    </w:p>
    <w:p w:rsidR="004A31AD" w:rsidRDefault="004A31AD" w:rsidP="004A31AD">
      <w:pPr>
        <w:pStyle w:val="ListParagraph"/>
        <w:numPr>
          <w:ilvl w:val="1"/>
          <w:numId w:val="6"/>
        </w:numPr>
        <w:tabs>
          <w:tab w:val="left" w:pos="993"/>
        </w:tabs>
        <w:suppressAutoHyphens/>
        <w:spacing w:after="0" w:line="240" w:lineRule="auto"/>
        <w:ind w:left="0" w:firstLine="0"/>
        <w:jc w:val="both"/>
        <w:rPr>
          <w:rFonts w:ascii="Times New Roman" w:hAnsi="Times New Roman"/>
          <w:sz w:val="24"/>
          <w:szCs w:val="24"/>
        </w:rPr>
      </w:pPr>
      <w:r>
        <w:rPr>
          <w:rFonts w:ascii="Times New Roman" w:hAnsi="Times New Roman"/>
          <w:b/>
          <w:sz w:val="24"/>
          <w:szCs w:val="24"/>
        </w:rPr>
        <w:t>Ръководства на администратора и потребителите</w:t>
      </w:r>
    </w:p>
    <w:p w:rsidR="004A31AD" w:rsidRDefault="004A31AD" w:rsidP="004A31AD">
      <w:pPr>
        <w:pStyle w:val="ListParagraph"/>
        <w:tabs>
          <w:tab w:val="left" w:pos="993"/>
        </w:tabs>
        <w:spacing w:after="0" w:line="240" w:lineRule="auto"/>
        <w:ind w:left="0"/>
        <w:jc w:val="both"/>
        <w:rPr>
          <w:rFonts w:ascii="Times New Roman" w:hAnsi="Times New Roman"/>
          <w:sz w:val="24"/>
          <w:szCs w:val="24"/>
        </w:rPr>
      </w:pPr>
      <w:r>
        <w:rPr>
          <w:rFonts w:ascii="Times New Roman" w:hAnsi="Times New Roman"/>
          <w:sz w:val="24"/>
          <w:szCs w:val="24"/>
        </w:rPr>
        <w:t>Избраният изпълнител разработва и предоставя на Възложителя ръководство за потребителя и администратора, което позволява самостоятелното ползване и администриране на системата от Възложителя.</w:t>
      </w:r>
    </w:p>
    <w:p w:rsidR="004A31AD" w:rsidRDefault="004A31AD" w:rsidP="004A31AD">
      <w:pPr>
        <w:pStyle w:val="ListParagraph"/>
        <w:tabs>
          <w:tab w:val="left" w:pos="993"/>
        </w:tabs>
        <w:spacing w:after="0" w:line="240" w:lineRule="auto"/>
        <w:ind w:left="0"/>
        <w:jc w:val="both"/>
        <w:rPr>
          <w:rFonts w:ascii="Times New Roman" w:hAnsi="Times New Roman"/>
          <w:sz w:val="24"/>
          <w:szCs w:val="24"/>
        </w:rPr>
      </w:pPr>
    </w:p>
    <w:p w:rsidR="004A31AD" w:rsidRDefault="004A31AD" w:rsidP="004A31AD">
      <w:pPr>
        <w:pStyle w:val="ListParagraph"/>
        <w:numPr>
          <w:ilvl w:val="1"/>
          <w:numId w:val="6"/>
        </w:numPr>
        <w:tabs>
          <w:tab w:val="left" w:pos="993"/>
        </w:tabs>
        <w:suppressAutoHyphens/>
        <w:spacing w:after="0" w:line="240" w:lineRule="auto"/>
        <w:ind w:left="0" w:firstLine="0"/>
        <w:jc w:val="both"/>
        <w:rPr>
          <w:rFonts w:ascii="Times New Roman" w:eastAsia="SimHei" w:hAnsi="Times New Roman"/>
          <w:b/>
          <w:sz w:val="24"/>
          <w:szCs w:val="24"/>
        </w:rPr>
      </w:pPr>
      <w:r>
        <w:rPr>
          <w:rFonts w:ascii="Times New Roman" w:hAnsi="Times New Roman"/>
          <w:b/>
          <w:sz w:val="24"/>
          <w:szCs w:val="24"/>
        </w:rPr>
        <w:lastRenderedPageBreak/>
        <w:t>Съпътстващо обучение на служители на НАПОО и АЗ за работа с новите модули и функционалност на системите.</w:t>
      </w:r>
    </w:p>
    <w:p w:rsidR="004A31AD" w:rsidRDefault="004A31AD" w:rsidP="004A31AD">
      <w:pPr>
        <w:pStyle w:val="ListParagraph"/>
        <w:tabs>
          <w:tab w:val="left" w:pos="993"/>
        </w:tabs>
        <w:suppressAutoHyphens/>
        <w:spacing w:after="0" w:line="240" w:lineRule="auto"/>
        <w:ind w:left="0"/>
        <w:jc w:val="both"/>
        <w:rPr>
          <w:rFonts w:ascii="Times New Roman" w:hAnsi="Times New Roman"/>
          <w:szCs w:val="24"/>
        </w:rPr>
      </w:pPr>
      <w:r>
        <w:rPr>
          <w:rFonts w:ascii="Times New Roman" w:eastAsia="SimHei" w:hAnsi="Times New Roman"/>
          <w:b/>
          <w:sz w:val="24"/>
          <w:szCs w:val="24"/>
        </w:rPr>
        <w:t>Обхват на обучението</w:t>
      </w:r>
    </w:p>
    <w:p w:rsidR="004A31AD" w:rsidRDefault="004A31AD" w:rsidP="004A31AD">
      <w:pPr>
        <w:tabs>
          <w:tab w:val="left" w:pos="993"/>
        </w:tabs>
        <w:spacing w:after="0" w:line="240" w:lineRule="auto"/>
        <w:jc w:val="both"/>
        <w:rPr>
          <w:rFonts w:ascii="Times New Roman" w:hAnsi="Times New Roman" w:cs="Times New Roman"/>
          <w:sz w:val="24"/>
          <w:szCs w:val="24"/>
        </w:rPr>
      </w:pPr>
      <w:r>
        <w:rPr>
          <w:rFonts w:ascii="Times New Roman" w:hAnsi="Times New Roman" w:cs="Times New Roman"/>
          <w:szCs w:val="24"/>
        </w:rPr>
        <w:t xml:space="preserve">След представяне и приемане на разработеният сайт с повишена функционалност, предмет на настоящата поръчка, Изпълнителят трябва да осигури обучение за администраторите на системата и служителите от страна на НАПОО, които ще ползват системата. Обучението ще даде възможност на служителите да придобият умения за пълноценно ползване на системата и данните от обмена касаещ е-услуги и справки.  </w:t>
      </w:r>
    </w:p>
    <w:p w:rsidR="004A31AD" w:rsidRDefault="004A31AD" w:rsidP="004A31AD">
      <w:pPr>
        <w:pStyle w:val="ListParagraph"/>
        <w:tabs>
          <w:tab w:val="left" w:pos="993"/>
        </w:tabs>
        <w:suppressAutoHyphens/>
        <w:ind w:left="0"/>
        <w:jc w:val="both"/>
        <w:rPr>
          <w:rFonts w:ascii="Times New Roman" w:hAnsi="Times New Roman"/>
          <w:szCs w:val="24"/>
          <w:lang w:eastAsia="bg-BG"/>
        </w:rPr>
      </w:pPr>
      <w:r>
        <w:rPr>
          <w:rFonts w:ascii="Times New Roman" w:eastAsia="SimHei" w:hAnsi="Times New Roman"/>
          <w:b/>
          <w:sz w:val="24"/>
          <w:szCs w:val="24"/>
        </w:rPr>
        <w:t xml:space="preserve">Изисквания към изпълнението </w:t>
      </w:r>
    </w:p>
    <w:p w:rsidR="004A31AD" w:rsidRPr="001740D9" w:rsidRDefault="004A31AD" w:rsidP="004A31AD">
      <w:pPr>
        <w:pStyle w:val="ListParagraph"/>
        <w:tabs>
          <w:tab w:val="left" w:pos="993"/>
        </w:tabs>
        <w:suppressAutoHyphens/>
        <w:ind w:left="0"/>
        <w:jc w:val="both"/>
        <w:rPr>
          <w:rFonts w:ascii="Times New Roman" w:hAnsi="Times New Roman"/>
          <w:b/>
          <w:sz w:val="24"/>
          <w:szCs w:val="24"/>
          <w:lang w:val="bg-BG"/>
        </w:rPr>
      </w:pPr>
      <w:r w:rsidRPr="001740D9">
        <w:rPr>
          <w:rFonts w:ascii="Times New Roman" w:hAnsi="Times New Roman"/>
          <w:sz w:val="24"/>
          <w:szCs w:val="24"/>
          <w:lang w:eastAsia="bg-BG"/>
        </w:rPr>
        <w:t xml:space="preserve">За осигуряване на нужните компетентности на служителите за използване на новоразработените функционалности, необходимо е Изпълнителят да проведе обучение на </w:t>
      </w:r>
      <w:r w:rsidRPr="001740D9">
        <w:rPr>
          <w:rFonts w:ascii="Times New Roman" w:hAnsi="Times New Roman"/>
          <w:sz w:val="24"/>
          <w:szCs w:val="24"/>
          <w:lang w:val="bg-BG" w:eastAsia="bg-BG"/>
        </w:rPr>
        <w:t>всички служители на НАПОО</w:t>
      </w:r>
      <w:r w:rsidRPr="001740D9">
        <w:rPr>
          <w:rFonts w:ascii="Times New Roman" w:hAnsi="Times New Roman"/>
          <w:sz w:val="24"/>
          <w:szCs w:val="24"/>
          <w:lang w:eastAsia="bg-BG"/>
        </w:rPr>
        <w:t>, обособен</w:t>
      </w:r>
      <w:r w:rsidRPr="001740D9">
        <w:rPr>
          <w:rFonts w:ascii="Times New Roman" w:hAnsi="Times New Roman"/>
          <w:sz w:val="24"/>
          <w:szCs w:val="24"/>
          <w:lang w:val="bg-BG" w:eastAsia="bg-BG"/>
        </w:rPr>
        <w:t>о</w:t>
      </w:r>
      <w:r w:rsidRPr="001740D9">
        <w:rPr>
          <w:rFonts w:ascii="Times New Roman" w:hAnsi="Times New Roman"/>
          <w:sz w:val="24"/>
          <w:szCs w:val="24"/>
          <w:lang w:eastAsia="bg-BG"/>
        </w:rPr>
        <w:t xml:space="preserve"> в два етапа: </w:t>
      </w:r>
    </w:p>
    <w:p w:rsidR="004A31AD" w:rsidRPr="001740D9" w:rsidRDefault="004A31AD" w:rsidP="004A31AD">
      <w:pPr>
        <w:pStyle w:val="ListParagraph"/>
        <w:numPr>
          <w:ilvl w:val="1"/>
          <w:numId w:val="14"/>
        </w:numPr>
        <w:tabs>
          <w:tab w:val="left" w:pos="851"/>
          <w:tab w:val="left" w:pos="2196"/>
        </w:tabs>
        <w:spacing w:after="120" w:line="240" w:lineRule="auto"/>
        <w:ind w:left="851" w:hanging="425"/>
        <w:jc w:val="both"/>
        <w:rPr>
          <w:rFonts w:ascii="Times New Roman" w:hAnsi="Times New Roman"/>
          <w:b/>
          <w:color w:val="000000"/>
          <w:sz w:val="24"/>
          <w:szCs w:val="24"/>
        </w:rPr>
      </w:pPr>
      <w:r w:rsidRPr="001740D9">
        <w:rPr>
          <w:rFonts w:ascii="Times New Roman" w:hAnsi="Times New Roman"/>
          <w:b/>
          <w:sz w:val="24"/>
          <w:szCs w:val="24"/>
          <w:lang w:val="bg-BG"/>
        </w:rPr>
        <w:t>Първи етап</w:t>
      </w:r>
      <w:r w:rsidRPr="001740D9">
        <w:rPr>
          <w:rFonts w:ascii="Times New Roman" w:hAnsi="Times New Roman"/>
          <w:b/>
          <w:sz w:val="24"/>
          <w:szCs w:val="24"/>
        </w:rPr>
        <w:t xml:space="preserve">: </w:t>
      </w:r>
      <w:r w:rsidRPr="001740D9">
        <w:rPr>
          <w:rFonts w:ascii="Times New Roman" w:hAnsi="Times New Roman"/>
          <w:b/>
          <w:sz w:val="24"/>
          <w:szCs w:val="24"/>
          <w:lang w:val="bg-BG"/>
        </w:rPr>
        <w:t xml:space="preserve">за </w:t>
      </w:r>
      <w:r w:rsidRPr="001740D9">
        <w:rPr>
          <w:rFonts w:ascii="Times New Roman" w:hAnsi="Times New Roman"/>
          <w:color w:val="000000"/>
          <w:sz w:val="24"/>
          <w:szCs w:val="24"/>
        </w:rPr>
        <w:t xml:space="preserve">лица, които ще редактират, създават и публикуват съдържание – текст, документи, графичен материал и др. За целта е необходимо да се осигури специализирано обучение с продължителност минимум </w:t>
      </w:r>
      <w:r w:rsidRPr="001740D9">
        <w:rPr>
          <w:rFonts w:ascii="Times New Roman" w:hAnsi="Times New Roman"/>
          <w:color w:val="000000"/>
          <w:sz w:val="24"/>
          <w:szCs w:val="24"/>
          <w:lang w:val="bg-BG"/>
        </w:rPr>
        <w:t>8</w:t>
      </w:r>
      <w:r w:rsidRPr="001740D9">
        <w:rPr>
          <w:rFonts w:ascii="Times New Roman" w:hAnsi="Times New Roman"/>
          <w:color w:val="000000"/>
          <w:sz w:val="24"/>
          <w:szCs w:val="24"/>
        </w:rPr>
        <w:t xml:space="preserve"> учебни часа, включващо теоретична и практическа част</w:t>
      </w:r>
      <w:r w:rsidRPr="001740D9">
        <w:rPr>
          <w:rFonts w:ascii="Times New Roman" w:hAnsi="Times New Roman"/>
          <w:color w:val="000000"/>
          <w:sz w:val="24"/>
          <w:szCs w:val="24"/>
          <w:lang w:val="bg-BG"/>
        </w:rPr>
        <w:t xml:space="preserve"> за всички служители в</w:t>
      </w:r>
      <w:r w:rsidRPr="001740D9">
        <w:rPr>
          <w:rFonts w:ascii="Times New Roman" w:hAnsi="Times New Roman"/>
          <w:color w:val="000000"/>
          <w:sz w:val="24"/>
          <w:szCs w:val="24"/>
        </w:rPr>
        <w:t xml:space="preserve"> НАПОО; </w:t>
      </w:r>
    </w:p>
    <w:p w:rsidR="004A31AD" w:rsidRPr="001740D9" w:rsidRDefault="004A31AD" w:rsidP="004A31AD">
      <w:pPr>
        <w:numPr>
          <w:ilvl w:val="1"/>
          <w:numId w:val="14"/>
        </w:numPr>
        <w:tabs>
          <w:tab w:val="left" w:pos="851"/>
          <w:tab w:val="left" w:pos="2196"/>
        </w:tabs>
        <w:suppressAutoHyphens w:val="0"/>
        <w:spacing w:after="120"/>
        <w:ind w:left="851" w:hanging="425"/>
        <w:jc w:val="both"/>
        <w:rPr>
          <w:rFonts w:ascii="Times New Roman" w:hAnsi="Times New Roman" w:cs="Times New Roman"/>
          <w:sz w:val="24"/>
          <w:szCs w:val="24"/>
        </w:rPr>
      </w:pPr>
      <w:r w:rsidRPr="001740D9">
        <w:rPr>
          <w:rFonts w:ascii="Times New Roman" w:hAnsi="Times New Roman" w:cs="Times New Roman"/>
          <w:b/>
          <w:color w:val="000000"/>
          <w:sz w:val="24"/>
          <w:szCs w:val="24"/>
        </w:rPr>
        <w:t xml:space="preserve">Втори етап: за две </w:t>
      </w:r>
      <w:r w:rsidRPr="001740D9">
        <w:rPr>
          <w:rFonts w:ascii="Times New Roman" w:hAnsi="Times New Roman" w:cs="Times New Roman"/>
          <w:color w:val="000000"/>
          <w:sz w:val="24"/>
          <w:szCs w:val="24"/>
        </w:rPr>
        <w:t xml:space="preserve">лица, които ще имат администраторски достъп за поддръжка, обновяване и архивиране на системата –още 8 часа. </w:t>
      </w:r>
    </w:p>
    <w:p w:rsidR="004A31AD" w:rsidRPr="001740D9" w:rsidRDefault="004A31AD" w:rsidP="004A31AD">
      <w:pPr>
        <w:spacing w:after="120"/>
        <w:jc w:val="both"/>
        <w:rPr>
          <w:rFonts w:ascii="Times New Roman" w:hAnsi="Times New Roman" w:cs="Times New Roman"/>
          <w:sz w:val="24"/>
          <w:szCs w:val="24"/>
        </w:rPr>
      </w:pPr>
      <w:r w:rsidRPr="001740D9">
        <w:rPr>
          <w:rFonts w:ascii="Times New Roman" w:hAnsi="Times New Roman" w:cs="Times New Roman"/>
          <w:sz w:val="24"/>
          <w:szCs w:val="24"/>
        </w:rPr>
        <w:t xml:space="preserve">При разработването на програмата и формулирането на конкретните теми за обучение трябва да се </w:t>
      </w:r>
      <w:r w:rsidRPr="001740D9">
        <w:rPr>
          <w:rFonts w:ascii="Times New Roman" w:eastAsia="SimSun" w:hAnsi="Times New Roman" w:cs="Times New Roman"/>
          <w:sz w:val="24"/>
          <w:szCs w:val="24"/>
        </w:rPr>
        <w:t>цели</w:t>
      </w:r>
      <w:r w:rsidRPr="001740D9">
        <w:rPr>
          <w:rFonts w:ascii="Times New Roman" w:hAnsi="Times New Roman" w:cs="Times New Roman"/>
          <w:sz w:val="24"/>
          <w:szCs w:val="24"/>
        </w:rPr>
        <w:t xml:space="preserve"> максимална практическа насоченост, полезност и работа по конкретни казуси. Информацията по време на обучението трябва да се поднесе разбираемо, с популярна терминология.</w:t>
      </w:r>
    </w:p>
    <w:p w:rsidR="004A31AD" w:rsidRPr="001740D9" w:rsidRDefault="004A31AD" w:rsidP="004A31AD">
      <w:pPr>
        <w:spacing w:after="120"/>
        <w:jc w:val="both"/>
        <w:rPr>
          <w:rFonts w:ascii="Times New Roman" w:hAnsi="Times New Roman" w:cs="Times New Roman"/>
          <w:sz w:val="24"/>
          <w:szCs w:val="24"/>
        </w:rPr>
      </w:pPr>
      <w:r w:rsidRPr="001740D9">
        <w:rPr>
          <w:rFonts w:ascii="Times New Roman" w:hAnsi="Times New Roman" w:cs="Times New Roman"/>
          <w:sz w:val="24"/>
          <w:szCs w:val="24"/>
        </w:rPr>
        <w:t>Обучението е планирано да бъде извършено в сградата на НАПОО. Изпълнителят трябва да осигури обучители, подходящи учебни материали за всички участници (подготовка, размножаване и комплектоване), кафе-паузи. Всички разходи за провеждане на обучението трябва да бъдат включени в ценовата оферта.</w:t>
      </w:r>
    </w:p>
    <w:p w:rsidR="004A31AD" w:rsidRPr="001740D9" w:rsidRDefault="004A31AD" w:rsidP="004A31AD">
      <w:pPr>
        <w:spacing w:after="120"/>
        <w:jc w:val="both"/>
        <w:rPr>
          <w:rFonts w:ascii="Times New Roman" w:hAnsi="Times New Roman" w:cs="Times New Roman"/>
          <w:sz w:val="24"/>
          <w:szCs w:val="24"/>
        </w:rPr>
      </w:pPr>
      <w:r w:rsidRPr="001740D9">
        <w:rPr>
          <w:rFonts w:ascii="Times New Roman" w:hAnsi="Times New Roman" w:cs="Times New Roman"/>
          <w:sz w:val="24"/>
          <w:szCs w:val="24"/>
        </w:rPr>
        <w:t>Участникът трябва да представи проект на Програма за обучението за двата етапа, включваща теми за обучението, предлагани методи за обучение.</w:t>
      </w:r>
    </w:p>
    <w:p w:rsidR="004A31AD" w:rsidRPr="001740D9" w:rsidRDefault="004A31AD" w:rsidP="004A31AD">
      <w:pPr>
        <w:spacing w:after="120"/>
        <w:jc w:val="both"/>
        <w:rPr>
          <w:rFonts w:ascii="Times New Roman" w:hAnsi="Times New Roman" w:cs="Times New Roman"/>
          <w:sz w:val="24"/>
          <w:szCs w:val="24"/>
        </w:rPr>
      </w:pPr>
      <w:r w:rsidRPr="001740D9">
        <w:rPr>
          <w:rFonts w:ascii="Times New Roman" w:hAnsi="Times New Roman" w:cs="Times New Roman"/>
          <w:sz w:val="24"/>
          <w:szCs w:val="24"/>
        </w:rPr>
        <w:t>По време на изпълнение на дейността, избраният Изпълнител подготвя и съгласува с Възложителя учебната програма, графика на обученията и учебните материали (като част от Междинен доклад). Графикът за провеждане на обученията следва да се планира така, че в програмата и обученията в максимална степен да бъдат отразени резултатите от другите дейности по проекта. Изпълнителят трябва да издаде сертификати на обучените лица</w:t>
      </w:r>
    </w:p>
    <w:p w:rsidR="004A31AD" w:rsidRPr="001740D9" w:rsidRDefault="004A31AD" w:rsidP="004A31AD">
      <w:pPr>
        <w:tabs>
          <w:tab w:val="left" w:pos="0"/>
        </w:tabs>
        <w:spacing w:after="120"/>
        <w:jc w:val="both"/>
        <w:rPr>
          <w:rFonts w:ascii="Times New Roman" w:hAnsi="Times New Roman" w:cs="Times New Roman"/>
          <w:sz w:val="24"/>
          <w:szCs w:val="24"/>
        </w:rPr>
      </w:pPr>
      <w:r w:rsidRPr="001740D9">
        <w:rPr>
          <w:rFonts w:ascii="Times New Roman" w:hAnsi="Times New Roman" w:cs="Times New Roman"/>
          <w:sz w:val="24"/>
          <w:szCs w:val="24"/>
        </w:rPr>
        <w:t>След изпълнение на дейността, избраният Изпълнител представя документацията за проведеното обучение на български език на хартиен и електронен носител. Учебните материали, програмите и списъците, както и сертификатите на обучените лица трябва да съдържат тема, дата и място на провеждане на обучението. Предоставената документация и материали за целите на обучението стават собственост на НАПОО и могат да бъдат използвани многократно, частично или изцяло, за целите на агенцията.</w:t>
      </w:r>
    </w:p>
    <w:p w:rsidR="004A31AD" w:rsidRPr="001740D9" w:rsidRDefault="004A31AD" w:rsidP="004A31AD">
      <w:pPr>
        <w:tabs>
          <w:tab w:val="left" w:pos="0"/>
        </w:tabs>
        <w:spacing w:after="120"/>
        <w:jc w:val="both"/>
        <w:rPr>
          <w:rFonts w:ascii="Times New Roman" w:hAnsi="Times New Roman" w:cs="Times New Roman"/>
          <w:sz w:val="24"/>
          <w:szCs w:val="24"/>
        </w:rPr>
      </w:pPr>
      <w:r w:rsidRPr="001740D9">
        <w:rPr>
          <w:rFonts w:ascii="Times New Roman" w:hAnsi="Times New Roman" w:cs="Times New Roman"/>
          <w:sz w:val="24"/>
          <w:szCs w:val="24"/>
        </w:rPr>
        <w:lastRenderedPageBreak/>
        <w:t>Всички материали се съставят и оформят съгласно изискванията на Възложителя и официалните изисквания на Оперативна програма “Административен капацитет” за информация и публичност.</w:t>
      </w:r>
    </w:p>
    <w:p w:rsidR="004A31AD" w:rsidRPr="001740D9" w:rsidRDefault="004A31AD" w:rsidP="004A31AD">
      <w:pPr>
        <w:tabs>
          <w:tab w:val="left" w:pos="0"/>
        </w:tabs>
        <w:spacing w:after="120"/>
        <w:jc w:val="both"/>
        <w:rPr>
          <w:rFonts w:ascii="Times New Roman" w:hAnsi="Times New Roman" w:cs="Times New Roman"/>
          <w:sz w:val="24"/>
          <w:szCs w:val="24"/>
        </w:rPr>
      </w:pPr>
    </w:p>
    <w:p w:rsidR="004A31AD" w:rsidRPr="001740D9" w:rsidRDefault="004A31AD" w:rsidP="004A31AD">
      <w:pPr>
        <w:pStyle w:val="ListParagraph"/>
        <w:numPr>
          <w:ilvl w:val="1"/>
          <w:numId w:val="6"/>
        </w:numPr>
        <w:suppressAutoHyphens/>
        <w:ind w:left="0" w:firstLine="0"/>
        <w:jc w:val="both"/>
        <w:rPr>
          <w:rFonts w:ascii="Times New Roman" w:hAnsi="Times New Roman"/>
          <w:sz w:val="24"/>
          <w:szCs w:val="24"/>
        </w:rPr>
      </w:pPr>
      <w:r w:rsidRPr="001740D9">
        <w:rPr>
          <w:rFonts w:ascii="Times New Roman" w:hAnsi="Times New Roman"/>
          <w:b/>
          <w:sz w:val="24"/>
          <w:szCs w:val="24"/>
        </w:rPr>
        <w:t>Гаранционно поддържане</w:t>
      </w:r>
    </w:p>
    <w:p w:rsidR="004A31AD" w:rsidRPr="001740D9" w:rsidRDefault="004A31AD" w:rsidP="004A31AD">
      <w:pPr>
        <w:pStyle w:val="ListParagraph"/>
        <w:spacing w:after="0" w:line="240" w:lineRule="auto"/>
        <w:ind w:left="0"/>
        <w:jc w:val="both"/>
        <w:rPr>
          <w:rFonts w:ascii="Times New Roman" w:hAnsi="Times New Roman"/>
          <w:sz w:val="24"/>
          <w:szCs w:val="24"/>
        </w:rPr>
      </w:pPr>
      <w:r w:rsidRPr="001740D9">
        <w:rPr>
          <w:rFonts w:ascii="Times New Roman" w:hAnsi="Times New Roman"/>
          <w:sz w:val="24"/>
          <w:szCs w:val="24"/>
        </w:rPr>
        <w:t xml:space="preserve">Избраният изпълнител поема задължението да извършва гаранционна поддръжка на надградения Интернет-сайт на НАПОО с цел отстраняване на грешки допуснати в кода на сайта, както и допълнителни настройки и промени с цел на подобряване на функционалността на инсталираните елементи; наблюдение на работоспособността и натовареността на Интернет-сайта и извършване на оптимизации при необходимост; консултиране на служители на Възложителя, във връзка с поддръжката и развитието на Интернет-сайта за </w:t>
      </w:r>
      <w:r w:rsidR="00EA7097">
        <w:rPr>
          <w:rFonts w:ascii="Times New Roman" w:hAnsi="Times New Roman"/>
          <w:sz w:val="24"/>
          <w:szCs w:val="24"/>
          <w:lang w:val="bg-BG"/>
        </w:rPr>
        <w:t xml:space="preserve">мин. </w:t>
      </w:r>
      <w:r w:rsidRPr="001740D9">
        <w:rPr>
          <w:rFonts w:ascii="Times New Roman" w:hAnsi="Times New Roman"/>
          <w:sz w:val="24"/>
          <w:szCs w:val="24"/>
        </w:rPr>
        <w:t>12 месеца след приключване на договора.</w:t>
      </w:r>
    </w:p>
    <w:p w:rsidR="004A31AD" w:rsidRPr="001740D9" w:rsidRDefault="004A31AD" w:rsidP="004A31AD">
      <w:pPr>
        <w:pStyle w:val="ListParagraph"/>
        <w:spacing w:after="0" w:line="240" w:lineRule="auto"/>
        <w:ind w:left="0"/>
        <w:jc w:val="both"/>
        <w:rPr>
          <w:rFonts w:ascii="Times New Roman" w:hAnsi="Times New Roman"/>
          <w:sz w:val="24"/>
          <w:szCs w:val="24"/>
        </w:rPr>
      </w:pPr>
    </w:p>
    <w:p w:rsidR="004A31AD" w:rsidRPr="001740D9" w:rsidRDefault="004A31AD" w:rsidP="004A31AD">
      <w:pPr>
        <w:pStyle w:val="ListParagraph"/>
        <w:numPr>
          <w:ilvl w:val="1"/>
          <w:numId w:val="6"/>
        </w:numPr>
        <w:suppressAutoHyphens/>
        <w:ind w:left="0" w:firstLine="0"/>
        <w:jc w:val="both"/>
        <w:rPr>
          <w:rFonts w:ascii="Times New Roman" w:hAnsi="Times New Roman"/>
          <w:sz w:val="24"/>
          <w:szCs w:val="24"/>
        </w:rPr>
      </w:pPr>
      <w:r w:rsidRPr="001740D9">
        <w:rPr>
          <w:rFonts w:ascii="Times New Roman" w:hAnsi="Times New Roman"/>
          <w:b/>
          <w:bCs/>
          <w:sz w:val="24"/>
          <w:szCs w:val="24"/>
        </w:rPr>
        <w:t>Собственост</w:t>
      </w:r>
    </w:p>
    <w:p w:rsidR="004A31AD" w:rsidRPr="001740D9" w:rsidRDefault="004A31AD" w:rsidP="004A31AD">
      <w:pPr>
        <w:overflowPunct w:val="0"/>
        <w:spacing w:after="0" w:line="240" w:lineRule="auto"/>
        <w:jc w:val="both"/>
        <w:rPr>
          <w:rFonts w:ascii="Times New Roman" w:hAnsi="Times New Roman" w:cs="Times New Roman"/>
          <w:sz w:val="24"/>
          <w:szCs w:val="24"/>
          <w:lang w:val="en-US"/>
        </w:rPr>
      </w:pPr>
      <w:r w:rsidRPr="001740D9">
        <w:rPr>
          <w:rFonts w:ascii="Times New Roman" w:hAnsi="Times New Roman" w:cs="Times New Roman"/>
          <w:sz w:val="24"/>
          <w:szCs w:val="24"/>
          <w:lang w:val="en-US"/>
        </w:rPr>
        <w:t>1. Правата върху разработения по проекта софтуерен продукт и документи стават и остават собственост на Възложителя. Изпълнителят следва да предостави на Възложителя оригиналния код на разработения софтуер, както и пъл</w:t>
      </w:r>
      <w:r>
        <w:rPr>
          <w:rFonts w:ascii="Times New Roman" w:hAnsi="Times New Roman" w:cs="Times New Roman"/>
          <w:sz w:val="24"/>
          <w:szCs w:val="24"/>
          <w:lang w:val="en-US"/>
        </w:rPr>
        <w:t>ната техническа документация“.</w:t>
      </w:r>
    </w:p>
    <w:p w:rsidR="004A31AD" w:rsidRPr="001740D9" w:rsidRDefault="004A31AD" w:rsidP="004A31AD">
      <w:pPr>
        <w:overflowPunct w:val="0"/>
        <w:spacing w:after="0" w:line="240" w:lineRule="auto"/>
        <w:jc w:val="both"/>
        <w:rPr>
          <w:rFonts w:ascii="Times New Roman" w:hAnsi="Times New Roman" w:cs="Times New Roman"/>
          <w:sz w:val="24"/>
          <w:szCs w:val="24"/>
          <w:lang w:val="en-US"/>
        </w:rPr>
      </w:pPr>
      <w:r w:rsidRPr="001740D9">
        <w:rPr>
          <w:rFonts w:ascii="Times New Roman" w:hAnsi="Times New Roman" w:cs="Times New Roman"/>
          <w:sz w:val="24"/>
          <w:szCs w:val="24"/>
          <w:lang w:val="en-US"/>
        </w:rPr>
        <w:t>2. Всички документи и данни, като спецификации, модели, планове, бази от данни, софтуер и свързаните с тях документи или материали получени, събрани или изготвени от Участника в изпълнение на проекта, стават и остават абсолютна собственост на НАПОО.</w:t>
      </w:r>
    </w:p>
    <w:p w:rsidR="004A31AD" w:rsidRPr="001740D9" w:rsidRDefault="004A31AD" w:rsidP="004A31AD">
      <w:pPr>
        <w:overflowPunct w:val="0"/>
        <w:spacing w:after="0" w:line="240" w:lineRule="auto"/>
        <w:jc w:val="both"/>
        <w:rPr>
          <w:rFonts w:ascii="Times New Roman" w:hAnsi="Times New Roman" w:cs="Times New Roman"/>
          <w:sz w:val="24"/>
          <w:szCs w:val="24"/>
          <w:lang w:val="en-US"/>
        </w:rPr>
      </w:pPr>
      <w:r w:rsidRPr="001740D9">
        <w:rPr>
          <w:rFonts w:ascii="Times New Roman" w:hAnsi="Times New Roman" w:cs="Times New Roman"/>
          <w:sz w:val="24"/>
          <w:szCs w:val="24"/>
          <w:lang w:val="en-US"/>
        </w:rPr>
        <w:t>3. Всякакви резултати и права върху тях, включително авторско право и други права на интелектуална и индустриална собственост, получени в изпълнение на договора, са абсолютна собственост на НАПОО. Агенцията може да ги използва, публикува или прехвърля, както счете за уместно, без географско или друго ограничение, или съгласие, одобрение или друга санкция от страна на Изпълнителя.</w:t>
      </w:r>
    </w:p>
    <w:p w:rsidR="004A31AD" w:rsidRPr="001740D9" w:rsidRDefault="004A31AD" w:rsidP="004A31AD">
      <w:pPr>
        <w:overflowPunct w:val="0"/>
        <w:spacing w:after="0" w:line="240" w:lineRule="auto"/>
        <w:jc w:val="both"/>
        <w:rPr>
          <w:rFonts w:ascii="Times New Roman" w:hAnsi="Times New Roman" w:cs="Times New Roman"/>
          <w:sz w:val="24"/>
          <w:szCs w:val="24"/>
          <w:lang w:val="en-US"/>
        </w:rPr>
      </w:pPr>
      <w:r w:rsidRPr="001740D9">
        <w:rPr>
          <w:rFonts w:ascii="Times New Roman" w:hAnsi="Times New Roman" w:cs="Times New Roman"/>
          <w:sz w:val="24"/>
          <w:szCs w:val="24"/>
          <w:lang w:val="en-US"/>
        </w:rPr>
        <w:t>4. В случай, че за определни данни, материали и други, авторските и другите права не са на Изпълнителя, последния ще направи необходимото законосъобразно да ги придобие и прехвърли на Възложителя, за да може същия да ги ползва без каквито и да е ограничения, съгласия, одобрения и други от титуляра на авторските и другите права.</w:t>
      </w:r>
    </w:p>
    <w:p w:rsidR="004A31AD" w:rsidRPr="001740D9" w:rsidRDefault="004A31AD" w:rsidP="004A31AD">
      <w:pPr>
        <w:spacing w:after="120"/>
        <w:jc w:val="both"/>
        <w:rPr>
          <w:rFonts w:ascii="Times New Roman" w:hAnsi="Times New Roman" w:cs="Times New Roman"/>
          <w:sz w:val="24"/>
          <w:szCs w:val="24"/>
          <w:lang w:val="en-US"/>
        </w:rPr>
      </w:pPr>
    </w:p>
    <w:p w:rsidR="004A31AD" w:rsidRDefault="004A31AD" w:rsidP="004A31AD">
      <w:pPr>
        <w:pStyle w:val="Heading"/>
      </w:pPr>
      <w:r>
        <w:t xml:space="preserve"> </w:t>
      </w:r>
    </w:p>
    <w:p w:rsidR="004A31AD" w:rsidRDefault="004A31AD" w:rsidP="004A31AD">
      <w:pPr>
        <w:pStyle w:val="Heading"/>
        <w:pageBreakBefore/>
        <w:rPr>
          <w:szCs w:val="24"/>
        </w:rPr>
      </w:pPr>
      <w:r>
        <w:lastRenderedPageBreak/>
        <w:t>РАЗДЕЛ V. УКАЗАНИЯ ЗА ПОДГОТОВКА НА ОФЕРТАТА И ЗА ПРОВЕЖДАНЕТО НА ОТКРИТА ПРОЦЕДУРА</w:t>
      </w:r>
    </w:p>
    <w:p w:rsidR="004A31AD" w:rsidRDefault="004A31AD" w:rsidP="004A31AD">
      <w:pPr>
        <w:spacing w:after="120"/>
        <w:jc w:val="both"/>
        <w:rPr>
          <w:rFonts w:ascii="Times New Roman" w:hAnsi="Times New Roman" w:cs="Times New Roman"/>
          <w:b/>
          <w:sz w:val="24"/>
          <w:szCs w:val="24"/>
        </w:rPr>
      </w:pPr>
      <w:r>
        <w:rPr>
          <w:rFonts w:ascii="Times New Roman" w:hAnsi="Times New Roman" w:cs="Times New Roman"/>
          <w:b/>
          <w:sz w:val="24"/>
          <w:szCs w:val="24"/>
        </w:rPr>
        <w:t>1.</w:t>
      </w:r>
      <w:r>
        <w:rPr>
          <w:rFonts w:ascii="Times New Roman" w:hAnsi="Times New Roman" w:cs="Times New Roman"/>
          <w:b/>
          <w:sz w:val="24"/>
          <w:szCs w:val="24"/>
        </w:rPr>
        <w:tab/>
        <w:t>ОБЩИ УСЛОВИЯ</w:t>
      </w:r>
    </w:p>
    <w:p w:rsidR="004A31AD" w:rsidRDefault="004A31AD" w:rsidP="004A31AD">
      <w:pPr>
        <w:spacing w:after="120"/>
        <w:jc w:val="both"/>
        <w:rPr>
          <w:rFonts w:ascii="Times New Roman" w:hAnsi="Times New Roman" w:cs="Times New Roman"/>
          <w:b/>
          <w:sz w:val="24"/>
          <w:szCs w:val="24"/>
        </w:rPr>
      </w:pPr>
      <w:r>
        <w:rPr>
          <w:rFonts w:ascii="Times New Roman" w:hAnsi="Times New Roman" w:cs="Times New Roman"/>
          <w:b/>
          <w:sz w:val="24"/>
          <w:szCs w:val="24"/>
        </w:rPr>
        <w:t>1.1.</w:t>
      </w:r>
      <w:r>
        <w:rPr>
          <w:rFonts w:ascii="Times New Roman" w:hAnsi="Times New Roman" w:cs="Times New Roman"/>
          <w:sz w:val="24"/>
          <w:szCs w:val="24"/>
        </w:rPr>
        <w:t xml:space="preserve"> В Процедурата може да участва всяко лице, което отговаря на условията и изискванията на ЗОП и на предварително обявените в обявлението и Документацията на тази Обществена поръчка условия и изисквания на Възложителя.</w:t>
      </w:r>
    </w:p>
    <w:p w:rsidR="004A31AD" w:rsidRDefault="004A31AD" w:rsidP="004A31AD">
      <w:pPr>
        <w:spacing w:after="120"/>
        <w:ind w:right="26"/>
        <w:jc w:val="both"/>
        <w:rPr>
          <w:rFonts w:ascii="Times New Roman" w:hAnsi="Times New Roman" w:cs="Times New Roman"/>
          <w:b/>
          <w:sz w:val="24"/>
          <w:szCs w:val="24"/>
        </w:rPr>
      </w:pPr>
      <w:r>
        <w:rPr>
          <w:rFonts w:ascii="Times New Roman" w:hAnsi="Times New Roman" w:cs="Times New Roman"/>
          <w:b/>
          <w:sz w:val="24"/>
          <w:szCs w:val="24"/>
        </w:rPr>
        <w:t>1.2.</w:t>
      </w:r>
      <w:r>
        <w:rPr>
          <w:rFonts w:ascii="Times New Roman" w:hAnsi="Times New Roman" w:cs="Times New Roman"/>
          <w:sz w:val="24"/>
          <w:szCs w:val="24"/>
        </w:rPr>
        <w:t xml:space="preserve"> Не се предвижда възможност за представяне на варианти в офертите.</w:t>
      </w:r>
    </w:p>
    <w:p w:rsidR="004A31AD" w:rsidRDefault="004A31AD" w:rsidP="004A31AD">
      <w:pPr>
        <w:spacing w:after="120"/>
        <w:ind w:right="28"/>
        <w:jc w:val="both"/>
        <w:rPr>
          <w:rFonts w:ascii="Times New Roman" w:hAnsi="Times New Roman" w:cs="Times New Roman"/>
          <w:b/>
          <w:sz w:val="24"/>
          <w:szCs w:val="24"/>
        </w:rPr>
      </w:pPr>
      <w:r>
        <w:rPr>
          <w:rFonts w:ascii="Times New Roman" w:hAnsi="Times New Roman" w:cs="Times New Roman"/>
          <w:b/>
          <w:sz w:val="24"/>
          <w:szCs w:val="24"/>
        </w:rPr>
        <w:t>1.3.</w:t>
      </w:r>
      <w:r>
        <w:rPr>
          <w:rFonts w:ascii="Times New Roman" w:hAnsi="Times New Roman" w:cs="Times New Roman"/>
          <w:sz w:val="24"/>
          <w:szCs w:val="24"/>
        </w:rPr>
        <w:t xml:space="preserve"> Всеки участник може да представи само една оферта. Участник, който е представил повече от една оферта се отстранява от участие в Процедурата.</w:t>
      </w:r>
    </w:p>
    <w:p w:rsidR="004A31AD" w:rsidRDefault="004A31AD" w:rsidP="004A31AD">
      <w:pPr>
        <w:spacing w:after="120"/>
        <w:ind w:right="28"/>
        <w:jc w:val="both"/>
        <w:rPr>
          <w:rFonts w:ascii="Times New Roman" w:hAnsi="Times New Roman" w:cs="Times New Roman"/>
          <w:b/>
          <w:sz w:val="24"/>
          <w:szCs w:val="24"/>
        </w:rPr>
      </w:pPr>
      <w:r>
        <w:rPr>
          <w:rFonts w:ascii="Times New Roman" w:hAnsi="Times New Roman" w:cs="Times New Roman"/>
          <w:b/>
          <w:sz w:val="24"/>
          <w:szCs w:val="24"/>
        </w:rPr>
        <w:t>1.4.</w:t>
      </w:r>
      <w:r>
        <w:rPr>
          <w:rFonts w:ascii="Times New Roman" w:hAnsi="Times New Roman" w:cs="Times New Roman"/>
          <w:sz w:val="24"/>
          <w:szCs w:val="24"/>
        </w:rPr>
        <w:t xml:space="preserve"> Не се допуска участник да участва в офертата на друг участник за същата Поръчка под каквато и да е форма.</w:t>
      </w:r>
    </w:p>
    <w:p w:rsidR="004A31AD" w:rsidRDefault="004A31AD" w:rsidP="004A31AD">
      <w:pPr>
        <w:spacing w:after="120"/>
        <w:ind w:right="28"/>
        <w:jc w:val="both"/>
        <w:rPr>
          <w:rFonts w:ascii="Times New Roman" w:hAnsi="Times New Roman" w:cs="Times New Roman"/>
          <w:b/>
          <w:sz w:val="24"/>
          <w:szCs w:val="24"/>
        </w:rPr>
      </w:pPr>
      <w:r>
        <w:rPr>
          <w:rFonts w:ascii="Times New Roman" w:hAnsi="Times New Roman" w:cs="Times New Roman"/>
          <w:b/>
          <w:sz w:val="24"/>
          <w:szCs w:val="24"/>
        </w:rPr>
        <w:t>1.5.</w:t>
      </w:r>
      <w:r>
        <w:rPr>
          <w:rFonts w:ascii="Times New Roman" w:hAnsi="Times New Roman" w:cs="Times New Roman"/>
          <w:sz w:val="24"/>
          <w:szCs w:val="24"/>
        </w:rPr>
        <w:t xml:space="preserve"> Представянето на оферта за участие в настоящата Процедура задължава участника да приеме напълно всички изисквания и условия, посочени в Документацията за участие, при спазване на ЗОП. Поставянето на различни от тези условия и изисквания от страна на участника не ангажира по никакъв начин Възложителя, и води до отстраняване на този участник от Процедурата.</w:t>
      </w:r>
    </w:p>
    <w:p w:rsidR="004A31AD" w:rsidRDefault="004A31AD" w:rsidP="004A31AD">
      <w:pPr>
        <w:spacing w:after="120"/>
        <w:ind w:right="28"/>
        <w:jc w:val="both"/>
        <w:rPr>
          <w:rFonts w:ascii="Times New Roman" w:hAnsi="Times New Roman" w:cs="Times New Roman"/>
          <w:sz w:val="24"/>
          <w:szCs w:val="24"/>
        </w:rPr>
      </w:pPr>
      <w:r>
        <w:rPr>
          <w:rFonts w:ascii="Times New Roman" w:hAnsi="Times New Roman" w:cs="Times New Roman"/>
          <w:b/>
          <w:sz w:val="24"/>
          <w:szCs w:val="24"/>
        </w:rPr>
        <w:t>1.6.</w:t>
      </w:r>
      <w:r>
        <w:rPr>
          <w:rFonts w:ascii="Times New Roman" w:hAnsi="Times New Roman" w:cs="Times New Roman"/>
          <w:sz w:val="24"/>
          <w:szCs w:val="24"/>
        </w:rPr>
        <w:t xml:space="preserve"> При съобразяване с разпоредбите на чл.68, ал.7, ал.8, ал.9 и ал.10 от ЗОП се отстранява от участие в процедурата участник, за когото е налице някое от следните обстоятелства:</w:t>
      </w:r>
    </w:p>
    <w:p w:rsidR="004A31AD" w:rsidRDefault="004A31AD" w:rsidP="004A31AD">
      <w:pPr>
        <w:numPr>
          <w:ilvl w:val="2"/>
          <w:numId w:val="13"/>
        </w:numPr>
        <w:tabs>
          <w:tab w:val="left" w:pos="284"/>
          <w:tab w:val="left" w:pos="993"/>
        </w:tabs>
        <w:spacing w:after="120"/>
        <w:ind w:left="709" w:right="28" w:firstLine="1"/>
        <w:jc w:val="both"/>
        <w:rPr>
          <w:rFonts w:ascii="Times New Roman" w:hAnsi="Times New Roman" w:cs="Times New Roman"/>
          <w:sz w:val="24"/>
          <w:szCs w:val="24"/>
        </w:rPr>
      </w:pPr>
      <w:r>
        <w:rPr>
          <w:rFonts w:ascii="Times New Roman" w:hAnsi="Times New Roman" w:cs="Times New Roman"/>
          <w:sz w:val="24"/>
          <w:szCs w:val="24"/>
        </w:rPr>
        <w:t>В офертата не е представен някой от необходимите документи по чл.56, ал.1 от ЗОП и описаните в документацията;</w:t>
      </w:r>
    </w:p>
    <w:p w:rsidR="004A31AD" w:rsidRDefault="004A31AD" w:rsidP="004A31AD">
      <w:pPr>
        <w:numPr>
          <w:ilvl w:val="2"/>
          <w:numId w:val="13"/>
        </w:numPr>
        <w:tabs>
          <w:tab w:val="left" w:pos="284"/>
          <w:tab w:val="left" w:pos="993"/>
        </w:tabs>
        <w:spacing w:after="120"/>
        <w:ind w:left="709" w:right="28" w:firstLine="1"/>
        <w:jc w:val="both"/>
        <w:rPr>
          <w:rFonts w:ascii="Times New Roman" w:hAnsi="Times New Roman" w:cs="Times New Roman"/>
          <w:sz w:val="24"/>
          <w:szCs w:val="24"/>
        </w:rPr>
      </w:pPr>
      <w:r w:rsidRPr="00D809DC">
        <w:rPr>
          <w:rFonts w:ascii="Times New Roman" w:hAnsi="Times New Roman" w:cs="Times New Roman"/>
          <w:sz w:val="24"/>
          <w:szCs w:val="24"/>
        </w:rPr>
        <w:t>Наличие на обстоятелствата по чл.47, ал.1, ал.2 (за тези, които са предвидени от Възложителя) и ал.5 от ЗОП;</w:t>
      </w:r>
    </w:p>
    <w:p w:rsidR="004A31AD" w:rsidRPr="00D809DC" w:rsidRDefault="004A31AD" w:rsidP="004A31AD">
      <w:pPr>
        <w:numPr>
          <w:ilvl w:val="2"/>
          <w:numId w:val="13"/>
        </w:numPr>
        <w:tabs>
          <w:tab w:val="left" w:pos="284"/>
          <w:tab w:val="left" w:pos="993"/>
        </w:tabs>
        <w:spacing w:after="120"/>
        <w:ind w:left="709" w:right="28" w:firstLine="1"/>
        <w:jc w:val="both"/>
        <w:rPr>
          <w:rFonts w:ascii="Times New Roman" w:hAnsi="Times New Roman" w:cs="Times New Roman"/>
          <w:sz w:val="24"/>
          <w:szCs w:val="24"/>
        </w:rPr>
      </w:pPr>
      <w:r w:rsidRPr="00D809DC">
        <w:rPr>
          <w:rFonts w:ascii="Times New Roman" w:hAnsi="Times New Roman" w:cs="Times New Roman"/>
          <w:sz w:val="24"/>
          <w:szCs w:val="24"/>
        </w:rPr>
        <w:t>Представената оферта е непълна или не отговаря на предварително обявените условия на Възложителя;</w:t>
      </w:r>
    </w:p>
    <w:p w:rsidR="004A31AD" w:rsidRDefault="004A31AD" w:rsidP="004A31AD">
      <w:pPr>
        <w:numPr>
          <w:ilvl w:val="2"/>
          <w:numId w:val="13"/>
        </w:numPr>
        <w:tabs>
          <w:tab w:val="left" w:pos="284"/>
          <w:tab w:val="left" w:pos="993"/>
        </w:tabs>
        <w:spacing w:after="120"/>
        <w:ind w:left="709" w:right="28" w:firstLine="1"/>
        <w:jc w:val="both"/>
        <w:rPr>
          <w:rFonts w:ascii="Times New Roman" w:hAnsi="Times New Roman" w:cs="Times New Roman"/>
          <w:sz w:val="24"/>
          <w:szCs w:val="24"/>
        </w:rPr>
      </w:pPr>
      <w:r>
        <w:rPr>
          <w:rFonts w:ascii="Times New Roman" w:hAnsi="Times New Roman" w:cs="Times New Roman"/>
          <w:sz w:val="24"/>
          <w:szCs w:val="24"/>
        </w:rPr>
        <w:t>Представената оферта не отговаря на изискванията на чл.57, ал.2 от ЗОП;</w:t>
      </w:r>
    </w:p>
    <w:p w:rsidR="004A31AD" w:rsidRPr="00D809DC" w:rsidRDefault="004A31AD" w:rsidP="004A31AD">
      <w:pPr>
        <w:numPr>
          <w:ilvl w:val="2"/>
          <w:numId w:val="13"/>
        </w:numPr>
        <w:tabs>
          <w:tab w:val="left" w:pos="284"/>
          <w:tab w:val="left" w:pos="993"/>
        </w:tabs>
        <w:spacing w:after="120"/>
        <w:ind w:left="709" w:right="28" w:firstLine="1"/>
        <w:jc w:val="both"/>
        <w:rPr>
          <w:rFonts w:ascii="Times New Roman" w:hAnsi="Times New Roman" w:cs="Times New Roman"/>
          <w:sz w:val="24"/>
          <w:szCs w:val="24"/>
        </w:rPr>
      </w:pPr>
      <w:r>
        <w:rPr>
          <w:rFonts w:ascii="Times New Roman" w:hAnsi="Times New Roman" w:cs="Times New Roman"/>
          <w:sz w:val="24"/>
          <w:szCs w:val="24"/>
        </w:rPr>
        <w:t>Възложителят не приема за участие в процедурата и връща незабавно оферта, която е:</w:t>
      </w:r>
    </w:p>
    <w:p w:rsidR="004A31AD" w:rsidRDefault="004A31AD" w:rsidP="004A31AD">
      <w:pPr>
        <w:tabs>
          <w:tab w:val="left" w:pos="284"/>
          <w:tab w:val="left" w:pos="993"/>
        </w:tabs>
        <w:spacing w:after="120"/>
        <w:ind w:right="28" w:firstLine="709"/>
        <w:jc w:val="both"/>
        <w:rPr>
          <w:rFonts w:ascii="Times New Roman" w:hAnsi="Times New Roman" w:cs="Times New Roman"/>
          <w:b/>
          <w:sz w:val="24"/>
          <w:szCs w:val="24"/>
        </w:rPr>
      </w:pPr>
      <w:r>
        <w:rPr>
          <w:rFonts w:ascii="Times New Roman" w:hAnsi="Times New Roman" w:cs="Times New Roman"/>
          <w:b/>
          <w:sz w:val="24"/>
          <w:szCs w:val="24"/>
        </w:rPr>
        <w:t>а)</w:t>
      </w:r>
      <w:r>
        <w:rPr>
          <w:rFonts w:ascii="Times New Roman" w:hAnsi="Times New Roman" w:cs="Times New Roman"/>
          <w:sz w:val="24"/>
          <w:szCs w:val="24"/>
        </w:rPr>
        <w:t xml:space="preserve"> постъпила в незапечатан плик или в скъсан плик;</w:t>
      </w:r>
    </w:p>
    <w:p w:rsidR="004A31AD" w:rsidRDefault="004A31AD" w:rsidP="004A31AD">
      <w:pPr>
        <w:tabs>
          <w:tab w:val="left" w:pos="284"/>
          <w:tab w:val="left" w:pos="993"/>
        </w:tabs>
        <w:spacing w:after="120"/>
        <w:ind w:right="28" w:firstLine="709"/>
        <w:jc w:val="both"/>
        <w:rPr>
          <w:rFonts w:ascii="Times New Roman" w:hAnsi="Times New Roman" w:cs="Times New Roman"/>
          <w:b/>
          <w:sz w:val="24"/>
          <w:szCs w:val="24"/>
        </w:rPr>
      </w:pPr>
      <w:r>
        <w:rPr>
          <w:rFonts w:ascii="Times New Roman" w:hAnsi="Times New Roman" w:cs="Times New Roman"/>
          <w:b/>
          <w:sz w:val="24"/>
          <w:szCs w:val="24"/>
        </w:rPr>
        <w:t>б)</w:t>
      </w:r>
      <w:r>
        <w:rPr>
          <w:rFonts w:ascii="Times New Roman" w:hAnsi="Times New Roman" w:cs="Times New Roman"/>
          <w:sz w:val="24"/>
          <w:szCs w:val="24"/>
        </w:rPr>
        <w:t xml:space="preserve"> постъпила след изтичане на срока за получаване.</w:t>
      </w:r>
    </w:p>
    <w:p w:rsidR="004A31AD" w:rsidRDefault="004A31AD" w:rsidP="004A31AD">
      <w:pPr>
        <w:spacing w:after="120"/>
        <w:ind w:right="26"/>
        <w:jc w:val="both"/>
        <w:rPr>
          <w:rFonts w:ascii="Times New Roman" w:hAnsi="Times New Roman" w:cs="Times New Roman"/>
          <w:b/>
          <w:sz w:val="24"/>
          <w:szCs w:val="24"/>
          <w:shd w:val="clear" w:color="auto" w:fill="FEFEFE"/>
        </w:rPr>
      </w:pPr>
      <w:r>
        <w:rPr>
          <w:rFonts w:ascii="Times New Roman" w:hAnsi="Times New Roman" w:cs="Times New Roman"/>
          <w:b/>
          <w:sz w:val="24"/>
          <w:szCs w:val="24"/>
        </w:rPr>
        <w:t>1.7.</w:t>
      </w:r>
      <w:r>
        <w:rPr>
          <w:rFonts w:ascii="Times New Roman" w:hAnsi="Times New Roman" w:cs="Times New Roman"/>
          <w:sz w:val="24"/>
          <w:szCs w:val="24"/>
        </w:rPr>
        <w:t xml:space="preserve"> В случай че участникът участва като обединение, изброените по долу изисквания се прилагат за обединението като цяло.</w:t>
      </w:r>
    </w:p>
    <w:p w:rsidR="004A31AD" w:rsidRDefault="004A31AD" w:rsidP="004A31AD">
      <w:pPr>
        <w:spacing w:after="120"/>
        <w:jc w:val="both"/>
        <w:rPr>
          <w:rFonts w:ascii="Times New Roman" w:hAnsi="Times New Roman" w:cs="Times New Roman"/>
          <w:b/>
          <w:sz w:val="24"/>
          <w:szCs w:val="24"/>
        </w:rPr>
      </w:pPr>
      <w:r>
        <w:rPr>
          <w:rFonts w:ascii="Times New Roman" w:hAnsi="Times New Roman" w:cs="Times New Roman"/>
          <w:b/>
          <w:sz w:val="24"/>
          <w:szCs w:val="24"/>
          <w:shd w:val="clear" w:color="auto" w:fill="FEFEFE"/>
        </w:rPr>
        <w:t>1.8.</w:t>
      </w:r>
      <w:r>
        <w:rPr>
          <w:rFonts w:ascii="Times New Roman" w:hAnsi="Times New Roman" w:cs="Times New Roman"/>
          <w:sz w:val="24"/>
          <w:szCs w:val="24"/>
          <w:shd w:val="clear" w:color="auto" w:fill="FEFEFE"/>
        </w:rPr>
        <w:t xml:space="preserve"> 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4A31AD" w:rsidRDefault="004A31AD" w:rsidP="004A31AD">
      <w:pPr>
        <w:spacing w:after="120"/>
        <w:ind w:right="26"/>
        <w:jc w:val="both"/>
        <w:rPr>
          <w:rFonts w:ascii="Times New Roman" w:hAnsi="Times New Roman" w:cs="Times New Roman"/>
          <w:b/>
          <w:sz w:val="24"/>
          <w:szCs w:val="24"/>
        </w:rPr>
      </w:pPr>
      <w:r>
        <w:rPr>
          <w:rFonts w:ascii="Times New Roman" w:hAnsi="Times New Roman" w:cs="Times New Roman"/>
          <w:b/>
          <w:sz w:val="24"/>
          <w:szCs w:val="24"/>
        </w:rPr>
        <w:lastRenderedPageBreak/>
        <w:t>1.9.</w:t>
      </w:r>
      <w:r>
        <w:rPr>
          <w:rFonts w:ascii="Times New Roman" w:hAnsi="Times New Roman" w:cs="Times New Roman"/>
          <w:sz w:val="24"/>
          <w:szCs w:val="24"/>
        </w:rPr>
        <w:t xml:space="preserve"> Всеки участник в Процедурата за възлагане на Обществената поръчка е длъжен да заяви в офертата си дали при изпълнението на Поръчката ще използва и подизпълнители.</w:t>
      </w:r>
    </w:p>
    <w:p w:rsidR="004A31AD" w:rsidRDefault="004A31AD" w:rsidP="004A31AD">
      <w:pPr>
        <w:spacing w:after="120"/>
        <w:ind w:right="26"/>
        <w:jc w:val="both"/>
        <w:rPr>
          <w:rFonts w:ascii="Times New Roman" w:hAnsi="Times New Roman" w:cs="Times New Roman"/>
          <w:b/>
          <w:sz w:val="24"/>
          <w:szCs w:val="24"/>
        </w:rPr>
      </w:pPr>
      <w:r>
        <w:rPr>
          <w:rFonts w:ascii="Times New Roman" w:hAnsi="Times New Roman" w:cs="Times New Roman"/>
          <w:b/>
          <w:sz w:val="24"/>
          <w:szCs w:val="24"/>
        </w:rPr>
        <w:t>1.10</w:t>
      </w:r>
      <w:r>
        <w:rPr>
          <w:rFonts w:ascii="Times New Roman" w:hAnsi="Times New Roman" w:cs="Times New Roman"/>
          <w:sz w:val="24"/>
          <w:szCs w:val="24"/>
        </w:rPr>
        <w:t>. Лице, което е дало съгласието си и фигурира като подизпълнител в офертата на друг участник, не може да представя самостоятелна оферта.</w:t>
      </w:r>
    </w:p>
    <w:p w:rsidR="004A31AD" w:rsidRDefault="004A31AD" w:rsidP="004A31AD">
      <w:pPr>
        <w:spacing w:after="120"/>
        <w:jc w:val="both"/>
        <w:rPr>
          <w:b/>
          <w:bCs/>
        </w:rPr>
      </w:pPr>
      <w:r>
        <w:rPr>
          <w:rFonts w:ascii="Times New Roman" w:hAnsi="Times New Roman" w:cs="Times New Roman"/>
          <w:b/>
          <w:sz w:val="24"/>
          <w:szCs w:val="24"/>
        </w:rPr>
        <w:t>1.11.</w:t>
      </w:r>
      <w:r>
        <w:rPr>
          <w:rFonts w:ascii="Times New Roman" w:hAnsi="Times New Roman" w:cs="Times New Roman"/>
          <w:sz w:val="24"/>
          <w:szCs w:val="24"/>
        </w:rPr>
        <w:t xml:space="preserve"> Когато участникът предвижда участието на подизпълнители при изпълнение на Поръчката, изискванията посочени в т.2, в съответствие с чл.56, ал.2 от ЗОП, се прилагат и за подизпълнителите.</w:t>
      </w:r>
    </w:p>
    <w:p w:rsidR="004A31AD" w:rsidRDefault="004A31AD" w:rsidP="004A31AD">
      <w:pPr>
        <w:pStyle w:val="Default"/>
        <w:spacing w:after="120" w:line="276" w:lineRule="auto"/>
        <w:jc w:val="both"/>
        <w:rPr>
          <w:b/>
          <w:bCs/>
          <w:color w:val="auto"/>
        </w:rPr>
      </w:pPr>
      <w:r>
        <w:rPr>
          <w:b/>
          <w:bCs/>
          <w:color w:val="auto"/>
        </w:rPr>
        <w:t xml:space="preserve">1.12. </w:t>
      </w:r>
      <w:r>
        <w:rPr>
          <w:bCs/>
          <w:color w:val="auto"/>
        </w:rPr>
        <w:t xml:space="preserve">Специфични изисквания към участници – обединения, които не са юридически лица (“обединение/консорциум”): </w:t>
      </w:r>
    </w:p>
    <w:p w:rsidR="004A31AD" w:rsidRDefault="004A31AD" w:rsidP="004A31AD">
      <w:pPr>
        <w:pStyle w:val="Default"/>
        <w:spacing w:after="120" w:line="276" w:lineRule="auto"/>
        <w:ind w:firstLine="709"/>
        <w:jc w:val="both"/>
        <w:rPr>
          <w:b/>
          <w:bCs/>
          <w:color w:val="auto"/>
        </w:rPr>
      </w:pPr>
      <w:r>
        <w:rPr>
          <w:b/>
          <w:bCs/>
          <w:color w:val="auto"/>
        </w:rPr>
        <w:t xml:space="preserve">1.12. 1. </w:t>
      </w:r>
      <w:r>
        <w:rPr>
          <w:color w:val="auto"/>
        </w:rPr>
        <w:t xml:space="preserve">В случай че участникът е обединение, участниците в него трябва да определят едно лице, което да представлява обединението за целите на Поръчката (Водещ съдружник). </w:t>
      </w:r>
    </w:p>
    <w:p w:rsidR="004A31AD" w:rsidRDefault="004A31AD" w:rsidP="004A31AD">
      <w:pPr>
        <w:pStyle w:val="Default"/>
        <w:spacing w:after="120" w:line="276" w:lineRule="auto"/>
        <w:ind w:firstLine="709"/>
        <w:jc w:val="both"/>
        <w:rPr>
          <w:b/>
          <w:bCs/>
          <w:color w:val="auto"/>
        </w:rPr>
      </w:pPr>
      <w:r>
        <w:rPr>
          <w:b/>
          <w:bCs/>
          <w:color w:val="auto"/>
        </w:rPr>
        <w:t xml:space="preserve">1.12. 2. </w:t>
      </w:r>
      <w:r>
        <w:rPr>
          <w:color w:val="auto"/>
        </w:rPr>
        <w:t xml:space="preserve">В случай че участник в Процедурата е обединение, изискванията за икономически и финансови възможности, и за технически възможности, се отнасят за обединението като цяло. При изискванията, които важат за всеки един от членовете на обединението поотделно, това е изрично посочено в съответната част на Документацията. </w:t>
      </w:r>
    </w:p>
    <w:p w:rsidR="004A31AD" w:rsidRDefault="004A31AD" w:rsidP="004A31AD">
      <w:pPr>
        <w:pStyle w:val="Default"/>
        <w:spacing w:after="120" w:line="276" w:lineRule="auto"/>
        <w:ind w:firstLine="709"/>
        <w:jc w:val="both"/>
        <w:rPr>
          <w:b/>
          <w:bCs/>
          <w:color w:val="auto"/>
        </w:rPr>
      </w:pPr>
      <w:r>
        <w:rPr>
          <w:b/>
          <w:bCs/>
          <w:color w:val="auto"/>
        </w:rPr>
        <w:t xml:space="preserve">1.12. 3. </w:t>
      </w:r>
      <w:r>
        <w:rPr>
          <w:color w:val="auto"/>
        </w:rPr>
        <w:t xml:space="preserve">В случай че участникът е обединение, участниците в него сключват споразумение/ договор помежду си, със нотариална заверка на подписите и съдържанието, което задължително трябва да съдържа клаузи, които гарантират, че всички членове на обединението са отговорни заедно и поотделно за изпълнението на договора, водещият съдружник на обединението е упълномощен да задължава, да получава указания за и от името на всеки член на обединението, всички членове на обединението са задължени да останат в него за целия период на изпълнение на договора, съставът на обединението няма да се променя след сключването на договора за възлагане на обществената поръчка. </w:t>
      </w:r>
    </w:p>
    <w:p w:rsidR="004A31AD" w:rsidRDefault="004A31AD" w:rsidP="004A31AD">
      <w:pPr>
        <w:pStyle w:val="Default"/>
        <w:spacing w:after="120" w:line="276" w:lineRule="auto"/>
        <w:ind w:firstLine="709"/>
        <w:jc w:val="both"/>
        <w:rPr>
          <w:b/>
          <w:bCs/>
        </w:rPr>
      </w:pPr>
      <w:r>
        <w:rPr>
          <w:b/>
          <w:bCs/>
          <w:color w:val="auto"/>
        </w:rPr>
        <w:t xml:space="preserve">1.12. </w:t>
      </w:r>
      <w:r>
        <w:rPr>
          <w:b/>
          <w:color w:val="auto"/>
        </w:rPr>
        <w:t>4.</w:t>
      </w:r>
      <w:r>
        <w:rPr>
          <w:color w:val="auto"/>
        </w:rPr>
        <w:t xml:space="preserve"> Едно физическо или юридическо лице може да участва само в едно обединение.</w:t>
      </w:r>
    </w:p>
    <w:p w:rsidR="004A31AD" w:rsidRDefault="004A31AD" w:rsidP="004A31AD">
      <w:pPr>
        <w:pStyle w:val="Style8"/>
        <w:widowControl/>
        <w:spacing w:after="120" w:line="276" w:lineRule="auto"/>
        <w:ind w:firstLine="709"/>
        <w:jc w:val="both"/>
        <w:rPr>
          <w:b/>
          <w:bCs/>
        </w:rPr>
      </w:pPr>
      <w:r>
        <w:rPr>
          <w:b/>
          <w:bCs/>
        </w:rPr>
        <w:t xml:space="preserve">1.12. </w:t>
      </w:r>
      <w:r>
        <w:rPr>
          <w:b/>
        </w:rPr>
        <w:t>5.</w:t>
      </w:r>
      <w:r>
        <w:t xml:space="preserve"> </w:t>
      </w:r>
      <w:r>
        <w:rPr>
          <w:rStyle w:val="FontStyle16"/>
        </w:rPr>
        <w:t xml:space="preserve">Възложителят няма изискване за създаване на юридическо лице, когато участникът в Процедурата определен за изпълнител, е неперсонифицирано обединение от физически и/или юридически лица и не е поставил такова в обявлението за обществената поръчка </w:t>
      </w:r>
    </w:p>
    <w:p w:rsidR="004A31AD" w:rsidRDefault="004A31AD" w:rsidP="004A31AD">
      <w:pPr>
        <w:pStyle w:val="Default"/>
        <w:spacing w:after="120" w:line="276" w:lineRule="auto"/>
        <w:jc w:val="both"/>
        <w:rPr>
          <w:b/>
          <w:bCs/>
          <w:color w:val="auto"/>
        </w:rPr>
      </w:pPr>
      <w:r>
        <w:rPr>
          <w:b/>
          <w:bCs/>
          <w:color w:val="auto"/>
        </w:rPr>
        <w:t xml:space="preserve">1.13. </w:t>
      </w:r>
      <w:r>
        <w:rPr>
          <w:bCs/>
          <w:color w:val="auto"/>
        </w:rPr>
        <w:t>Специфични изисквания към подизпълнителите:</w:t>
      </w:r>
    </w:p>
    <w:p w:rsidR="004A31AD" w:rsidRDefault="004A31AD" w:rsidP="004A31AD">
      <w:pPr>
        <w:pStyle w:val="Default"/>
        <w:spacing w:after="120" w:line="276" w:lineRule="auto"/>
        <w:ind w:firstLine="709"/>
        <w:jc w:val="both"/>
        <w:rPr>
          <w:b/>
          <w:bCs/>
          <w:color w:val="auto"/>
        </w:rPr>
      </w:pPr>
      <w:r>
        <w:rPr>
          <w:b/>
          <w:bCs/>
          <w:color w:val="auto"/>
        </w:rPr>
        <w:t xml:space="preserve">1.13. 1. </w:t>
      </w:r>
      <w:r>
        <w:rPr>
          <w:color w:val="auto"/>
        </w:rPr>
        <w:t>Възлагането на работи на подизпълнители е допустимо само ако участникът приеме, че отговаря за действията, бездействията и работата на посочените подизпълнители като за свои действия, бездействия и работа, и подизпълнителите са посочени в офертата на участника, и за тях са представени всички необходими документи.</w:t>
      </w:r>
    </w:p>
    <w:p w:rsidR="004A31AD" w:rsidRDefault="004A31AD" w:rsidP="004A31AD">
      <w:pPr>
        <w:pStyle w:val="Default"/>
        <w:spacing w:after="120" w:line="276" w:lineRule="auto"/>
        <w:ind w:firstLine="709"/>
        <w:jc w:val="both"/>
        <w:rPr>
          <w:b/>
          <w:bCs/>
          <w:color w:val="auto"/>
        </w:rPr>
      </w:pPr>
      <w:r>
        <w:rPr>
          <w:b/>
          <w:bCs/>
          <w:color w:val="auto"/>
        </w:rPr>
        <w:t xml:space="preserve">1.13. 2. </w:t>
      </w:r>
      <w:r>
        <w:rPr>
          <w:color w:val="auto"/>
        </w:rPr>
        <w:t xml:space="preserve">Участникът ще бъде отстранен от участие в процедурата за възлагане на настоящата обществена поръчка, в случай че е представил самостоятелна оферта, въпреки че в оферта на друг участник е посочен като подизпълнител и е попълнил Декларация за съгласие за участие като подизпълнител, или е представил оферта, в която е посочил дадено лице за </w:t>
      </w:r>
      <w:r>
        <w:rPr>
          <w:color w:val="auto"/>
        </w:rPr>
        <w:lastRenderedPageBreak/>
        <w:t>подизпълнител, но не е приложил неговата Декларация за съгласие за участие като подизпълнител.</w:t>
      </w:r>
    </w:p>
    <w:p w:rsidR="004A31AD" w:rsidRDefault="004A31AD" w:rsidP="004A31AD">
      <w:pPr>
        <w:pStyle w:val="Default"/>
        <w:spacing w:after="120" w:line="276" w:lineRule="auto"/>
        <w:ind w:firstLine="709"/>
        <w:jc w:val="both"/>
        <w:rPr>
          <w:b/>
          <w:bCs/>
          <w:color w:val="auto"/>
        </w:rPr>
      </w:pPr>
      <w:r>
        <w:rPr>
          <w:b/>
          <w:bCs/>
          <w:color w:val="auto"/>
        </w:rPr>
        <w:t xml:space="preserve">1.13.3. </w:t>
      </w:r>
      <w:r>
        <w:rPr>
          <w:color w:val="auto"/>
        </w:rPr>
        <w:t>При подаване на офертата, участникът декларира дела на участие на подизпълнителя (в проценти), както и вида на конкретните дейности, които ще се извършват от подизпълнителя.</w:t>
      </w:r>
    </w:p>
    <w:p w:rsidR="004A31AD" w:rsidRDefault="004A31AD" w:rsidP="004A31AD">
      <w:pPr>
        <w:pStyle w:val="Default"/>
        <w:spacing w:after="120" w:line="276" w:lineRule="auto"/>
        <w:ind w:firstLine="709"/>
        <w:jc w:val="both"/>
        <w:rPr>
          <w:b/>
          <w:bCs/>
          <w:color w:val="auto"/>
        </w:rPr>
      </w:pPr>
      <w:r>
        <w:rPr>
          <w:b/>
          <w:bCs/>
          <w:color w:val="auto"/>
        </w:rPr>
        <w:t xml:space="preserve">1.13.4. </w:t>
      </w:r>
      <w:r>
        <w:rPr>
          <w:color w:val="auto"/>
        </w:rPr>
        <w:t>Изискванията за икономическо и финансово състояние, както и технически възможности се прилагат за подизпълнителите, по отношение на икономическите и финансови възможности – в съответствие с дела на тяхното участие (в процентно изражение от съответното изискване към участника), а по отношение на изискванията за технически възможности – в съответствие с вида на дейностите, които ще се извършват от подизпълнителя, като подробно посочване на приложимите изисквания към подизпълнителите е посочено на съответните места в настоящата документация.</w:t>
      </w:r>
    </w:p>
    <w:p w:rsidR="004A31AD" w:rsidRDefault="004A31AD" w:rsidP="004A31AD">
      <w:pPr>
        <w:pStyle w:val="Default"/>
        <w:spacing w:after="120" w:line="276" w:lineRule="auto"/>
        <w:jc w:val="both"/>
        <w:rPr>
          <w:b/>
          <w:bCs/>
          <w:color w:val="auto"/>
        </w:rPr>
      </w:pPr>
      <w:r>
        <w:rPr>
          <w:b/>
          <w:bCs/>
          <w:color w:val="auto"/>
        </w:rPr>
        <w:t xml:space="preserve">1.14. </w:t>
      </w:r>
      <w:r>
        <w:rPr>
          <w:bCs/>
          <w:color w:val="auto"/>
        </w:rPr>
        <w:t>Език на офертата:</w:t>
      </w:r>
    </w:p>
    <w:p w:rsidR="004A31AD" w:rsidRDefault="004A31AD" w:rsidP="004A31AD">
      <w:pPr>
        <w:pStyle w:val="Default"/>
        <w:spacing w:after="120" w:line="276" w:lineRule="auto"/>
        <w:ind w:left="426" w:firstLine="283"/>
        <w:jc w:val="both"/>
        <w:rPr>
          <w:b/>
          <w:bCs/>
          <w:color w:val="auto"/>
        </w:rPr>
      </w:pPr>
      <w:r>
        <w:rPr>
          <w:b/>
          <w:bCs/>
          <w:color w:val="auto"/>
        </w:rPr>
        <w:t xml:space="preserve">1.14.1 </w:t>
      </w:r>
      <w:r>
        <w:rPr>
          <w:color w:val="auto"/>
        </w:rPr>
        <w:t xml:space="preserve">Офертата и всички приложения към нея се представят на български език. </w:t>
      </w:r>
    </w:p>
    <w:p w:rsidR="004A31AD" w:rsidRDefault="004A31AD" w:rsidP="004A31AD">
      <w:pPr>
        <w:pStyle w:val="Default"/>
        <w:spacing w:after="120" w:line="276" w:lineRule="auto"/>
        <w:ind w:left="426" w:firstLine="283"/>
        <w:jc w:val="both"/>
        <w:rPr>
          <w:b/>
          <w:bCs/>
          <w:color w:val="auto"/>
        </w:rPr>
      </w:pPr>
      <w:r>
        <w:rPr>
          <w:b/>
          <w:bCs/>
          <w:color w:val="auto"/>
        </w:rPr>
        <w:t xml:space="preserve">1.14.2 </w:t>
      </w:r>
      <w:r>
        <w:rPr>
          <w:color w:val="auto"/>
        </w:rPr>
        <w:t>Всички документи в офертата, които не са на български език се представят и в превод.</w:t>
      </w:r>
    </w:p>
    <w:p w:rsidR="004A31AD" w:rsidRDefault="004A31AD" w:rsidP="004A31AD">
      <w:pPr>
        <w:pStyle w:val="Default"/>
        <w:spacing w:after="120" w:line="276" w:lineRule="auto"/>
        <w:ind w:left="426" w:firstLine="283"/>
        <w:jc w:val="both"/>
        <w:rPr>
          <w:b/>
          <w:bCs/>
          <w:color w:val="auto"/>
        </w:rPr>
      </w:pPr>
      <w:r>
        <w:rPr>
          <w:b/>
          <w:bCs/>
          <w:color w:val="auto"/>
        </w:rPr>
        <w:t>1.14.</w:t>
      </w:r>
      <w:r>
        <w:rPr>
          <w:b/>
          <w:color w:val="auto"/>
        </w:rPr>
        <w:t>3</w:t>
      </w:r>
      <w:r>
        <w:rPr>
          <w:bCs/>
          <w:color w:val="auto"/>
        </w:rPr>
        <w:t xml:space="preserve"> Документите за участие в Поръчката се представят в един оригинал.</w:t>
      </w:r>
    </w:p>
    <w:p w:rsidR="004A31AD" w:rsidRDefault="004A31AD" w:rsidP="004A31AD">
      <w:pPr>
        <w:pStyle w:val="Default"/>
        <w:spacing w:after="120" w:line="276" w:lineRule="auto"/>
        <w:jc w:val="both"/>
        <w:rPr>
          <w:b/>
          <w:bCs/>
        </w:rPr>
      </w:pPr>
      <w:r>
        <w:rPr>
          <w:b/>
          <w:bCs/>
          <w:color w:val="auto"/>
        </w:rPr>
        <w:t xml:space="preserve">1.15. </w:t>
      </w:r>
      <w:r>
        <w:rPr>
          <w:bCs/>
          <w:color w:val="auto"/>
        </w:rPr>
        <w:t>Изисквания към преводите:</w:t>
      </w:r>
    </w:p>
    <w:p w:rsidR="004A31AD" w:rsidRDefault="004A31AD" w:rsidP="004A31AD">
      <w:pPr>
        <w:tabs>
          <w:tab w:val="left" w:pos="1080"/>
          <w:tab w:val="left" w:pos="1743"/>
        </w:tabs>
        <w:suppressAutoHyphens w:val="0"/>
        <w:spacing w:after="120"/>
        <w:ind w:left="567" w:firstLine="142"/>
        <w:jc w:val="both"/>
        <w:rPr>
          <w:b/>
          <w:bCs/>
        </w:rPr>
      </w:pPr>
      <w:r>
        <w:rPr>
          <w:rFonts w:ascii="Times New Roman" w:hAnsi="Times New Roman" w:cs="Times New Roman"/>
          <w:b/>
          <w:bCs/>
          <w:sz w:val="24"/>
          <w:szCs w:val="24"/>
        </w:rPr>
        <w:t xml:space="preserve">1.15.1. </w:t>
      </w:r>
      <w:r>
        <w:rPr>
          <w:rFonts w:ascii="Times New Roman" w:hAnsi="Times New Roman" w:cs="Times New Roman"/>
          <w:sz w:val="24"/>
          <w:szCs w:val="24"/>
        </w:rPr>
        <w:t>Документите, представени на чужд език следва да бъдат представени съгласно изискванията на чл.56, ал. 4 от ЗОП.</w:t>
      </w:r>
    </w:p>
    <w:p w:rsidR="004A31AD" w:rsidRDefault="004A31AD" w:rsidP="004A31AD">
      <w:pPr>
        <w:pStyle w:val="Default"/>
        <w:spacing w:after="120" w:line="276" w:lineRule="auto"/>
        <w:ind w:left="426" w:firstLine="142"/>
        <w:jc w:val="both"/>
        <w:rPr>
          <w:b/>
          <w:bCs/>
          <w:color w:val="auto"/>
        </w:rPr>
      </w:pPr>
      <w:r>
        <w:rPr>
          <w:b/>
          <w:bCs/>
          <w:color w:val="auto"/>
        </w:rPr>
        <w:t xml:space="preserve">1.15.2. </w:t>
      </w:r>
      <w:r>
        <w:rPr>
          <w:color w:val="auto"/>
        </w:rPr>
        <w:t>При наличие на документи в офертата, които не отговарят на изискванията на тази точка, комисията изисква от участника да представи документите в съответствие с изискванията на Възложителя.</w:t>
      </w:r>
    </w:p>
    <w:p w:rsidR="004A31AD" w:rsidRDefault="004A31AD" w:rsidP="004A31AD">
      <w:pPr>
        <w:pStyle w:val="Default"/>
        <w:spacing w:after="120" w:line="276" w:lineRule="auto"/>
        <w:jc w:val="both"/>
        <w:rPr>
          <w:b/>
          <w:bCs/>
          <w:color w:val="auto"/>
        </w:rPr>
      </w:pPr>
      <w:r>
        <w:rPr>
          <w:b/>
          <w:bCs/>
          <w:color w:val="auto"/>
        </w:rPr>
        <w:t xml:space="preserve">1.16. </w:t>
      </w:r>
      <w:r>
        <w:rPr>
          <w:bCs/>
          <w:color w:val="auto"/>
        </w:rPr>
        <w:t>Копия на документи:</w:t>
      </w:r>
    </w:p>
    <w:p w:rsidR="004A31AD" w:rsidRDefault="004A31AD" w:rsidP="004A31AD">
      <w:pPr>
        <w:pStyle w:val="Default"/>
        <w:spacing w:after="120" w:line="276" w:lineRule="auto"/>
        <w:ind w:left="426"/>
        <w:jc w:val="both"/>
        <w:rPr>
          <w:b/>
          <w:bCs/>
          <w:color w:val="auto"/>
        </w:rPr>
      </w:pPr>
      <w:r>
        <w:rPr>
          <w:b/>
          <w:bCs/>
          <w:color w:val="auto"/>
        </w:rPr>
        <w:t>1.16.1.</w:t>
      </w:r>
      <w:r>
        <w:rPr>
          <w:bCs/>
          <w:color w:val="auto"/>
        </w:rPr>
        <w:t xml:space="preserve"> В случаите, когато Възложителят изисква нотариална заверка на определен документ или представянето му в оригинал, това е изрично посочено на съответното място в настоящата Документация.</w:t>
      </w:r>
    </w:p>
    <w:p w:rsidR="004A31AD" w:rsidRDefault="004A31AD" w:rsidP="004A31AD">
      <w:pPr>
        <w:pStyle w:val="Default"/>
        <w:spacing w:after="120" w:line="276" w:lineRule="auto"/>
        <w:ind w:left="426"/>
        <w:jc w:val="both"/>
        <w:rPr>
          <w:b/>
          <w:bCs/>
          <w:color w:val="auto"/>
        </w:rPr>
      </w:pPr>
      <w:r>
        <w:rPr>
          <w:b/>
          <w:bCs/>
          <w:color w:val="auto"/>
        </w:rPr>
        <w:t>1.16.2.</w:t>
      </w:r>
      <w:r>
        <w:rPr>
          <w:bCs/>
          <w:color w:val="auto"/>
        </w:rPr>
        <w:t xml:space="preserve"> Не се изисква заверка на копието от оригиналната оферта на участника, представено, съгласно изискванията на настоящата Документация (ако се изисква копие).</w:t>
      </w:r>
    </w:p>
    <w:p w:rsidR="004A31AD" w:rsidRDefault="004A31AD" w:rsidP="004A31AD">
      <w:pPr>
        <w:pStyle w:val="Default"/>
        <w:spacing w:after="120" w:line="276" w:lineRule="auto"/>
        <w:ind w:left="426"/>
        <w:jc w:val="both"/>
        <w:rPr>
          <w:b/>
          <w:color w:val="auto"/>
        </w:rPr>
      </w:pPr>
      <w:r>
        <w:rPr>
          <w:b/>
          <w:bCs/>
          <w:color w:val="auto"/>
        </w:rPr>
        <w:t>1.16.3.</w:t>
      </w:r>
      <w:r>
        <w:rPr>
          <w:bCs/>
          <w:color w:val="auto"/>
        </w:rPr>
        <w:t xml:space="preserve"> Всички декларации и образци, съгласно настоящата документация се представят в оригинал, подписани от съответното задължено лице и подпечатани с печата на участника, ако се подават от негово име.</w:t>
      </w:r>
    </w:p>
    <w:p w:rsidR="004A31AD" w:rsidRDefault="004A31AD" w:rsidP="004A31AD">
      <w:pPr>
        <w:pStyle w:val="Default"/>
        <w:spacing w:after="120" w:line="276" w:lineRule="auto"/>
        <w:jc w:val="both"/>
        <w:rPr>
          <w:color w:val="auto"/>
        </w:rPr>
      </w:pPr>
      <w:r>
        <w:rPr>
          <w:b/>
          <w:color w:val="auto"/>
        </w:rPr>
        <w:t xml:space="preserve">1.17. </w:t>
      </w:r>
      <w:r>
        <w:rPr>
          <w:bCs/>
          <w:color w:val="auto"/>
        </w:rPr>
        <w:t>Конфиденциална информация:</w:t>
      </w:r>
    </w:p>
    <w:p w:rsidR="004A31AD" w:rsidRDefault="004A31AD" w:rsidP="004A31AD">
      <w:pPr>
        <w:pStyle w:val="Default"/>
        <w:spacing w:after="120" w:line="276" w:lineRule="auto"/>
        <w:jc w:val="both"/>
        <w:rPr>
          <w:b/>
          <w:color w:val="auto"/>
        </w:rPr>
      </w:pPr>
      <w:r>
        <w:rPr>
          <w:color w:val="auto"/>
        </w:rPr>
        <w:lastRenderedPageBreak/>
        <w:t>Всеки участник може в офертата си изрично да посочи информацията, съдържаща се в нея, която представлява конфиденциална информация, по отношение на технически или търговски тайни.</w:t>
      </w:r>
    </w:p>
    <w:p w:rsidR="004A31AD" w:rsidRDefault="004A31AD" w:rsidP="004A31AD">
      <w:pPr>
        <w:pStyle w:val="Default"/>
        <w:spacing w:after="120" w:line="276" w:lineRule="auto"/>
        <w:jc w:val="both"/>
        <w:rPr>
          <w:b/>
          <w:color w:val="auto"/>
        </w:rPr>
      </w:pPr>
      <w:r>
        <w:rPr>
          <w:b/>
          <w:color w:val="auto"/>
        </w:rPr>
        <w:t>1.18.</w:t>
      </w:r>
      <w:r>
        <w:rPr>
          <w:b/>
          <w:bCs/>
          <w:color w:val="auto"/>
        </w:rPr>
        <w:t xml:space="preserve"> </w:t>
      </w:r>
      <w:r>
        <w:rPr>
          <w:bCs/>
          <w:color w:val="auto"/>
        </w:rPr>
        <w:t>Допълване и оттегляне на офертата:</w:t>
      </w:r>
    </w:p>
    <w:p w:rsidR="004A31AD" w:rsidRDefault="004A31AD" w:rsidP="004A31AD">
      <w:pPr>
        <w:pStyle w:val="Default"/>
        <w:spacing w:after="120" w:line="276" w:lineRule="auto"/>
        <w:ind w:firstLine="709"/>
        <w:jc w:val="both"/>
        <w:rPr>
          <w:b/>
          <w:color w:val="auto"/>
        </w:rPr>
      </w:pPr>
      <w:r>
        <w:rPr>
          <w:b/>
          <w:color w:val="auto"/>
        </w:rPr>
        <w:t>1.18.</w:t>
      </w:r>
      <w:r>
        <w:rPr>
          <w:b/>
          <w:bCs/>
          <w:color w:val="auto"/>
        </w:rPr>
        <w:t xml:space="preserve">1. </w:t>
      </w:r>
      <w:r>
        <w:rPr>
          <w:color w:val="auto"/>
        </w:rPr>
        <w:t>До изтичане на срока за подаване на офертите, всеки участник може да промени, допълни или оттегли офертата си.</w:t>
      </w:r>
    </w:p>
    <w:p w:rsidR="004A31AD" w:rsidRDefault="004A31AD" w:rsidP="004A31AD">
      <w:pPr>
        <w:pStyle w:val="Default"/>
        <w:spacing w:after="120" w:line="276" w:lineRule="auto"/>
        <w:ind w:firstLine="709"/>
        <w:jc w:val="both"/>
        <w:rPr>
          <w:b/>
          <w:color w:val="auto"/>
        </w:rPr>
      </w:pPr>
      <w:r>
        <w:rPr>
          <w:b/>
          <w:color w:val="auto"/>
        </w:rPr>
        <w:t>1.18.</w:t>
      </w:r>
      <w:r>
        <w:rPr>
          <w:b/>
          <w:bCs/>
          <w:color w:val="auto"/>
        </w:rPr>
        <w:t xml:space="preserve">2. </w:t>
      </w:r>
      <w:r>
        <w:rPr>
          <w:color w:val="auto"/>
        </w:rPr>
        <w:t>Оттеглянето на офертата прекратява по-нататъшното участие на участника в Процедурата.</w:t>
      </w:r>
    </w:p>
    <w:p w:rsidR="004A31AD" w:rsidRDefault="004A31AD" w:rsidP="004A31AD">
      <w:pPr>
        <w:pStyle w:val="Default"/>
        <w:spacing w:after="120" w:line="276" w:lineRule="auto"/>
        <w:ind w:firstLine="709"/>
        <w:jc w:val="both"/>
        <w:rPr>
          <w:b/>
          <w:color w:val="auto"/>
        </w:rPr>
      </w:pPr>
      <w:r>
        <w:rPr>
          <w:b/>
          <w:color w:val="auto"/>
        </w:rPr>
        <w:t>1.18.</w:t>
      </w:r>
      <w:r>
        <w:rPr>
          <w:b/>
          <w:bCs/>
          <w:color w:val="auto"/>
        </w:rPr>
        <w:t xml:space="preserve">3. </w:t>
      </w:r>
      <w:r>
        <w:rPr>
          <w:color w:val="auto"/>
        </w:rPr>
        <w:t xml:space="preserve">Допълнението и промяната на офертата се допуска само ако не е изтекъл срока за подаване на оферта, и трябва да отговарят на изискванията и условията за представяне на оферта, като върху плика бъде отбелязан и текст: </w:t>
      </w:r>
      <w:r>
        <w:rPr>
          <w:i/>
          <w:iCs/>
          <w:color w:val="auto"/>
        </w:rPr>
        <w:t xml:space="preserve">“Допълнение/Промяна на оферта с входящ номер...........”. </w:t>
      </w:r>
      <w:r>
        <w:rPr>
          <w:iCs/>
          <w:color w:val="auto"/>
        </w:rPr>
        <w:t>В този случай се прилага изискването на чл. 57, ал. 2 от ЗОП.</w:t>
      </w:r>
    </w:p>
    <w:p w:rsidR="004A31AD" w:rsidRDefault="004A31AD" w:rsidP="004A31AD">
      <w:pPr>
        <w:pStyle w:val="Default"/>
        <w:spacing w:after="120" w:line="276" w:lineRule="auto"/>
        <w:jc w:val="both"/>
        <w:rPr>
          <w:b/>
          <w:color w:val="auto"/>
        </w:rPr>
      </w:pPr>
      <w:r>
        <w:rPr>
          <w:b/>
          <w:color w:val="auto"/>
        </w:rPr>
        <w:t xml:space="preserve">1.19. </w:t>
      </w:r>
      <w:r>
        <w:rPr>
          <w:bCs/>
          <w:color w:val="auto"/>
        </w:rPr>
        <w:t>Изчисляване на сроковете:</w:t>
      </w:r>
    </w:p>
    <w:p w:rsidR="004A31AD" w:rsidRDefault="004A31AD" w:rsidP="004A31AD">
      <w:pPr>
        <w:pStyle w:val="Default"/>
        <w:spacing w:after="120" w:line="276" w:lineRule="auto"/>
        <w:jc w:val="both"/>
        <w:rPr>
          <w:b/>
          <w:color w:val="auto"/>
        </w:rPr>
      </w:pPr>
      <w:r>
        <w:rPr>
          <w:b/>
          <w:color w:val="auto"/>
        </w:rPr>
        <w:t>1.19.</w:t>
      </w:r>
      <w:r>
        <w:rPr>
          <w:b/>
          <w:bCs/>
          <w:color w:val="auto"/>
        </w:rPr>
        <w:t xml:space="preserve">1. </w:t>
      </w:r>
      <w:r>
        <w:rPr>
          <w:color w:val="auto"/>
        </w:rPr>
        <w:t xml:space="preserve">Сроковете в настоящата Документация са в календарни дни. </w:t>
      </w:r>
    </w:p>
    <w:p w:rsidR="004A31AD" w:rsidRDefault="004A31AD" w:rsidP="004A31AD">
      <w:pPr>
        <w:pStyle w:val="Default"/>
        <w:spacing w:after="120" w:line="276" w:lineRule="auto"/>
        <w:jc w:val="both"/>
        <w:rPr>
          <w:b/>
          <w:color w:val="auto"/>
        </w:rPr>
      </w:pPr>
      <w:r>
        <w:rPr>
          <w:b/>
          <w:color w:val="auto"/>
        </w:rPr>
        <w:t>1.19.</w:t>
      </w:r>
      <w:r>
        <w:rPr>
          <w:b/>
          <w:bCs/>
          <w:color w:val="auto"/>
        </w:rPr>
        <w:t xml:space="preserve">2. </w:t>
      </w:r>
      <w:r>
        <w:rPr>
          <w:color w:val="auto"/>
        </w:rPr>
        <w:t>Когато срокът е в работни дни, това е изрично указано при посочването на съответния срок.</w:t>
      </w:r>
    </w:p>
    <w:p w:rsidR="004A31AD" w:rsidRDefault="004A31AD" w:rsidP="004A31AD">
      <w:pPr>
        <w:pStyle w:val="Default"/>
        <w:spacing w:after="120" w:line="276" w:lineRule="auto"/>
        <w:jc w:val="both"/>
        <w:rPr>
          <w:b/>
          <w:color w:val="auto"/>
        </w:rPr>
      </w:pPr>
      <w:r>
        <w:rPr>
          <w:b/>
          <w:color w:val="auto"/>
        </w:rPr>
        <w:t>1.19.</w:t>
      </w:r>
      <w:r>
        <w:rPr>
          <w:b/>
          <w:bCs/>
          <w:color w:val="auto"/>
        </w:rPr>
        <w:t xml:space="preserve">3. </w:t>
      </w:r>
      <w:r>
        <w:rPr>
          <w:color w:val="auto"/>
        </w:rPr>
        <w:t>Сроковете, посочени в тази документация, се изчисляват, както следва: когато срокът е посочен в дни, той изтича в края на последния ден на посочения период; когато последният ден от един срок съвпада с официален празник или почивен ден, на който трябва да се извърши конкретно действие, счита се, че срокът изтича в края на първия работен ден, следващ почивния.</w:t>
      </w:r>
    </w:p>
    <w:p w:rsidR="004A31AD" w:rsidRDefault="004A31AD" w:rsidP="004A31AD">
      <w:pPr>
        <w:pStyle w:val="Default"/>
        <w:spacing w:after="120" w:line="276" w:lineRule="auto"/>
        <w:jc w:val="both"/>
        <w:rPr>
          <w:b/>
        </w:rPr>
      </w:pPr>
      <w:r>
        <w:rPr>
          <w:b/>
          <w:color w:val="auto"/>
        </w:rPr>
        <w:t xml:space="preserve">1.20. </w:t>
      </w:r>
      <w:r>
        <w:rPr>
          <w:color w:val="auto"/>
        </w:rPr>
        <w:t>Комуникации:</w:t>
      </w:r>
    </w:p>
    <w:p w:rsidR="004A31AD" w:rsidRDefault="004A31AD" w:rsidP="004A31AD">
      <w:pPr>
        <w:spacing w:after="120"/>
        <w:ind w:firstLine="709"/>
        <w:jc w:val="both"/>
        <w:rPr>
          <w:rFonts w:ascii="Times New Roman" w:hAnsi="Times New Roman" w:cs="Times New Roman"/>
          <w:b/>
          <w:sz w:val="24"/>
          <w:szCs w:val="24"/>
        </w:rPr>
      </w:pPr>
      <w:r>
        <w:rPr>
          <w:rFonts w:ascii="Times New Roman" w:hAnsi="Times New Roman" w:cs="Times New Roman"/>
          <w:b/>
          <w:sz w:val="24"/>
          <w:szCs w:val="24"/>
        </w:rPr>
        <w:t>1.20.1.</w:t>
      </w:r>
      <w:r>
        <w:rPr>
          <w:rFonts w:ascii="Times New Roman" w:hAnsi="Times New Roman" w:cs="Times New Roman"/>
          <w:sz w:val="24"/>
          <w:szCs w:val="24"/>
        </w:rPr>
        <w:t xml:space="preserve"> Всички комуникации и действия на Възложителя и на участниците, свързани настоящата открита Процедура, са в писмен вид на български език.</w:t>
      </w:r>
    </w:p>
    <w:p w:rsidR="004A31AD" w:rsidRDefault="004A31AD" w:rsidP="004A31AD">
      <w:pPr>
        <w:spacing w:after="120"/>
        <w:ind w:firstLine="709"/>
        <w:jc w:val="both"/>
        <w:rPr>
          <w:b/>
        </w:rPr>
      </w:pPr>
      <w:r>
        <w:rPr>
          <w:rFonts w:ascii="Times New Roman" w:hAnsi="Times New Roman" w:cs="Times New Roman"/>
          <w:b/>
          <w:sz w:val="24"/>
          <w:szCs w:val="24"/>
        </w:rPr>
        <w:t>1.20.2.</w:t>
      </w:r>
      <w:r>
        <w:rPr>
          <w:rFonts w:ascii="Times New Roman" w:hAnsi="Times New Roman" w:cs="Times New Roman"/>
          <w:sz w:val="24"/>
          <w:szCs w:val="24"/>
        </w:rPr>
        <w:t xml:space="preserve"> Участникът може да представя своите писма и уведомления в деловодството на Национална агенция за професионално образование и обучение, 1113 гр. София, бул. “Цариградско шосе”125, бл. 5, ет.5</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на факс: 02 973 33 58 или по ел. поща </w:t>
      </w:r>
      <w:hyperlink r:id="rId12" w:history="1">
        <w:r>
          <w:rPr>
            <w:rStyle w:val="Hyperlink"/>
            <w:rFonts w:ascii="Times New Roman" w:hAnsi="Times New Roman" w:cs="Times New Roman"/>
            <w:sz w:val="24"/>
            <w:szCs w:val="24"/>
          </w:rPr>
          <w:t>k.brozig@navet.government.bg</w:t>
        </w:r>
      </w:hyperlink>
      <w:r>
        <w:rPr>
          <w:rFonts w:ascii="Times New Roman" w:hAnsi="Times New Roman" w:cs="Times New Roman"/>
          <w:sz w:val="24"/>
          <w:szCs w:val="24"/>
          <w:lang w:val="en-US"/>
        </w:rPr>
        <w:t xml:space="preserve">. </w:t>
      </w:r>
    </w:p>
    <w:p w:rsidR="004A31AD" w:rsidRDefault="004A31AD" w:rsidP="004A31AD">
      <w:pPr>
        <w:pStyle w:val="Default"/>
        <w:spacing w:after="120" w:line="276" w:lineRule="auto"/>
        <w:ind w:firstLine="709"/>
        <w:jc w:val="both"/>
        <w:rPr>
          <w:b/>
          <w:color w:val="auto"/>
        </w:rPr>
      </w:pPr>
      <w:r>
        <w:rPr>
          <w:b/>
          <w:color w:val="auto"/>
        </w:rPr>
        <w:t>1.20.</w:t>
      </w:r>
      <w:r>
        <w:rPr>
          <w:b/>
          <w:bCs/>
          <w:color w:val="auto"/>
        </w:rPr>
        <w:t>3.</w:t>
      </w:r>
      <w:r>
        <w:rPr>
          <w:color w:val="auto"/>
        </w:rPr>
        <w:t>При изпращане на информация по факс участниците са длъжни да настроят факс апарата по начин, който позволява на Възложителя да получи номера, от който постъпва информацията и дата и час на изпращане.</w:t>
      </w:r>
    </w:p>
    <w:p w:rsidR="004A31AD" w:rsidRDefault="004A31AD" w:rsidP="004A31AD">
      <w:pPr>
        <w:pStyle w:val="Default"/>
        <w:spacing w:after="120" w:line="276" w:lineRule="auto"/>
        <w:ind w:firstLine="709"/>
        <w:jc w:val="both"/>
        <w:rPr>
          <w:b/>
          <w:color w:val="auto"/>
        </w:rPr>
      </w:pPr>
      <w:r>
        <w:rPr>
          <w:b/>
          <w:color w:val="auto"/>
        </w:rPr>
        <w:t>1.20.</w:t>
      </w:r>
      <w:r>
        <w:rPr>
          <w:b/>
          <w:bCs/>
          <w:color w:val="auto"/>
        </w:rPr>
        <w:t xml:space="preserve">4. </w:t>
      </w:r>
      <w:r>
        <w:rPr>
          <w:color w:val="auto"/>
        </w:rPr>
        <w:t>Изпратена информация по факс, която не съдържа данните по предходната точка не се приема за редовна.</w:t>
      </w:r>
    </w:p>
    <w:p w:rsidR="004A31AD" w:rsidRDefault="004A31AD" w:rsidP="004A31AD">
      <w:pPr>
        <w:pStyle w:val="Default"/>
        <w:spacing w:after="120" w:line="276" w:lineRule="auto"/>
        <w:ind w:firstLine="709"/>
        <w:jc w:val="both"/>
        <w:rPr>
          <w:b/>
          <w:color w:val="auto"/>
        </w:rPr>
      </w:pPr>
      <w:r>
        <w:rPr>
          <w:b/>
          <w:color w:val="auto"/>
        </w:rPr>
        <w:t>1.20.</w:t>
      </w:r>
      <w:r>
        <w:rPr>
          <w:b/>
          <w:bCs/>
          <w:color w:val="auto"/>
        </w:rPr>
        <w:t xml:space="preserve">5. </w:t>
      </w:r>
      <w:r>
        <w:rPr>
          <w:color w:val="auto"/>
        </w:rPr>
        <w:t>Информацията, получена по факс, се съхранява от Възложителя заедно с документацията за провеждане на процедурата.</w:t>
      </w:r>
    </w:p>
    <w:p w:rsidR="004A31AD" w:rsidRDefault="004A31AD" w:rsidP="004A31AD">
      <w:pPr>
        <w:pStyle w:val="Default"/>
        <w:spacing w:after="120" w:line="276" w:lineRule="auto"/>
        <w:ind w:firstLine="709"/>
        <w:jc w:val="both"/>
        <w:rPr>
          <w:b/>
          <w:color w:val="auto"/>
        </w:rPr>
      </w:pPr>
      <w:r>
        <w:rPr>
          <w:b/>
          <w:color w:val="auto"/>
        </w:rPr>
        <w:lastRenderedPageBreak/>
        <w:t>1.20.</w:t>
      </w:r>
      <w:r>
        <w:rPr>
          <w:b/>
          <w:bCs/>
          <w:color w:val="auto"/>
        </w:rPr>
        <w:t xml:space="preserve">6. </w:t>
      </w:r>
      <w:r>
        <w:rPr>
          <w:color w:val="auto"/>
        </w:rPr>
        <w:t>Решенията и други уведомления, изпратени по факс от Възложителя, се приемат за редовно връчени, ако са изпратени на посочения от адресата номер на факс и е получено автоматично генерирано съобщение, потвърждаващо изпращането.</w:t>
      </w:r>
    </w:p>
    <w:p w:rsidR="004A31AD" w:rsidRDefault="004A31AD" w:rsidP="004A31AD">
      <w:pPr>
        <w:pStyle w:val="Default"/>
        <w:spacing w:after="120" w:line="276" w:lineRule="auto"/>
        <w:jc w:val="both"/>
        <w:rPr>
          <w:b/>
          <w:color w:val="auto"/>
        </w:rPr>
      </w:pPr>
      <w:r>
        <w:rPr>
          <w:b/>
          <w:color w:val="auto"/>
        </w:rPr>
        <w:t xml:space="preserve">1.21. </w:t>
      </w:r>
      <w:r>
        <w:rPr>
          <w:color w:val="auto"/>
        </w:rPr>
        <w:t>Етични правила:</w:t>
      </w:r>
    </w:p>
    <w:p w:rsidR="004A31AD" w:rsidRDefault="004A31AD" w:rsidP="004A31AD">
      <w:pPr>
        <w:pStyle w:val="Default"/>
        <w:spacing w:after="120" w:line="276" w:lineRule="auto"/>
        <w:ind w:firstLine="709"/>
        <w:jc w:val="both"/>
        <w:rPr>
          <w:b/>
          <w:color w:val="auto"/>
        </w:rPr>
      </w:pPr>
      <w:r>
        <w:rPr>
          <w:b/>
          <w:color w:val="auto"/>
        </w:rPr>
        <w:t>1.21.</w:t>
      </w:r>
      <w:r>
        <w:rPr>
          <w:b/>
          <w:bCs/>
          <w:color w:val="auto"/>
        </w:rPr>
        <w:t xml:space="preserve">1. </w:t>
      </w:r>
      <w:r>
        <w:rPr>
          <w:color w:val="auto"/>
        </w:rPr>
        <w:t>Всеки опит на участник да се сдобие с поверителна информация, да сключи незаконно споразумение с конкуренти или да окаже влияние върху комисията или Възложителя по време на процеса на разглеждане, изясняване и оценка на офертите може да доведе до отстраняване на участника от процедурата или до административни наказания.</w:t>
      </w:r>
    </w:p>
    <w:p w:rsidR="004A31AD" w:rsidRDefault="004A31AD" w:rsidP="004A31AD">
      <w:pPr>
        <w:pStyle w:val="Default"/>
        <w:spacing w:after="120" w:line="276" w:lineRule="auto"/>
        <w:ind w:firstLine="709"/>
        <w:jc w:val="both"/>
        <w:rPr>
          <w:b/>
          <w:color w:val="auto"/>
        </w:rPr>
      </w:pPr>
      <w:r>
        <w:rPr>
          <w:b/>
          <w:color w:val="auto"/>
        </w:rPr>
        <w:t>1.21.</w:t>
      </w:r>
      <w:r>
        <w:rPr>
          <w:b/>
          <w:bCs/>
          <w:color w:val="auto"/>
        </w:rPr>
        <w:t xml:space="preserve">2. </w:t>
      </w:r>
      <w:r>
        <w:rPr>
          <w:color w:val="auto"/>
        </w:rPr>
        <w:t xml:space="preserve">Когато предлага оферта, участникът трябва да не е повлиян от възможен конфликт на интереси и да няма равностойни взаимоотношения в тази връзка с други участници в процедурата за възлагане на обществената поръчка или страни, ангажирани в проекта. Ако по време на изпълнение на договора възникне такава ситуация, изпълнителят трябва незабавно да уведоми Възложителя. </w:t>
      </w:r>
    </w:p>
    <w:p w:rsidR="004A31AD" w:rsidRDefault="004A31AD" w:rsidP="004A31AD">
      <w:pPr>
        <w:pStyle w:val="Default"/>
        <w:spacing w:after="120" w:line="276" w:lineRule="auto"/>
        <w:ind w:firstLine="709"/>
        <w:jc w:val="both"/>
        <w:rPr>
          <w:b/>
          <w:color w:val="auto"/>
        </w:rPr>
      </w:pPr>
      <w:r>
        <w:rPr>
          <w:b/>
          <w:color w:val="auto"/>
        </w:rPr>
        <w:t>1.21.</w:t>
      </w:r>
      <w:r>
        <w:rPr>
          <w:b/>
          <w:bCs/>
          <w:color w:val="auto"/>
        </w:rPr>
        <w:t xml:space="preserve">3. </w:t>
      </w:r>
      <w:r>
        <w:rPr>
          <w:color w:val="auto"/>
        </w:rPr>
        <w:t xml:space="preserve">Изпълнителят трябва да действа във всеки един момент професионално, безпристрастно и в съответствие с Кодекса за етично поведение на професията си или друг аналогичен документ (ако има такъв). Той трябва да се въздържа от всякакви публични изявления във връзка с обществената поръчка, проекта като цяло или услугите, направени без предварителното одобрение на Възложителя. </w:t>
      </w:r>
    </w:p>
    <w:p w:rsidR="004A31AD" w:rsidRDefault="004A31AD" w:rsidP="004A31AD">
      <w:pPr>
        <w:pStyle w:val="Default"/>
        <w:spacing w:after="120" w:line="276" w:lineRule="auto"/>
        <w:ind w:firstLine="709"/>
        <w:jc w:val="both"/>
        <w:rPr>
          <w:b/>
          <w:color w:val="auto"/>
        </w:rPr>
      </w:pPr>
      <w:r>
        <w:rPr>
          <w:b/>
          <w:color w:val="auto"/>
        </w:rPr>
        <w:t>1.21.</w:t>
      </w:r>
      <w:r>
        <w:rPr>
          <w:b/>
          <w:bCs/>
          <w:color w:val="auto"/>
        </w:rPr>
        <w:t xml:space="preserve">4. </w:t>
      </w:r>
      <w:r>
        <w:rPr>
          <w:color w:val="auto"/>
        </w:rPr>
        <w:t xml:space="preserve">Изпълнителят не може да ангажира Възложителя с дейност, без предварителното писмено съгласие на последния. </w:t>
      </w:r>
    </w:p>
    <w:p w:rsidR="004A31AD" w:rsidRDefault="004A31AD" w:rsidP="004A31AD">
      <w:pPr>
        <w:pStyle w:val="Default"/>
        <w:spacing w:after="120" w:line="276" w:lineRule="auto"/>
        <w:ind w:firstLine="709"/>
        <w:jc w:val="both"/>
        <w:rPr>
          <w:b/>
          <w:color w:val="auto"/>
        </w:rPr>
      </w:pPr>
      <w:r>
        <w:rPr>
          <w:b/>
          <w:color w:val="auto"/>
        </w:rPr>
        <w:t>1.21.</w:t>
      </w:r>
      <w:r>
        <w:rPr>
          <w:b/>
          <w:bCs/>
          <w:color w:val="auto"/>
        </w:rPr>
        <w:t xml:space="preserve">5. </w:t>
      </w:r>
      <w:r>
        <w:rPr>
          <w:color w:val="auto"/>
        </w:rPr>
        <w:t>За периода на изпълнение на договора, изпълнителят и неговият персонал ще спазват човешките права и ще поемат задължението да не нарушават политическите, културни и религиозни практики на Република България.</w:t>
      </w:r>
    </w:p>
    <w:p w:rsidR="004A31AD" w:rsidRDefault="004A31AD" w:rsidP="004A31AD">
      <w:pPr>
        <w:pStyle w:val="Default"/>
        <w:spacing w:after="120" w:line="276" w:lineRule="auto"/>
        <w:ind w:firstLine="709"/>
        <w:jc w:val="both"/>
        <w:rPr>
          <w:b/>
          <w:color w:val="auto"/>
        </w:rPr>
      </w:pPr>
      <w:r>
        <w:rPr>
          <w:b/>
          <w:color w:val="auto"/>
        </w:rPr>
        <w:t>1.21.</w:t>
      </w:r>
      <w:r>
        <w:rPr>
          <w:b/>
          <w:bCs/>
          <w:color w:val="auto"/>
        </w:rPr>
        <w:t xml:space="preserve">6. </w:t>
      </w:r>
      <w:r>
        <w:rPr>
          <w:color w:val="auto"/>
        </w:rPr>
        <w:t>Изпълнителят не може да приема други плащания във връзка с договора, освен тези, описани в самия договор.</w:t>
      </w:r>
    </w:p>
    <w:p w:rsidR="004A31AD" w:rsidRDefault="004A31AD" w:rsidP="004A31AD">
      <w:pPr>
        <w:pStyle w:val="Default"/>
        <w:spacing w:after="120" w:line="276" w:lineRule="auto"/>
        <w:ind w:firstLine="709"/>
        <w:jc w:val="both"/>
        <w:rPr>
          <w:b/>
          <w:color w:val="auto"/>
        </w:rPr>
      </w:pPr>
      <w:r>
        <w:rPr>
          <w:b/>
          <w:color w:val="auto"/>
        </w:rPr>
        <w:t>1.21.</w:t>
      </w:r>
      <w:r>
        <w:rPr>
          <w:b/>
          <w:bCs/>
          <w:color w:val="auto"/>
        </w:rPr>
        <w:t xml:space="preserve">7. </w:t>
      </w:r>
      <w:r>
        <w:rPr>
          <w:color w:val="auto"/>
        </w:rPr>
        <w:t>Участникът, изпълнителят и техните служители не трябва да упражняват каквато и да било дейност или да получават облага, която е в разрез с техните задължения към Възложителя.</w:t>
      </w:r>
    </w:p>
    <w:p w:rsidR="004A31AD" w:rsidRDefault="004A31AD" w:rsidP="004A31AD">
      <w:pPr>
        <w:pStyle w:val="Default"/>
        <w:spacing w:after="120" w:line="276" w:lineRule="auto"/>
        <w:ind w:firstLine="709"/>
        <w:jc w:val="both"/>
        <w:rPr>
          <w:b/>
          <w:color w:val="auto"/>
        </w:rPr>
      </w:pPr>
      <w:r>
        <w:rPr>
          <w:b/>
          <w:color w:val="auto"/>
        </w:rPr>
        <w:t>1.21.</w:t>
      </w:r>
      <w:r>
        <w:rPr>
          <w:b/>
          <w:bCs/>
          <w:color w:val="auto"/>
        </w:rPr>
        <w:t xml:space="preserve">8. </w:t>
      </w:r>
      <w:r>
        <w:rPr>
          <w:color w:val="auto"/>
        </w:rPr>
        <w:t>Участникът, изпълнителят и техните служители са задължени да запазят професионална тайна за целия срок на договора, както и след неговото завършване. Всички доклади и документи, изготвени или получени от изпълнителя, са конфиденциални.</w:t>
      </w:r>
    </w:p>
    <w:p w:rsidR="004A31AD" w:rsidRDefault="004A31AD" w:rsidP="004A31AD">
      <w:pPr>
        <w:pStyle w:val="Default"/>
        <w:spacing w:after="120" w:line="276" w:lineRule="auto"/>
        <w:ind w:firstLine="709"/>
        <w:jc w:val="both"/>
        <w:rPr>
          <w:b/>
          <w:color w:val="auto"/>
        </w:rPr>
      </w:pPr>
      <w:r>
        <w:rPr>
          <w:b/>
          <w:color w:val="auto"/>
        </w:rPr>
        <w:t>1.21.</w:t>
      </w:r>
      <w:r>
        <w:rPr>
          <w:b/>
          <w:bCs/>
          <w:color w:val="auto"/>
        </w:rPr>
        <w:t xml:space="preserve">9. </w:t>
      </w:r>
      <w:r>
        <w:rPr>
          <w:color w:val="auto"/>
        </w:rPr>
        <w:t>Договорът определя как страните ползват всички доклади и документи, изготвени, получени или представени от тях по време на изпълнението на договора.</w:t>
      </w:r>
    </w:p>
    <w:p w:rsidR="004A31AD" w:rsidRDefault="004A31AD" w:rsidP="004A31AD">
      <w:pPr>
        <w:pStyle w:val="Default"/>
        <w:spacing w:after="120" w:line="276" w:lineRule="auto"/>
        <w:ind w:firstLine="709"/>
        <w:jc w:val="both"/>
        <w:rPr>
          <w:b/>
          <w:color w:val="auto"/>
        </w:rPr>
      </w:pPr>
      <w:r>
        <w:rPr>
          <w:b/>
          <w:color w:val="auto"/>
        </w:rPr>
        <w:t>1.21.</w:t>
      </w:r>
      <w:r>
        <w:rPr>
          <w:b/>
          <w:bCs/>
          <w:color w:val="auto"/>
        </w:rPr>
        <w:t xml:space="preserve">10. </w:t>
      </w:r>
      <w:r>
        <w:rPr>
          <w:color w:val="auto"/>
        </w:rPr>
        <w:t>Участникът и изпълнителят ще се въздържат от всички взаимоотношения, които могат да компрометират тяхната независимост или независимостта на служителите им.</w:t>
      </w:r>
    </w:p>
    <w:p w:rsidR="004A31AD" w:rsidRDefault="004A31AD" w:rsidP="004A31AD">
      <w:pPr>
        <w:pStyle w:val="Default"/>
        <w:spacing w:after="120" w:line="276" w:lineRule="auto"/>
        <w:ind w:firstLine="709"/>
        <w:jc w:val="both"/>
        <w:rPr>
          <w:b/>
          <w:color w:val="auto"/>
        </w:rPr>
      </w:pPr>
      <w:r>
        <w:rPr>
          <w:b/>
          <w:color w:val="auto"/>
        </w:rPr>
        <w:lastRenderedPageBreak/>
        <w:t>1.21.</w:t>
      </w:r>
      <w:r>
        <w:rPr>
          <w:b/>
          <w:bCs/>
          <w:color w:val="auto"/>
        </w:rPr>
        <w:t xml:space="preserve">11. </w:t>
      </w:r>
      <w:r>
        <w:rPr>
          <w:color w:val="auto"/>
        </w:rPr>
        <w:t>На никое длъжностно лице на Възложителя няма да бъде предложена пряка или непряка облага по смисъла на Закона за предотвратяване и установяване на конфликт наинтереси.</w:t>
      </w:r>
    </w:p>
    <w:p w:rsidR="004A31AD" w:rsidRDefault="004A31AD" w:rsidP="004A31AD">
      <w:pPr>
        <w:pStyle w:val="Default"/>
        <w:spacing w:after="120" w:line="276" w:lineRule="auto"/>
        <w:ind w:firstLine="709"/>
        <w:jc w:val="both"/>
        <w:rPr>
          <w:b/>
          <w:color w:val="auto"/>
        </w:rPr>
      </w:pPr>
      <w:r>
        <w:rPr>
          <w:b/>
          <w:color w:val="auto"/>
        </w:rPr>
        <w:t>1.21.</w:t>
      </w:r>
      <w:r>
        <w:rPr>
          <w:b/>
          <w:bCs/>
          <w:color w:val="auto"/>
        </w:rPr>
        <w:t xml:space="preserve">12. </w:t>
      </w:r>
      <w:r>
        <w:rPr>
          <w:color w:val="auto"/>
        </w:rPr>
        <w:t>Участниците и изпълнителят няма да допуснат и ще предприемат всички необходими мерки за избягване конфликт на интереси, както и незабавно ще уведомяват Възложителя относно обстоятелство, което предизвиква или може да предизвика подобен конфликт по смисъла на Закона за предотвратяване и установяване на конфликт на интереси.</w:t>
      </w:r>
    </w:p>
    <w:p w:rsidR="004A31AD" w:rsidRDefault="004A31AD" w:rsidP="004A31AD">
      <w:pPr>
        <w:pStyle w:val="Default"/>
        <w:spacing w:after="120" w:line="276" w:lineRule="auto"/>
        <w:ind w:firstLine="709"/>
        <w:jc w:val="both"/>
        <w:rPr>
          <w:b/>
          <w:color w:val="auto"/>
        </w:rPr>
      </w:pPr>
      <w:r>
        <w:rPr>
          <w:b/>
          <w:color w:val="auto"/>
        </w:rPr>
        <w:t>1.21.</w:t>
      </w:r>
      <w:r>
        <w:rPr>
          <w:b/>
          <w:bCs/>
          <w:color w:val="auto"/>
        </w:rPr>
        <w:t xml:space="preserve">13. </w:t>
      </w:r>
      <w:r>
        <w:rPr>
          <w:color w:val="auto"/>
        </w:rPr>
        <w:t>Изпълнителят няма да допусне нарушение на разпоредба на правото на Европейския съюз и/или националното законодателство, произтичащо от негово действие или бездействие, както и на действие и бездействие на негови служители, което има или би имало като последица нанасянето на вреда на общия бюджет на Европейския съюз и/или националния бюджет.</w:t>
      </w:r>
    </w:p>
    <w:p w:rsidR="004A31AD" w:rsidRDefault="004A31AD" w:rsidP="004A31AD">
      <w:pPr>
        <w:pStyle w:val="Default"/>
        <w:spacing w:after="120" w:line="276" w:lineRule="auto"/>
        <w:ind w:firstLine="709"/>
        <w:jc w:val="both"/>
        <w:rPr>
          <w:b/>
          <w:color w:val="auto"/>
        </w:rPr>
      </w:pPr>
      <w:r>
        <w:rPr>
          <w:b/>
          <w:color w:val="auto"/>
        </w:rPr>
        <w:t>1.21.</w:t>
      </w:r>
      <w:r>
        <w:rPr>
          <w:b/>
          <w:bCs/>
          <w:color w:val="auto"/>
        </w:rPr>
        <w:t xml:space="preserve">14. </w:t>
      </w:r>
      <w:r>
        <w:rPr>
          <w:color w:val="auto"/>
        </w:rPr>
        <w:t>Участникът и изпълнителят няма да използват или представят неверни, неправилни или непълни отчети или документи и друга информация, поискана от Възложителя или други компетентни органи.</w:t>
      </w:r>
    </w:p>
    <w:p w:rsidR="004A31AD" w:rsidRDefault="004A31AD" w:rsidP="004A31AD">
      <w:pPr>
        <w:pStyle w:val="Default"/>
        <w:spacing w:after="120" w:line="276" w:lineRule="auto"/>
        <w:ind w:firstLine="709"/>
        <w:jc w:val="both"/>
        <w:rPr>
          <w:b/>
          <w:color w:val="auto"/>
        </w:rPr>
      </w:pPr>
      <w:r>
        <w:rPr>
          <w:b/>
          <w:color w:val="auto"/>
        </w:rPr>
        <w:t>1.21.</w:t>
      </w:r>
      <w:r>
        <w:rPr>
          <w:b/>
          <w:bCs/>
          <w:color w:val="auto"/>
        </w:rPr>
        <w:t xml:space="preserve">15. </w:t>
      </w:r>
      <w:r>
        <w:rPr>
          <w:color w:val="auto"/>
        </w:rPr>
        <w:t>Изпълнителят не е привлякъл и няма да привлече служители на Възложителя да работят по трудово правоотношение, граждански договор, договор за управление за него лично или за друго юридическо лице, в което той е или ще стане съдружник, акционер, управител, директор, консултант или по друг начин свързан по смисъла на § 1 от Допълнителните разпоредби на Търговски закон, за срок от една година след прекратяване на правоотношението на служителя с Възложителя, независимо от основанието за прекратяване, но не по-рано от една година след приключване на обществената поръчка, съответно – след прекратяване на договора.</w:t>
      </w:r>
    </w:p>
    <w:p w:rsidR="004A31AD" w:rsidRDefault="004A31AD" w:rsidP="004A31AD">
      <w:pPr>
        <w:pStyle w:val="Default"/>
        <w:spacing w:after="120" w:line="276" w:lineRule="auto"/>
        <w:ind w:firstLine="709"/>
        <w:jc w:val="both"/>
        <w:rPr>
          <w:b/>
        </w:rPr>
      </w:pPr>
      <w:r>
        <w:rPr>
          <w:b/>
          <w:color w:val="auto"/>
        </w:rPr>
        <w:t>1.21.</w:t>
      </w:r>
      <w:r>
        <w:rPr>
          <w:b/>
          <w:bCs/>
          <w:color w:val="auto"/>
        </w:rPr>
        <w:t>16.</w:t>
      </w:r>
      <w:r>
        <w:rPr>
          <w:color w:val="auto"/>
        </w:rPr>
        <w:t xml:space="preserve"> Участникът попълва декларация (Приложение №11) за спазване на етичните клаузи на настоящата Поръчка.</w:t>
      </w:r>
    </w:p>
    <w:p w:rsidR="004A31AD" w:rsidRDefault="004A31AD" w:rsidP="004A31AD">
      <w:pPr>
        <w:pStyle w:val="Default"/>
        <w:spacing w:after="120" w:line="276" w:lineRule="auto"/>
        <w:jc w:val="both"/>
        <w:rPr>
          <w:b/>
        </w:rPr>
      </w:pPr>
      <w:r>
        <w:rPr>
          <w:b/>
        </w:rPr>
        <w:t>1.22.</w:t>
      </w:r>
      <w:r>
        <w:t xml:space="preserve"> Ако с настоящата Документация или други документи по Процедурата или Поръчката се поставя изискване за съответствие с конкретен стандарт, спецификация, техническо одобрение или друга техническа референция, или има посочване на конкретен модел, източник, процес, търговска марка, патент, тип, произход или производство, това винаги означава и Възложителя е имал предвид и съответствие и с техните еквиваленти.</w:t>
      </w:r>
    </w:p>
    <w:p w:rsidR="004A31AD" w:rsidRDefault="004A31AD" w:rsidP="004A31AD">
      <w:pPr>
        <w:pStyle w:val="Default"/>
        <w:spacing w:after="120" w:line="276" w:lineRule="auto"/>
        <w:jc w:val="both"/>
        <w:rPr>
          <w:b/>
          <w:color w:val="auto"/>
        </w:rPr>
      </w:pPr>
      <w:r>
        <w:rPr>
          <w:b/>
        </w:rPr>
        <w:t>1.23</w:t>
      </w:r>
      <w:r>
        <w:t>. За целите на настоящата Процедура под дейности, договори или други сходни с предмета на Поръчката, ще се има предвид: дейности, договори или други свързани с разработване на информационни системи и интернет сайтове, включително и надграждане (изменение) на съществуващи такива, в областта на образованието, професионалното обучение, пазара на труда или социалните системи.</w:t>
      </w:r>
    </w:p>
    <w:p w:rsidR="004A31AD" w:rsidRDefault="004A31AD" w:rsidP="004A31AD">
      <w:pPr>
        <w:pStyle w:val="Default"/>
        <w:spacing w:after="120" w:line="276" w:lineRule="auto"/>
        <w:jc w:val="both"/>
        <w:rPr>
          <w:b/>
          <w:color w:val="auto"/>
        </w:rPr>
      </w:pPr>
      <w:r>
        <w:rPr>
          <w:b/>
          <w:color w:val="auto"/>
        </w:rPr>
        <w:t>1.2.4.</w:t>
      </w:r>
      <w:r>
        <w:rPr>
          <w:b/>
          <w:bCs/>
          <w:color w:val="auto"/>
        </w:rPr>
        <w:t xml:space="preserve"> </w:t>
      </w:r>
      <w:r>
        <w:rPr>
          <w:bCs/>
          <w:color w:val="auto"/>
        </w:rPr>
        <w:t>Други изисквания:</w:t>
      </w:r>
      <w:r>
        <w:rPr>
          <w:b/>
          <w:bCs/>
          <w:color w:val="auto"/>
        </w:rPr>
        <w:t xml:space="preserve"> </w:t>
      </w:r>
    </w:p>
    <w:p w:rsidR="004A31AD" w:rsidRDefault="004A31AD" w:rsidP="004A31AD">
      <w:pPr>
        <w:pStyle w:val="Default"/>
        <w:spacing w:after="120" w:line="276" w:lineRule="auto"/>
        <w:ind w:firstLine="709"/>
        <w:jc w:val="both"/>
        <w:rPr>
          <w:b/>
          <w:color w:val="auto"/>
        </w:rPr>
      </w:pPr>
      <w:r>
        <w:rPr>
          <w:b/>
          <w:color w:val="auto"/>
        </w:rPr>
        <w:lastRenderedPageBreak/>
        <w:t>1.24.</w:t>
      </w:r>
      <w:r>
        <w:rPr>
          <w:b/>
          <w:bCs/>
          <w:color w:val="auto"/>
        </w:rPr>
        <w:t xml:space="preserve">1. </w:t>
      </w:r>
      <w:r>
        <w:rPr>
          <w:color w:val="auto"/>
        </w:rPr>
        <w:t>По документите в офертата не се допускат никакви вписвания между редовете, изтривания или корекции.</w:t>
      </w:r>
    </w:p>
    <w:p w:rsidR="004A31AD" w:rsidRDefault="004A31AD" w:rsidP="004A31AD">
      <w:pPr>
        <w:pStyle w:val="Default"/>
        <w:spacing w:after="120" w:line="276" w:lineRule="auto"/>
        <w:ind w:firstLine="709"/>
        <w:jc w:val="both"/>
        <w:rPr>
          <w:b/>
          <w:bCs/>
          <w:i/>
          <w:iCs/>
          <w:color w:val="auto"/>
        </w:rPr>
      </w:pPr>
      <w:r>
        <w:rPr>
          <w:b/>
          <w:color w:val="auto"/>
        </w:rPr>
        <w:t>1.24.</w:t>
      </w:r>
      <w:r>
        <w:rPr>
          <w:b/>
          <w:bCs/>
          <w:color w:val="auto"/>
        </w:rPr>
        <w:t xml:space="preserve">2. </w:t>
      </w:r>
      <w:r>
        <w:rPr>
          <w:color w:val="auto"/>
        </w:rPr>
        <w:t>Документите в офертата следва да са описани и подредени по реда на списъка, посочен в Раздел ІV “Съдържание на офертата”</w:t>
      </w:r>
    </w:p>
    <w:p w:rsidR="004A31AD" w:rsidRDefault="004A31AD" w:rsidP="004A31AD">
      <w:pPr>
        <w:pStyle w:val="Default"/>
        <w:spacing w:after="120" w:line="276" w:lineRule="auto"/>
        <w:jc w:val="both"/>
      </w:pPr>
      <w:r>
        <w:rPr>
          <w:b/>
          <w:bCs/>
          <w:i/>
          <w:iCs/>
          <w:color w:val="auto"/>
        </w:rPr>
        <w:t>За неуредените в настоящата документация въпроси ще се прилагат разпоредбите на Закона за обществените поръчки, Правилника за прилагане на Закона за обществените поръчки, и приложимите разпоредби на действащото законодателство на Република България.</w:t>
      </w:r>
    </w:p>
    <w:p w:rsidR="004A31AD" w:rsidRDefault="004A31AD" w:rsidP="004A31AD">
      <w:pPr>
        <w:spacing w:after="120"/>
        <w:ind w:left="315"/>
        <w:jc w:val="both"/>
        <w:rPr>
          <w:rFonts w:ascii="Times New Roman" w:hAnsi="Times New Roman" w:cs="Times New Roman"/>
          <w:sz w:val="24"/>
          <w:szCs w:val="24"/>
        </w:rPr>
      </w:pPr>
    </w:p>
    <w:p w:rsidR="004A31AD" w:rsidRDefault="004A31AD" w:rsidP="004A31AD">
      <w:pPr>
        <w:spacing w:after="120"/>
        <w:jc w:val="both"/>
        <w:rPr>
          <w:rFonts w:ascii="Times New Roman" w:hAnsi="Times New Roman" w:cs="Times New Roman"/>
          <w:b/>
          <w:sz w:val="24"/>
          <w:szCs w:val="24"/>
        </w:rPr>
      </w:pPr>
      <w:r>
        <w:rPr>
          <w:rFonts w:ascii="Times New Roman" w:hAnsi="Times New Roman" w:cs="Times New Roman"/>
          <w:b/>
          <w:sz w:val="24"/>
          <w:szCs w:val="24"/>
        </w:rPr>
        <w:t>2.</w:t>
      </w:r>
      <w:r>
        <w:rPr>
          <w:rFonts w:ascii="Times New Roman" w:hAnsi="Times New Roman" w:cs="Times New Roman"/>
          <w:b/>
          <w:sz w:val="24"/>
          <w:szCs w:val="24"/>
        </w:rPr>
        <w:tab/>
        <w:t>УСЛОВИЯ ЗА ДОПУСТИМОСТ ЗА УЧАСТИЕ В ОТКРИТА ПРОЦЕДУРА</w:t>
      </w:r>
    </w:p>
    <w:p w:rsidR="004A31AD" w:rsidRDefault="004A31AD" w:rsidP="004A31AD">
      <w:pPr>
        <w:spacing w:after="120"/>
        <w:ind w:right="28"/>
        <w:jc w:val="both"/>
        <w:rPr>
          <w:rFonts w:ascii="Times New Roman" w:hAnsi="Times New Roman" w:cs="Times New Roman"/>
          <w:b/>
          <w:sz w:val="24"/>
          <w:szCs w:val="24"/>
        </w:rPr>
      </w:pPr>
      <w:r>
        <w:rPr>
          <w:rFonts w:ascii="Times New Roman" w:hAnsi="Times New Roman" w:cs="Times New Roman"/>
          <w:b/>
          <w:sz w:val="24"/>
          <w:szCs w:val="24"/>
        </w:rPr>
        <w:t>2.1.</w:t>
      </w:r>
      <w:r>
        <w:rPr>
          <w:rFonts w:ascii="Times New Roman" w:hAnsi="Times New Roman" w:cs="Times New Roman"/>
          <w:sz w:val="24"/>
          <w:szCs w:val="24"/>
        </w:rPr>
        <w:t xml:space="preserve"> В Процедурата не може да участва лице, съответно Възложителят ще отстрани от участие в Процедурата всеки участник, при който е налице някое от следните обстоятелства:</w:t>
      </w:r>
    </w:p>
    <w:p w:rsidR="004A31AD" w:rsidRDefault="004A31AD" w:rsidP="004A31AD">
      <w:pPr>
        <w:spacing w:after="120"/>
        <w:ind w:right="28"/>
        <w:jc w:val="both"/>
        <w:rPr>
          <w:rFonts w:ascii="Times New Roman" w:hAnsi="Times New Roman" w:cs="Times New Roman"/>
          <w:b/>
          <w:sz w:val="24"/>
          <w:szCs w:val="24"/>
        </w:rPr>
      </w:pPr>
      <w:r>
        <w:rPr>
          <w:rFonts w:ascii="Times New Roman" w:hAnsi="Times New Roman" w:cs="Times New Roman"/>
          <w:b/>
          <w:sz w:val="24"/>
          <w:szCs w:val="24"/>
        </w:rPr>
        <w:t>2.1.1.</w:t>
      </w:r>
      <w:r>
        <w:rPr>
          <w:rFonts w:ascii="Times New Roman" w:hAnsi="Times New Roman" w:cs="Times New Roman"/>
          <w:sz w:val="24"/>
          <w:szCs w:val="24"/>
        </w:rPr>
        <w:tab/>
        <w:t xml:space="preserve">По чл.47, ал.1, т.1 от ЗОП – е осъден с влязла в сила присъда, освен ако е реабилитиран, за: </w:t>
      </w:r>
    </w:p>
    <w:p w:rsidR="004A31AD" w:rsidRDefault="004A31AD" w:rsidP="004A31AD">
      <w:pPr>
        <w:spacing w:after="120"/>
        <w:ind w:right="26"/>
        <w:jc w:val="both"/>
        <w:rPr>
          <w:rFonts w:ascii="Times New Roman" w:hAnsi="Times New Roman" w:cs="Times New Roman"/>
          <w:b/>
          <w:sz w:val="24"/>
          <w:szCs w:val="24"/>
        </w:rPr>
      </w:pPr>
      <w:r>
        <w:rPr>
          <w:rFonts w:ascii="Times New Roman" w:hAnsi="Times New Roman" w:cs="Times New Roman"/>
          <w:b/>
          <w:sz w:val="24"/>
          <w:szCs w:val="24"/>
        </w:rPr>
        <w:t>а)</w:t>
      </w:r>
      <w:r>
        <w:rPr>
          <w:rFonts w:ascii="Times New Roman" w:hAnsi="Times New Roman" w:cs="Times New Roman"/>
          <w:sz w:val="24"/>
          <w:szCs w:val="24"/>
        </w:rPr>
        <w:t xml:space="preserve"> престъпление против финансовата, данъчната или осигурителната система, включително изпиране на пари по чл. 253-260 от Наказателния кодекс (НК); </w:t>
      </w:r>
    </w:p>
    <w:p w:rsidR="004A31AD" w:rsidRDefault="004A31AD" w:rsidP="004A31AD">
      <w:pPr>
        <w:spacing w:after="120"/>
        <w:ind w:right="26"/>
        <w:jc w:val="both"/>
        <w:rPr>
          <w:rFonts w:ascii="Times New Roman" w:hAnsi="Times New Roman" w:cs="Times New Roman"/>
          <w:b/>
          <w:sz w:val="24"/>
          <w:szCs w:val="24"/>
        </w:rPr>
      </w:pPr>
      <w:r>
        <w:rPr>
          <w:rFonts w:ascii="Times New Roman" w:hAnsi="Times New Roman" w:cs="Times New Roman"/>
          <w:b/>
          <w:sz w:val="24"/>
          <w:szCs w:val="24"/>
        </w:rPr>
        <w:t>б)</w:t>
      </w:r>
      <w:r>
        <w:rPr>
          <w:rFonts w:ascii="Times New Roman" w:hAnsi="Times New Roman" w:cs="Times New Roman"/>
          <w:sz w:val="24"/>
          <w:szCs w:val="24"/>
        </w:rPr>
        <w:t xml:space="preserve"> подкуп по чл. 301-307 от НК; участие в организирана престъпна група по чл. 321 и 321а от НК; </w:t>
      </w:r>
    </w:p>
    <w:p w:rsidR="004A31AD" w:rsidRDefault="004A31AD" w:rsidP="004A31AD">
      <w:pPr>
        <w:spacing w:after="120"/>
        <w:ind w:right="26"/>
        <w:jc w:val="both"/>
        <w:rPr>
          <w:rFonts w:ascii="Times New Roman" w:hAnsi="Times New Roman" w:cs="Times New Roman"/>
          <w:b/>
          <w:sz w:val="24"/>
          <w:szCs w:val="24"/>
        </w:rPr>
      </w:pPr>
      <w:r>
        <w:rPr>
          <w:rFonts w:ascii="Times New Roman" w:hAnsi="Times New Roman" w:cs="Times New Roman"/>
          <w:b/>
          <w:sz w:val="24"/>
          <w:szCs w:val="24"/>
        </w:rPr>
        <w:t>в)</w:t>
      </w:r>
      <w:r>
        <w:rPr>
          <w:rFonts w:ascii="Times New Roman" w:hAnsi="Times New Roman" w:cs="Times New Roman"/>
          <w:sz w:val="24"/>
          <w:szCs w:val="24"/>
        </w:rPr>
        <w:t xml:space="preserve"> престъпление против собствеността по чл. 194-217 от НК; </w:t>
      </w:r>
    </w:p>
    <w:p w:rsidR="004A31AD" w:rsidRDefault="004A31AD" w:rsidP="004A31AD">
      <w:pPr>
        <w:spacing w:after="120"/>
        <w:ind w:right="26"/>
        <w:jc w:val="both"/>
        <w:rPr>
          <w:rFonts w:ascii="Times New Roman" w:hAnsi="Times New Roman" w:cs="Times New Roman"/>
          <w:b/>
          <w:sz w:val="24"/>
          <w:szCs w:val="24"/>
        </w:rPr>
      </w:pPr>
      <w:r>
        <w:rPr>
          <w:rFonts w:ascii="Times New Roman" w:hAnsi="Times New Roman" w:cs="Times New Roman"/>
          <w:b/>
          <w:sz w:val="24"/>
          <w:szCs w:val="24"/>
        </w:rPr>
        <w:t>г)</w:t>
      </w:r>
      <w:r>
        <w:rPr>
          <w:rFonts w:ascii="Times New Roman" w:hAnsi="Times New Roman" w:cs="Times New Roman"/>
          <w:sz w:val="24"/>
          <w:szCs w:val="24"/>
        </w:rPr>
        <w:t xml:space="preserve"> престъпление против стопанството по чл. 219-252 от НК.</w:t>
      </w:r>
    </w:p>
    <w:p w:rsidR="004A31AD" w:rsidRDefault="004A31AD" w:rsidP="004A31AD">
      <w:pPr>
        <w:spacing w:after="120"/>
        <w:ind w:right="28"/>
        <w:jc w:val="both"/>
        <w:rPr>
          <w:rFonts w:ascii="Times New Roman" w:hAnsi="Times New Roman" w:cs="Times New Roman"/>
          <w:b/>
          <w:sz w:val="24"/>
          <w:szCs w:val="24"/>
        </w:rPr>
      </w:pPr>
      <w:r>
        <w:rPr>
          <w:rFonts w:ascii="Times New Roman" w:hAnsi="Times New Roman" w:cs="Times New Roman"/>
          <w:b/>
          <w:sz w:val="24"/>
          <w:szCs w:val="24"/>
        </w:rPr>
        <w:t>2.1.2.</w:t>
      </w:r>
      <w:r>
        <w:rPr>
          <w:rFonts w:ascii="Times New Roman" w:hAnsi="Times New Roman" w:cs="Times New Roman"/>
          <w:b/>
          <w:sz w:val="24"/>
          <w:szCs w:val="24"/>
        </w:rPr>
        <w:tab/>
      </w:r>
      <w:r>
        <w:rPr>
          <w:rFonts w:ascii="Times New Roman" w:hAnsi="Times New Roman" w:cs="Times New Roman"/>
          <w:sz w:val="24"/>
          <w:szCs w:val="24"/>
        </w:rPr>
        <w:t>По чл.47, ал.1, т.2 от ЗОП – е обявен в несъстоятелност;</w:t>
      </w:r>
    </w:p>
    <w:p w:rsidR="004A31AD" w:rsidRDefault="004A31AD" w:rsidP="004A31AD">
      <w:pPr>
        <w:spacing w:after="120"/>
        <w:ind w:right="28"/>
        <w:jc w:val="both"/>
        <w:rPr>
          <w:rFonts w:ascii="Times New Roman" w:hAnsi="Times New Roman" w:cs="Times New Roman"/>
          <w:b/>
          <w:sz w:val="24"/>
          <w:szCs w:val="24"/>
        </w:rPr>
      </w:pPr>
      <w:r>
        <w:rPr>
          <w:rFonts w:ascii="Times New Roman" w:hAnsi="Times New Roman" w:cs="Times New Roman"/>
          <w:b/>
          <w:sz w:val="24"/>
          <w:szCs w:val="24"/>
        </w:rPr>
        <w:t>2.1.3.</w:t>
      </w:r>
      <w:r>
        <w:rPr>
          <w:rFonts w:ascii="Times New Roman" w:hAnsi="Times New Roman" w:cs="Times New Roman"/>
          <w:sz w:val="24"/>
          <w:szCs w:val="24"/>
        </w:rPr>
        <w:tab/>
        <w:t>По чл.47, ал.1, т.3 от ЗОП – е в производство по ликвидация или се намира в подобна процедура съгласно националните му закони и подзаконови актове;</w:t>
      </w:r>
    </w:p>
    <w:p w:rsidR="004A31AD" w:rsidRDefault="004A31AD" w:rsidP="004A31AD">
      <w:pPr>
        <w:spacing w:after="120"/>
        <w:ind w:right="28"/>
        <w:jc w:val="both"/>
        <w:rPr>
          <w:rFonts w:ascii="Times New Roman" w:hAnsi="Times New Roman" w:cs="Times New Roman"/>
          <w:b/>
          <w:sz w:val="24"/>
          <w:szCs w:val="24"/>
        </w:rPr>
      </w:pPr>
      <w:r>
        <w:rPr>
          <w:rFonts w:ascii="Times New Roman" w:hAnsi="Times New Roman" w:cs="Times New Roman"/>
          <w:b/>
          <w:sz w:val="24"/>
          <w:szCs w:val="24"/>
        </w:rPr>
        <w:t>2.1.4.</w:t>
      </w:r>
      <w:r>
        <w:rPr>
          <w:rFonts w:ascii="Times New Roman" w:hAnsi="Times New Roman" w:cs="Times New Roman"/>
          <w:b/>
          <w:sz w:val="24"/>
          <w:szCs w:val="24"/>
        </w:rPr>
        <w:tab/>
      </w:r>
      <w:r>
        <w:rPr>
          <w:rFonts w:ascii="Times New Roman" w:hAnsi="Times New Roman" w:cs="Times New Roman"/>
          <w:sz w:val="24"/>
          <w:szCs w:val="24"/>
        </w:rPr>
        <w:t>По чл.47, ал.2, т.1 от ЗОП – е в открито производство по несъстоятелност, или е сключил извънсъдебно споразумение с кредиторите си по смисъла на чл.740 от Търговския закон, а в случай че участникът е чуждестранно лице – се намира в подобна процедура съгласно националните закони и подзаконови актове, включително когато неговата дейност е под разпореждане на съда или участникът е преустановил дейността си;</w:t>
      </w:r>
    </w:p>
    <w:p w:rsidR="004A31AD" w:rsidRDefault="004A31AD" w:rsidP="004A31AD">
      <w:pPr>
        <w:spacing w:after="120"/>
        <w:ind w:right="28"/>
        <w:jc w:val="both"/>
        <w:rPr>
          <w:rFonts w:ascii="Times New Roman" w:hAnsi="Times New Roman" w:cs="Times New Roman"/>
          <w:sz w:val="24"/>
          <w:szCs w:val="24"/>
        </w:rPr>
      </w:pPr>
      <w:r>
        <w:rPr>
          <w:rFonts w:ascii="Times New Roman" w:hAnsi="Times New Roman" w:cs="Times New Roman"/>
          <w:b/>
          <w:sz w:val="24"/>
          <w:szCs w:val="24"/>
        </w:rPr>
        <w:t>2.1.5.</w:t>
      </w:r>
      <w:r>
        <w:rPr>
          <w:rFonts w:ascii="Times New Roman" w:hAnsi="Times New Roman" w:cs="Times New Roman"/>
          <w:b/>
          <w:sz w:val="24"/>
          <w:szCs w:val="24"/>
        </w:rPr>
        <w:tab/>
      </w:r>
      <w:r>
        <w:rPr>
          <w:rFonts w:ascii="Times New Roman" w:hAnsi="Times New Roman" w:cs="Times New Roman"/>
          <w:sz w:val="24"/>
          <w:szCs w:val="24"/>
        </w:rPr>
        <w:t xml:space="preserve">По чл.47, ал.2, т.2 от ЗОП – е лишен от правото да упражнява определена професия или дейност, свързани с Предмета на Поръчката*, съгласно законодателството на държавата, в която е извършено нарушението. </w:t>
      </w:r>
    </w:p>
    <w:p w:rsidR="004A31AD" w:rsidRDefault="004A31AD" w:rsidP="004A31AD">
      <w:pPr>
        <w:spacing w:after="120"/>
        <w:ind w:right="28"/>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“Предметът на Поръчката”</w:t>
      </w:r>
      <w:r>
        <w:rPr>
          <w:rFonts w:ascii="Times New Roman" w:hAnsi="Times New Roman" w:cs="Times New Roman"/>
          <w:sz w:val="24"/>
          <w:szCs w:val="24"/>
        </w:rPr>
        <w:t xml:space="preserve"> за целите на тази процедура означава: </w:t>
      </w:r>
      <w:r>
        <w:rPr>
          <w:rFonts w:ascii="Times New Roman" w:hAnsi="Times New Roman" w:cs="Times New Roman"/>
          <w:i/>
          <w:sz w:val="24"/>
          <w:szCs w:val="24"/>
        </w:rPr>
        <w:t>“</w:t>
      </w:r>
      <w:r>
        <w:rPr>
          <w:rFonts w:ascii="Times New Roman" w:hAnsi="Times New Roman" w:cs="Times New Roman"/>
          <w:sz w:val="24"/>
          <w:szCs w:val="24"/>
        </w:rPr>
        <w:t xml:space="preserve">Изграждане на нови или изменение на съществуващи Интернет сайтове. </w:t>
      </w:r>
    </w:p>
    <w:p w:rsidR="004A31AD" w:rsidRDefault="004A31AD" w:rsidP="004A31AD">
      <w:pPr>
        <w:spacing w:after="120"/>
        <w:ind w:right="28"/>
        <w:jc w:val="both"/>
        <w:rPr>
          <w:rFonts w:ascii="Times New Roman" w:hAnsi="Times New Roman" w:cs="Times New Roman"/>
          <w:b/>
          <w:sz w:val="24"/>
          <w:szCs w:val="24"/>
        </w:rPr>
      </w:pPr>
      <w:r>
        <w:rPr>
          <w:rFonts w:ascii="Times New Roman" w:hAnsi="Times New Roman" w:cs="Times New Roman"/>
          <w:b/>
          <w:sz w:val="24"/>
          <w:szCs w:val="24"/>
        </w:rPr>
        <w:lastRenderedPageBreak/>
        <w:t>2.1.6.</w:t>
      </w:r>
      <w:r>
        <w:rPr>
          <w:rFonts w:ascii="Times New Roman" w:hAnsi="Times New Roman" w:cs="Times New Roman"/>
          <w:sz w:val="24"/>
          <w:szCs w:val="24"/>
        </w:rPr>
        <w:tab/>
        <w:t>По чл.47, ал.2, т.3 от ЗОП – има парични задължения към държавата или към община по смисъла на чл.162, ал.2 от Данъчно-осигурителния процесуален кодекс към държавата и към общината, установени с влязъл в сила акт на компетентен орган, освен ако е допуснато разсрочване или отсрочване на задълженията, или има задължения за данъци или вноски за социалното осигуряване съгласно законодателството на държавата, в която участникът е установен;</w:t>
      </w:r>
    </w:p>
    <w:p w:rsidR="004A31AD" w:rsidRDefault="004A31AD" w:rsidP="004A31AD">
      <w:pPr>
        <w:spacing w:after="120"/>
        <w:ind w:right="28"/>
        <w:jc w:val="both"/>
        <w:rPr>
          <w:rFonts w:ascii="Times New Roman" w:hAnsi="Times New Roman" w:cs="Times New Roman"/>
          <w:b/>
          <w:i/>
          <w:sz w:val="24"/>
          <w:szCs w:val="24"/>
        </w:rPr>
      </w:pPr>
      <w:r>
        <w:rPr>
          <w:rFonts w:ascii="Times New Roman" w:hAnsi="Times New Roman" w:cs="Times New Roman"/>
          <w:b/>
          <w:sz w:val="24"/>
          <w:szCs w:val="24"/>
        </w:rPr>
        <w:t>2.1.7.</w:t>
      </w:r>
      <w:r>
        <w:rPr>
          <w:rFonts w:ascii="Times New Roman" w:hAnsi="Times New Roman" w:cs="Times New Roman"/>
          <w:sz w:val="24"/>
          <w:szCs w:val="24"/>
        </w:rPr>
        <w:tab/>
        <w:t>По чл.47, ал.2, т.4 от ЗОП – има наложено административно наказание за наемане на работа на незаконно пребиваващи чужденци през последните до 5 години.</w:t>
      </w:r>
    </w:p>
    <w:p w:rsidR="004A31AD" w:rsidRDefault="004A31AD" w:rsidP="004A31AD">
      <w:pPr>
        <w:spacing w:after="120"/>
        <w:ind w:right="28"/>
        <w:jc w:val="both"/>
        <w:rPr>
          <w:rFonts w:ascii="Times New Roman" w:hAnsi="Times New Roman" w:cs="Times New Roman"/>
          <w:i/>
          <w:sz w:val="24"/>
          <w:szCs w:val="24"/>
        </w:rPr>
      </w:pPr>
      <w:r>
        <w:rPr>
          <w:rFonts w:ascii="Times New Roman" w:hAnsi="Times New Roman" w:cs="Times New Roman"/>
          <w:b/>
          <w:i/>
          <w:sz w:val="24"/>
          <w:szCs w:val="24"/>
        </w:rPr>
        <w:t>Когато участниците са юридически лица, изискванията по т.2.1.1. и 2.1.5. се прилагат, както следва:</w:t>
      </w:r>
    </w:p>
    <w:p w:rsidR="004A31AD" w:rsidRDefault="004A31AD" w:rsidP="004A31AD">
      <w:pPr>
        <w:spacing w:after="120"/>
        <w:ind w:right="28"/>
        <w:jc w:val="both"/>
        <w:rPr>
          <w:rFonts w:ascii="Times New Roman" w:hAnsi="Times New Roman" w:cs="Times New Roman"/>
          <w:i/>
          <w:sz w:val="24"/>
          <w:szCs w:val="24"/>
        </w:rPr>
      </w:pPr>
      <w:r>
        <w:rPr>
          <w:rFonts w:ascii="Times New Roman" w:hAnsi="Times New Roman" w:cs="Times New Roman"/>
          <w:i/>
          <w:sz w:val="24"/>
          <w:szCs w:val="24"/>
        </w:rPr>
        <w:t>а)</w:t>
      </w:r>
      <w:r>
        <w:rPr>
          <w:rFonts w:ascii="Times New Roman" w:hAnsi="Times New Roman" w:cs="Times New Roman"/>
          <w:i/>
          <w:sz w:val="24"/>
          <w:szCs w:val="24"/>
        </w:rPr>
        <w:tab/>
        <w:t>при събирателно дружество – за лицата по чл.84, ал.1 и чл.89, ал.1 от Търговския закон;</w:t>
      </w:r>
    </w:p>
    <w:p w:rsidR="004A31AD" w:rsidRDefault="004A31AD" w:rsidP="004A31AD">
      <w:pPr>
        <w:spacing w:after="120"/>
        <w:ind w:right="28"/>
        <w:jc w:val="both"/>
        <w:rPr>
          <w:rFonts w:ascii="Times New Roman" w:hAnsi="Times New Roman" w:cs="Times New Roman"/>
          <w:i/>
          <w:sz w:val="24"/>
          <w:szCs w:val="24"/>
        </w:rPr>
      </w:pPr>
      <w:r>
        <w:rPr>
          <w:rFonts w:ascii="Times New Roman" w:hAnsi="Times New Roman" w:cs="Times New Roman"/>
          <w:i/>
          <w:sz w:val="24"/>
          <w:szCs w:val="24"/>
        </w:rPr>
        <w:t>б)</w:t>
      </w:r>
      <w:r>
        <w:rPr>
          <w:rFonts w:ascii="Times New Roman" w:hAnsi="Times New Roman" w:cs="Times New Roman"/>
          <w:i/>
          <w:sz w:val="24"/>
          <w:szCs w:val="24"/>
        </w:rPr>
        <w:tab/>
        <w:t>при командитно дружество – за лицата по чл.105 от Търговския закон, без ограничено отговорните съдружници;</w:t>
      </w:r>
    </w:p>
    <w:p w:rsidR="004A31AD" w:rsidRDefault="004A31AD" w:rsidP="004A31AD">
      <w:pPr>
        <w:spacing w:after="120"/>
        <w:ind w:right="28"/>
        <w:jc w:val="both"/>
        <w:rPr>
          <w:rFonts w:ascii="Times New Roman" w:hAnsi="Times New Roman" w:cs="Times New Roman"/>
          <w:i/>
          <w:sz w:val="24"/>
          <w:szCs w:val="24"/>
        </w:rPr>
      </w:pPr>
      <w:r>
        <w:rPr>
          <w:rFonts w:ascii="Times New Roman" w:hAnsi="Times New Roman" w:cs="Times New Roman"/>
          <w:i/>
          <w:sz w:val="24"/>
          <w:szCs w:val="24"/>
        </w:rPr>
        <w:t>в)</w:t>
      </w:r>
      <w:r>
        <w:rPr>
          <w:rFonts w:ascii="Times New Roman" w:hAnsi="Times New Roman" w:cs="Times New Roman"/>
          <w:i/>
          <w:sz w:val="24"/>
          <w:szCs w:val="24"/>
        </w:rPr>
        <w:tab/>
        <w:t xml:space="preserve">при дружество с ограничена отговорност – за лицата по чл.141, ал.2 от Търговския закон, а при еднолично дружество с ограничена отговорност - за лицата по чл.147, ал.1 от Търговския закон; </w:t>
      </w:r>
    </w:p>
    <w:p w:rsidR="004A31AD" w:rsidRDefault="004A31AD" w:rsidP="004A31AD">
      <w:pPr>
        <w:spacing w:after="120"/>
        <w:ind w:right="28"/>
        <w:jc w:val="both"/>
        <w:rPr>
          <w:rFonts w:ascii="Times New Roman" w:hAnsi="Times New Roman" w:cs="Times New Roman"/>
          <w:i/>
          <w:sz w:val="24"/>
          <w:szCs w:val="24"/>
        </w:rPr>
      </w:pPr>
      <w:r>
        <w:rPr>
          <w:rFonts w:ascii="Times New Roman" w:hAnsi="Times New Roman" w:cs="Times New Roman"/>
          <w:i/>
          <w:sz w:val="24"/>
          <w:szCs w:val="24"/>
        </w:rPr>
        <w:t>г)</w:t>
      </w:r>
      <w:r>
        <w:rPr>
          <w:rFonts w:ascii="Times New Roman" w:hAnsi="Times New Roman" w:cs="Times New Roman"/>
          <w:i/>
          <w:sz w:val="24"/>
          <w:szCs w:val="24"/>
        </w:rPr>
        <w:tab/>
        <w:t>при акционерно дружество – за овластените лица по чл.235, ал.2 от Търговския закон, а при липса на овластяване – за лицата по чл.235, ал.1 от Търговския закон;</w:t>
      </w:r>
    </w:p>
    <w:p w:rsidR="004A31AD" w:rsidRDefault="004A31AD" w:rsidP="004A31AD">
      <w:pPr>
        <w:spacing w:after="120"/>
        <w:ind w:right="28"/>
        <w:jc w:val="both"/>
        <w:rPr>
          <w:rFonts w:ascii="Times New Roman" w:hAnsi="Times New Roman" w:cs="Times New Roman"/>
          <w:i/>
          <w:sz w:val="24"/>
          <w:szCs w:val="24"/>
        </w:rPr>
      </w:pPr>
      <w:r>
        <w:rPr>
          <w:rFonts w:ascii="Times New Roman" w:hAnsi="Times New Roman" w:cs="Times New Roman"/>
          <w:i/>
          <w:sz w:val="24"/>
          <w:szCs w:val="24"/>
        </w:rPr>
        <w:t>д)</w:t>
      </w:r>
      <w:r>
        <w:rPr>
          <w:rFonts w:ascii="Times New Roman" w:hAnsi="Times New Roman" w:cs="Times New Roman"/>
          <w:i/>
          <w:sz w:val="24"/>
          <w:szCs w:val="24"/>
        </w:rPr>
        <w:tab/>
        <w:t xml:space="preserve">при командитно дружество с акции – за лицата по чл.244, ал.4 от Търговския закон; </w:t>
      </w:r>
    </w:p>
    <w:p w:rsidR="004A31AD" w:rsidRDefault="004A31AD" w:rsidP="004A31AD">
      <w:pPr>
        <w:spacing w:after="120"/>
        <w:ind w:right="28"/>
        <w:jc w:val="both"/>
        <w:rPr>
          <w:rFonts w:ascii="Times New Roman" w:hAnsi="Times New Roman" w:cs="Times New Roman"/>
          <w:i/>
          <w:sz w:val="24"/>
          <w:szCs w:val="24"/>
        </w:rPr>
      </w:pPr>
      <w:r>
        <w:rPr>
          <w:rFonts w:ascii="Times New Roman" w:hAnsi="Times New Roman" w:cs="Times New Roman"/>
          <w:i/>
          <w:sz w:val="24"/>
          <w:szCs w:val="24"/>
        </w:rPr>
        <w:t>е)</w:t>
      </w:r>
      <w:r>
        <w:rPr>
          <w:rFonts w:ascii="Times New Roman" w:hAnsi="Times New Roman" w:cs="Times New Roman"/>
          <w:i/>
          <w:sz w:val="24"/>
          <w:szCs w:val="24"/>
        </w:rPr>
        <w:tab/>
        <w:t>във всички останали случаи, включително за чуждестранните лица – за лицата, които представляват кандидата или участника;</w:t>
      </w:r>
    </w:p>
    <w:p w:rsidR="004A31AD" w:rsidRDefault="004A31AD" w:rsidP="004A31AD">
      <w:pPr>
        <w:spacing w:after="120"/>
        <w:ind w:right="26"/>
        <w:jc w:val="both"/>
        <w:rPr>
          <w:rFonts w:ascii="Times New Roman" w:hAnsi="Times New Roman" w:cs="Times New Roman"/>
          <w:b/>
          <w:sz w:val="24"/>
          <w:szCs w:val="24"/>
        </w:rPr>
      </w:pPr>
      <w:r>
        <w:rPr>
          <w:rFonts w:ascii="Times New Roman" w:hAnsi="Times New Roman" w:cs="Times New Roman"/>
          <w:i/>
          <w:sz w:val="24"/>
          <w:szCs w:val="24"/>
        </w:rPr>
        <w:t>ж)</w:t>
      </w:r>
      <w:r>
        <w:rPr>
          <w:rFonts w:ascii="Times New Roman" w:hAnsi="Times New Roman" w:cs="Times New Roman"/>
          <w:i/>
          <w:sz w:val="24"/>
          <w:szCs w:val="24"/>
        </w:rPr>
        <w:tab/>
        <w:t>в случаите по б. от а) до з) – и за прокуристите, когато има такива; когато чуждестранно лице има повече от един прокурист, декларацията се подава само от прокуриста, в чиято представителна власт е включена територията на Република България.</w:t>
      </w:r>
    </w:p>
    <w:p w:rsidR="004A31AD" w:rsidRDefault="004A31AD" w:rsidP="004A31AD">
      <w:pPr>
        <w:spacing w:after="120"/>
        <w:ind w:right="28"/>
        <w:jc w:val="both"/>
        <w:rPr>
          <w:rFonts w:ascii="Times New Roman" w:hAnsi="Times New Roman" w:cs="Times New Roman"/>
          <w:sz w:val="24"/>
          <w:szCs w:val="24"/>
        </w:rPr>
      </w:pPr>
      <w:r>
        <w:rPr>
          <w:rFonts w:ascii="Times New Roman" w:hAnsi="Times New Roman" w:cs="Times New Roman"/>
          <w:b/>
          <w:sz w:val="24"/>
          <w:szCs w:val="24"/>
        </w:rPr>
        <w:t>2.1.8.</w:t>
      </w:r>
      <w:r>
        <w:rPr>
          <w:rFonts w:ascii="Times New Roman" w:hAnsi="Times New Roman" w:cs="Times New Roman"/>
          <w:sz w:val="24"/>
          <w:szCs w:val="24"/>
        </w:rPr>
        <w:tab/>
        <w:t xml:space="preserve">По чл.47, ал.5, т.1 от ЗОП – при които лицата от б. “а” до б. “ж” – посочени по – горе, са Свързани лица** с Възложителя или със служители на ръководна длъжност в неговата организация. </w:t>
      </w:r>
    </w:p>
    <w:p w:rsidR="004A31AD" w:rsidRDefault="004A31AD" w:rsidP="004A31AD">
      <w:pPr>
        <w:spacing w:after="120"/>
        <w:ind w:right="28"/>
        <w:jc w:val="both"/>
        <w:rPr>
          <w:rFonts w:ascii="Times New Roman" w:hAnsi="Times New Roman" w:cs="Times New Roman"/>
          <w:i/>
          <w:sz w:val="24"/>
          <w:szCs w:val="24"/>
        </w:rPr>
      </w:pPr>
      <w:r>
        <w:rPr>
          <w:rFonts w:ascii="Times New Roman" w:hAnsi="Times New Roman" w:cs="Times New Roman"/>
          <w:sz w:val="24"/>
          <w:szCs w:val="24"/>
        </w:rPr>
        <w:t>*</w:t>
      </w:r>
      <w:r>
        <w:rPr>
          <w:rFonts w:ascii="Times New Roman" w:hAnsi="Times New Roman" w:cs="Times New Roman"/>
          <w:i/>
          <w:sz w:val="24"/>
          <w:szCs w:val="24"/>
        </w:rPr>
        <w:t>* “Свързани лица" по смисъла на §1, т.23а от допълнителната разпоредба на ЗОП са:</w:t>
      </w:r>
    </w:p>
    <w:p w:rsidR="004A31AD" w:rsidRDefault="004A31AD" w:rsidP="004A31AD">
      <w:pPr>
        <w:spacing w:after="120"/>
        <w:ind w:right="28"/>
        <w:jc w:val="both"/>
        <w:rPr>
          <w:rFonts w:ascii="Times New Roman" w:hAnsi="Times New Roman" w:cs="Times New Roman"/>
          <w:i/>
          <w:sz w:val="24"/>
          <w:szCs w:val="24"/>
        </w:rPr>
      </w:pPr>
      <w:r>
        <w:rPr>
          <w:rFonts w:ascii="Times New Roman" w:hAnsi="Times New Roman" w:cs="Times New Roman"/>
          <w:i/>
          <w:sz w:val="24"/>
          <w:szCs w:val="24"/>
        </w:rPr>
        <w:t>а) роднини по права линия без ограничение;</w:t>
      </w:r>
    </w:p>
    <w:p w:rsidR="004A31AD" w:rsidRDefault="004A31AD" w:rsidP="004A31AD">
      <w:pPr>
        <w:spacing w:after="120"/>
        <w:ind w:right="28"/>
        <w:jc w:val="both"/>
        <w:rPr>
          <w:rFonts w:ascii="Times New Roman" w:hAnsi="Times New Roman" w:cs="Times New Roman"/>
          <w:i/>
          <w:sz w:val="24"/>
          <w:szCs w:val="24"/>
        </w:rPr>
      </w:pPr>
      <w:r>
        <w:rPr>
          <w:rFonts w:ascii="Times New Roman" w:hAnsi="Times New Roman" w:cs="Times New Roman"/>
          <w:i/>
          <w:sz w:val="24"/>
          <w:szCs w:val="24"/>
        </w:rPr>
        <w:t>б) роднини по съребрена линия до четвърта степен включително;</w:t>
      </w:r>
    </w:p>
    <w:p w:rsidR="004A31AD" w:rsidRDefault="004A31AD" w:rsidP="004A31AD">
      <w:pPr>
        <w:spacing w:after="120"/>
        <w:ind w:right="28"/>
        <w:jc w:val="both"/>
        <w:rPr>
          <w:rFonts w:ascii="Times New Roman" w:hAnsi="Times New Roman" w:cs="Times New Roman"/>
          <w:i/>
          <w:sz w:val="24"/>
          <w:szCs w:val="24"/>
        </w:rPr>
      </w:pPr>
      <w:r>
        <w:rPr>
          <w:rFonts w:ascii="Times New Roman" w:hAnsi="Times New Roman" w:cs="Times New Roman"/>
          <w:i/>
          <w:sz w:val="24"/>
          <w:szCs w:val="24"/>
        </w:rPr>
        <w:t>в) роднини по сватовство - до втора степен включително;</w:t>
      </w:r>
    </w:p>
    <w:p w:rsidR="004A31AD" w:rsidRDefault="004A31AD" w:rsidP="004A31AD">
      <w:pPr>
        <w:spacing w:after="120"/>
        <w:ind w:right="28"/>
        <w:jc w:val="both"/>
        <w:rPr>
          <w:rFonts w:ascii="Times New Roman" w:hAnsi="Times New Roman" w:cs="Times New Roman"/>
          <w:i/>
          <w:sz w:val="24"/>
          <w:szCs w:val="24"/>
        </w:rPr>
      </w:pPr>
      <w:r>
        <w:rPr>
          <w:rFonts w:ascii="Times New Roman" w:hAnsi="Times New Roman" w:cs="Times New Roman"/>
          <w:i/>
          <w:sz w:val="24"/>
          <w:szCs w:val="24"/>
        </w:rPr>
        <w:t>г) съпрузи или лица, които се намират във фактическо съжителство;</w:t>
      </w:r>
    </w:p>
    <w:p w:rsidR="004A31AD" w:rsidRDefault="004A31AD" w:rsidP="004A31AD">
      <w:pPr>
        <w:spacing w:after="120"/>
        <w:ind w:right="28"/>
        <w:jc w:val="both"/>
        <w:rPr>
          <w:rFonts w:ascii="Times New Roman" w:hAnsi="Times New Roman" w:cs="Times New Roman"/>
          <w:i/>
          <w:sz w:val="24"/>
          <w:szCs w:val="24"/>
        </w:rPr>
      </w:pPr>
      <w:r>
        <w:rPr>
          <w:rFonts w:ascii="Times New Roman" w:hAnsi="Times New Roman" w:cs="Times New Roman"/>
          <w:i/>
          <w:sz w:val="24"/>
          <w:szCs w:val="24"/>
        </w:rPr>
        <w:lastRenderedPageBreak/>
        <w:t>д) съдружници;</w:t>
      </w:r>
    </w:p>
    <w:p w:rsidR="004A31AD" w:rsidRDefault="004A31AD" w:rsidP="004A31AD">
      <w:pPr>
        <w:spacing w:after="120"/>
        <w:ind w:right="28"/>
        <w:jc w:val="both"/>
        <w:rPr>
          <w:rFonts w:ascii="Times New Roman" w:hAnsi="Times New Roman" w:cs="Times New Roman"/>
          <w:i/>
          <w:sz w:val="24"/>
          <w:szCs w:val="24"/>
        </w:rPr>
      </w:pPr>
      <w:r>
        <w:rPr>
          <w:rFonts w:ascii="Times New Roman" w:hAnsi="Times New Roman" w:cs="Times New Roman"/>
          <w:i/>
          <w:sz w:val="24"/>
          <w:szCs w:val="24"/>
        </w:rPr>
        <w:t>е) лицата, едното от които участва в управлението на дружеството на другото;</w:t>
      </w:r>
    </w:p>
    <w:p w:rsidR="004A31AD" w:rsidRDefault="004A31AD" w:rsidP="004A31AD">
      <w:pPr>
        <w:spacing w:after="120"/>
        <w:ind w:right="28"/>
        <w:jc w:val="both"/>
        <w:rPr>
          <w:rFonts w:ascii="Times New Roman" w:hAnsi="Times New Roman" w:cs="Times New Roman"/>
          <w:i/>
          <w:sz w:val="24"/>
          <w:szCs w:val="24"/>
        </w:rPr>
      </w:pPr>
      <w:r>
        <w:rPr>
          <w:rFonts w:ascii="Times New Roman" w:hAnsi="Times New Roman" w:cs="Times New Roman"/>
          <w:i/>
          <w:sz w:val="24"/>
          <w:szCs w:val="24"/>
        </w:rPr>
        <w:t>ж) дружество и лице, което притежава повече от 5 на сто от дяловете или акциите, издадени с право на глас в дружеството.</w:t>
      </w:r>
    </w:p>
    <w:p w:rsidR="004A31AD" w:rsidRDefault="004A31AD" w:rsidP="004A31AD">
      <w:pPr>
        <w:spacing w:after="120"/>
        <w:ind w:right="28"/>
        <w:jc w:val="both"/>
        <w:rPr>
          <w:rFonts w:ascii="Times New Roman" w:hAnsi="Times New Roman" w:cs="Times New Roman"/>
          <w:b/>
          <w:sz w:val="24"/>
          <w:szCs w:val="24"/>
        </w:rPr>
      </w:pPr>
      <w:r>
        <w:rPr>
          <w:rFonts w:ascii="Times New Roman" w:hAnsi="Times New Roman" w:cs="Times New Roman"/>
          <w:i/>
          <w:sz w:val="24"/>
          <w:szCs w:val="24"/>
        </w:rPr>
        <w:t>Не са свързани лица дружество, чийто капитал е сто на сто държавна или общинска собственост, и лице, което упражнява правата на държавата, съответно на общината в това дружество.</w:t>
      </w:r>
    </w:p>
    <w:p w:rsidR="004A31AD" w:rsidRDefault="004A31AD" w:rsidP="004A31AD">
      <w:pPr>
        <w:spacing w:after="120"/>
        <w:ind w:right="28"/>
        <w:jc w:val="both"/>
        <w:rPr>
          <w:rFonts w:ascii="Times New Roman" w:hAnsi="Times New Roman" w:cs="Times New Roman"/>
          <w:b/>
          <w:sz w:val="24"/>
          <w:szCs w:val="24"/>
        </w:rPr>
      </w:pPr>
      <w:r>
        <w:rPr>
          <w:rFonts w:ascii="Times New Roman" w:hAnsi="Times New Roman" w:cs="Times New Roman"/>
          <w:b/>
          <w:sz w:val="24"/>
          <w:szCs w:val="24"/>
        </w:rPr>
        <w:t>2.1.9.</w:t>
      </w:r>
      <w:r>
        <w:rPr>
          <w:rFonts w:ascii="Times New Roman" w:hAnsi="Times New Roman" w:cs="Times New Roman"/>
          <w:sz w:val="24"/>
          <w:szCs w:val="24"/>
        </w:rPr>
        <w:tab/>
        <w:t>По чл.47, ал.5, т.2 от ЗОП – е сключил договор с лице по чл.21 или 22 от Закона за предотвратяване и установяване на конфликт на интереси.</w:t>
      </w:r>
    </w:p>
    <w:p w:rsidR="004A31AD" w:rsidRDefault="004A31AD" w:rsidP="004A31AD">
      <w:pPr>
        <w:spacing w:after="120"/>
        <w:ind w:right="28"/>
        <w:jc w:val="both"/>
        <w:rPr>
          <w:rFonts w:ascii="Times New Roman" w:hAnsi="Times New Roman" w:cs="Times New Roman"/>
          <w:b/>
          <w:sz w:val="24"/>
          <w:szCs w:val="24"/>
        </w:rPr>
      </w:pPr>
      <w:r>
        <w:rPr>
          <w:rFonts w:ascii="Times New Roman" w:hAnsi="Times New Roman" w:cs="Times New Roman"/>
          <w:b/>
          <w:sz w:val="24"/>
          <w:szCs w:val="24"/>
        </w:rPr>
        <w:t xml:space="preserve">2.1.10. </w:t>
      </w:r>
      <w:r>
        <w:rPr>
          <w:rFonts w:ascii="Times New Roman" w:hAnsi="Times New Roman" w:cs="Times New Roman"/>
          <w:sz w:val="24"/>
          <w:szCs w:val="24"/>
        </w:rPr>
        <w:t>Е представил оферта, която е непълна или не отговаря на предварително обявените условия и изисквания на Възложителя, обективирани в обявлението за Обществена поръчка и настоящата Документация за участие.</w:t>
      </w:r>
    </w:p>
    <w:p w:rsidR="004A31AD" w:rsidRDefault="004A31AD" w:rsidP="004A31AD">
      <w:pPr>
        <w:spacing w:after="120"/>
        <w:ind w:right="28"/>
        <w:jc w:val="both"/>
        <w:rPr>
          <w:rFonts w:ascii="Times New Roman" w:hAnsi="Times New Roman" w:cs="Times New Roman"/>
          <w:b/>
          <w:sz w:val="24"/>
          <w:szCs w:val="24"/>
        </w:rPr>
      </w:pPr>
      <w:r>
        <w:rPr>
          <w:rFonts w:ascii="Times New Roman" w:hAnsi="Times New Roman" w:cs="Times New Roman"/>
          <w:b/>
          <w:sz w:val="24"/>
          <w:szCs w:val="24"/>
        </w:rPr>
        <w:t>2.1.11.</w:t>
      </w:r>
      <w:r>
        <w:rPr>
          <w:rFonts w:ascii="Times New Roman" w:hAnsi="Times New Roman" w:cs="Times New Roman"/>
          <w:sz w:val="24"/>
          <w:szCs w:val="24"/>
        </w:rPr>
        <w:tab/>
        <w:t>Е представил оферта, която не отговаря на изискванията на чл.57, ал.2 от ЗОП.</w:t>
      </w:r>
    </w:p>
    <w:p w:rsidR="004A31AD" w:rsidRDefault="004A31AD" w:rsidP="004A31AD">
      <w:pPr>
        <w:spacing w:after="120"/>
        <w:ind w:right="28"/>
        <w:jc w:val="both"/>
        <w:rPr>
          <w:rFonts w:ascii="Times New Roman" w:hAnsi="Times New Roman" w:cs="Times New Roman"/>
          <w:b/>
          <w:sz w:val="24"/>
          <w:szCs w:val="24"/>
        </w:rPr>
      </w:pPr>
      <w:r>
        <w:rPr>
          <w:rFonts w:ascii="Times New Roman" w:hAnsi="Times New Roman" w:cs="Times New Roman"/>
          <w:b/>
          <w:sz w:val="24"/>
          <w:szCs w:val="24"/>
        </w:rPr>
        <w:t>2.1.12.</w:t>
      </w:r>
      <w:r>
        <w:rPr>
          <w:rFonts w:ascii="Times New Roman" w:hAnsi="Times New Roman" w:cs="Times New Roman"/>
          <w:b/>
          <w:sz w:val="24"/>
          <w:szCs w:val="24"/>
        </w:rPr>
        <w:tab/>
      </w:r>
      <w:r>
        <w:rPr>
          <w:rFonts w:ascii="Times New Roman" w:hAnsi="Times New Roman" w:cs="Times New Roman"/>
          <w:sz w:val="24"/>
          <w:szCs w:val="24"/>
        </w:rPr>
        <w:t>Е представил гаранция за участие в Процедурата под формата на банкова гаранция, която е със срок на валидност по-кратък от срока на валидност на офертите.</w:t>
      </w:r>
    </w:p>
    <w:p w:rsidR="004A31AD" w:rsidRDefault="004A31AD" w:rsidP="004A31AD">
      <w:pPr>
        <w:spacing w:after="120"/>
        <w:ind w:right="28"/>
        <w:jc w:val="both"/>
        <w:rPr>
          <w:rFonts w:ascii="Times New Roman" w:hAnsi="Times New Roman" w:cs="Times New Roman"/>
          <w:sz w:val="24"/>
          <w:szCs w:val="24"/>
          <w:lang w:val="en-US"/>
        </w:rPr>
      </w:pPr>
      <w:r>
        <w:rPr>
          <w:rFonts w:ascii="Times New Roman" w:hAnsi="Times New Roman" w:cs="Times New Roman"/>
          <w:b/>
          <w:sz w:val="24"/>
          <w:szCs w:val="24"/>
        </w:rPr>
        <w:t>2.2.</w:t>
      </w:r>
      <w:r>
        <w:rPr>
          <w:rFonts w:ascii="Times New Roman" w:hAnsi="Times New Roman" w:cs="Times New Roman"/>
          <w:sz w:val="24"/>
          <w:szCs w:val="24"/>
        </w:rPr>
        <w:t xml:space="preserve"> Изисквания за икономическо и финансовото състояние – участниците представят следните документи:</w:t>
      </w:r>
    </w:p>
    <w:p w:rsidR="004A31AD" w:rsidRPr="0085313A" w:rsidRDefault="004A31AD" w:rsidP="004A31AD">
      <w:pPr>
        <w:spacing w:after="120"/>
        <w:ind w:right="28"/>
        <w:jc w:val="both"/>
        <w:rPr>
          <w:rFonts w:ascii="Times New Roman" w:hAnsi="Times New Roman" w:cs="Times New Roman"/>
          <w:sz w:val="24"/>
          <w:szCs w:val="24"/>
        </w:rPr>
      </w:pPr>
      <w:r w:rsidRPr="0085313A">
        <w:rPr>
          <w:rFonts w:ascii="Times New Roman" w:hAnsi="Times New Roman" w:cs="Times New Roman"/>
          <w:sz w:val="24"/>
          <w:szCs w:val="24"/>
        </w:rPr>
        <w:t>2.2.1. Справка за общия годишен оборот за последните три приключили финансови години (2011 год., 2012 год. и 2013 год.), в зависимост от датата, на която участникът е учреден или е започнал дейността си.</w:t>
      </w:r>
    </w:p>
    <w:p w:rsidR="004A31AD" w:rsidRPr="0085313A" w:rsidRDefault="004A31AD" w:rsidP="004A31AD">
      <w:pPr>
        <w:spacing w:after="120"/>
        <w:ind w:right="28"/>
        <w:jc w:val="both"/>
        <w:rPr>
          <w:rFonts w:ascii="Times New Roman" w:hAnsi="Times New Roman" w:cs="Times New Roman"/>
          <w:sz w:val="24"/>
          <w:szCs w:val="24"/>
        </w:rPr>
      </w:pPr>
      <w:r w:rsidRPr="0085313A">
        <w:rPr>
          <w:rFonts w:ascii="Times New Roman" w:hAnsi="Times New Roman" w:cs="Times New Roman"/>
          <w:sz w:val="24"/>
          <w:szCs w:val="24"/>
        </w:rPr>
        <w:t>В случай че участникът е обединение, което не е юридическо лице, справката се представя за всеки от участниците в обединението.</w:t>
      </w:r>
    </w:p>
    <w:p w:rsidR="004A31AD" w:rsidRDefault="004A31AD" w:rsidP="004A31AD">
      <w:pPr>
        <w:tabs>
          <w:tab w:val="left" w:pos="567"/>
        </w:tabs>
        <w:spacing w:after="120"/>
        <w:ind w:right="28"/>
        <w:jc w:val="both"/>
        <w:rPr>
          <w:rFonts w:ascii="Times New Roman" w:hAnsi="Times New Roman" w:cs="Times New Roman"/>
          <w:sz w:val="24"/>
          <w:szCs w:val="24"/>
        </w:rPr>
      </w:pPr>
      <w:r>
        <w:rPr>
          <w:rFonts w:ascii="Times New Roman" w:hAnsi="Times New Roman" w:cs="Times New Roman"/>
          <w:b/>
          <w:sz w:val="24"/>
          <w:szCs w:val="24"/>
        </w:rPr>
        <w:t>2.2.</w:t>
      </w:r>
      <w:r>
        <w:rPr>
          <w:rFonts w:ascii="Times New Roman" w:hAnsi="Times New Roman" w:cs="Times New Roman"/>
          <w:b/>
          <w:sz w:val="24"/>
          <w:szCs w:val="24"/>
          <w:lang w:val="en-US"/>
        </w:rPr>
        <w:t>2</w:t>
      </w:r>
      <w:r>
        <w:rPr>
          <w:rFonts w:ascii="Times New Roman" w:hAnsi="Times New Roman" w:cs="Times New Roman"/>
          <w:b/>
          <w:sz w:val="24"/>
          <w:szCs w:val="24"/>
        </w:rPr>
        <w:t>.</w:t>
      </w:r>
      <w:r>
        <w:rPr>
          <w:rFonts w:ascii="Times New Roman" w:hAnsi="Times New Roman" w:cs="Times New Roman"/>
          <w:sz w:val="24"/>
          <w:szCs w:val="24"/>
        </w:rPr>
        <w:t xml:space="preserve"> Справка за оборота от услугите, сходни с предмета на Поръчката за последните три години (2011 год., 2012 год. и 2013 год.), в зависимост от датата, на която участникът е учреден или е започнал дейността си. Изисква се участника да има оборот от услуги сходни с предмета на Поръчката общо за последните три години (2011 год., 2012 год. и 2013 год.), не по малко от 105 000 лева, без ДДС.</w:t>
      </w:r>
    </w:p>
    <w:p w:rsidR="004A31AD" w:rsidRDefault="004A31AD" w:rsidP="004A31AD">
      <w:pPr>
        <w:tabs>
          <w:tab w:val="left" w:pos="567"/>
        </w:tabs>
        <w:spacing w:after="120"/>
        <w:ind w:right="28"/>
        <w:jc w:val="both"/>
        <w:rPr>
          <w:rFonts w:ascii="Times New Roman" w:hAnsi="Times New Roman" w:cs="Times New Roman"/>
          <w:b/>
          <w:sz w:val="24"/>
          <w:szCs w:val="24"/>
        </w:rPr>
      </w:pPr>
      <w:r>
        <w:rPr>
          <w:rFonts w:ascii="Times New Roman" w:hAnsi="Times New Roman" w:cs="Times New Roman"/>
          <w:sz w:val="24"/>
          <w:szCs w:val="24"/>
        </w:rPr>
        <w:t>В случай, че участникът е обединение, което не е юридическо лице, справката се представя за тези от участниците в обединението, с които се доказва изпълнението на това изискване.</w:t>
      </w:r>
    </w:p>
    <w:p w:rsidR="004A31AD" w:rsidRDefault="004A31AD" w:rsidP="004A31AD">
      <w:pPr>
        <w:tabs>
          <w:tab w:val="left" w:pos="567"/>
        </w:tabs>
        <w:spacing w:after="120"/>
        <w:jc w:val="both"/>
        <w:rPr>
          <w:rFonts w:ascii="Times New Roman" w:eastAsia="SimHei" w:hAnsi="Times New Roman" w:cs="Times New Roman"/>
          <w:b/>
          <w:sz w:val="24"/>
          <w:szCs w:val="24"/>
        </w:rPr>
      </w:pPr>
      <w:r>
        <w:rPr>
          <w:rFonts w:ascii="Times New Roman" w:hAnsi="Times New Roman" w:cs="Times New Roman"/>
          <w:b/>
          <w:sz w:val="24"/>
          <w:szCs w:val="24"/>
        </w:rPr>
        <w:t>2.3.</w:t>
      </w:r>
      <w:r>
        <w:rPr>
          <w:rFonts w:ascii="Times New Roman" w:hAnsi="Times New Roman" w:cs="Times New Roman"/>
          <w:sz w:val="24"/>
          <w:szCs w:val="24"/>
        </w:rPr>
        <w:t xml:space="preserve"> Изисквания за технически възможности по чл.51 от ЗОП:</w:t>
      </w:r>
    </w:p>
    <w:p w:rsidR="004A31AD" w:rsidRDefault="004A31AD" w:rsidP="004A31AD">
      <w:pPr>
        <w:pStyle w:val="ListParagraph"/>
        <w:keepNext/>
        <w:keepLines/>
        <w:spacing w:after="120"/>
        <w:ind w:left="0"/>
        <w:rPr>
          <w:rFonts w:ascii="Times New Roman" w:eastAsia="Times New Roman" w:hAnsi="Times New Roman"/>
          <w:sz w:val="24"/>
          <w:szCs w:val="24"/>
        </w:rPr>
      </w:pPr>
      <w:r>
        <w:rPr>
          <w:rFonts w:ascii="Times New Roman" w:eastAsia="SimHei" w:hAnsi="Times New Roman"/>
          <w:b/>
          <w:sz w:val="24"/>
          <w:szCs w:val="24"/>
          <w:lang w:val="bg-BG"/>
        </w:rPr>
        <w:t xml:space="preserve">2.3.1. </w:t>
      </w:r>
      <w:r>
        <w:rPr>
          <w:rFonts w:ascii="Times New Roman" w:eastAsia="Times New Roman" w:hAnsi="Times New Roman"/>
          <w:sz w:val="24"/>
          <w:szCs w:val="24"/>
          <w:lang w:val="bg-BG"/>
        </w:rPr>
        <w:t>Сертифициране и опит:</w:t>
      </w:r>
    </w:p>
    <w:p w:rsidR="004A31AD" w:rsidRPr="00D26BA0" w:rsidRDefault="004A31AD" w:rsidP="004A31AD">
      <w:pPr>
        <w:numPr>
          <w:ilvl w:val="0"/>
          <w:numId w:val="31"/>
        </w:numPr>
        <w:suppressAutoHyphens w:val="0"/>
        <w:spacing w:after="120"/>
        <w:ind w:left="426" w:firstLine="0"/>
        <w:jc w:val="both"/>
        <w:rPr>
          <w:rFonts w:ascii="Times New Roman" w:eastAsia="SimHei" w:hAnsi="Times New Roman" w:cs="Times New Roman"/>
          <w:sz w:val="24"/>
          <w:szCs w:val="24"/>
        </w:rPr>
      </w:pPr>
      <w:r>
        <w:rPr>
          <w:rFonts w:ascii="Times New Roman" w:eastAsia="Times New Roman" w:hAnsi="Times New Roman" w:cs="Times New Roman"/>
          <w:sz w:val="24"/>
          <w:szCs w:val="24"/>
        </w:rPr>
        <w:t xml:space="preserve">Участникът следва да е изпълнил през последните </w:t>
      </w:r>
      <w:r>
        <w:rPr>
          <w:rFonts w:ascii="Times New Roman" w:hAnsi="Times New Roman" w:cs="Times New Roman"/>
          <w:sz w:val="24"/>
          <w:szCs w:val="24"/>
        </w:rPr>
        <w:t xml:space="preserve">3 (три) </w:t>
      </w:r>
      <w:r>
        <w:rPr>
          <w:rFonts w:ascii="Times New Roman" w:eastAsia="Times New Roman" w:hAnsi="Times New Roman" w:cs="Times New Roman"/>
          <w:sz w:val="24"/>
          <w:szCs w:val="24"/>
        </w:rPr>
        <w:t xml:space="preserve"> години (2011 год., 2012 год. и 2013 год.) до крайния срок за подаване на офертата успешно поне </w:t>
      </w:r>
      <w:r w:rsidRPr="00820B0E">
        <w:rPr>
          <w:rFonts w:ascii="Times New Roman" w:eastAsia="Times New Roman" w:hAnsi="Times New Roman" w:cs="Times New Roman"/>
          <w:sz w:val="24"/>
          <w:szCs w:val="24"/>
        </w:rPr>
        <w:t>три договора сходни с предмета на Поръчката Под изпълнен договор за целите на настоящата Документация</w:t>
      </w:r>
      <w:r>
        <w:rPr>
          <w:rFonts w:ascii="Times New Roman" w:eastAsia="Times New Roman" w:hAnsi="Times New Roman" w:cs="Times New Roman"/>
          <w:sz w:val="24"/>
          <w:szCs w:val="24"/>
        </w:rPr>
        <w:t xml:space="preserve"> и </w:t>
      </w:r>
      <w:r>
        <w:rPr>
          <w:rFonts w:ascii="Times New Roman" w:eastAsia="Times New Roman" w:hAnsi="Times New Roman" w:cs="Times New Roman"/>
          <w:sz w:val="24"/>
          <w:szCs w:val="24"/>
        </w:rPr>
        <w:lastRenderedPageBreak/>
        <w:t xml:space="preserve">Процедура се разбира, договор страна по който е участника, и по който изпълнението е прието напълно и без забележки от съответния Възложител. </w:t>
      </w:r>
      <w:r w:rsidRPr="00D26BA0">
        <w:rPr>
          <w:rFonts w:ascii="Times New Roman" w:eastAsia="Times New Roman" w:hAnsi="Times New Roman" w:cs="Times New Roman"/>
          <w:sz w:val="24"/>
          <w:szCs w:val="24"/>
        </w:rPr>
        <w:t>Доказва се със референция която</w:t>
      </w:r>
      <w:r w:rsidRPr="00D26BA0">
        <w:rPr>
          <w:rFonts w:ascii="Times New Roman" w:hAnsi="Times New Roman" w:cs="Times New Roman"/>
          <w:sz w:val="24"/>
          <w:szCs w:val="24"/>
        </w:rPr>
        <w:t xml:space="preserve"> трябва да съдържа поне, но не само: името на възложителя, извършената дейност, периода на изпълнение на договора, адреси на разработените уебсайтове</w:t>
      </w:r>
      <w:r>
        <w:rPr>
          <w:rFonts w:ascii="Times New Roman" w:hAnsi="Times New Roman" w:cs="Times New Roman"/>
          <w:sz w:val="24"/>
          <w:szCs w:val="24"/>
        </w:rPr>
        <w:t>.</w:t>
      </w:r>
    </w:p>
    <w:p w:rsidR="004A31AD" w:rsidRDefault="004A31AD" w:rsidP="004A31AD">
      <w:pPr>
        <w:pStyle w:val="ListParagraph"/>
        <w:keepNext/>
        <w:keepLines/>
        <w:spacing w:after="120"/>
        <w:ind w:left="0"/>
        <w:rPr>
          <w:rFonts w:ascii="Times New Roman" w:eastAsia="Times New Roman" w:hAnsi="Times New Roman"/>
          <w:b/>
          <w:sz w:val="24"/>
          <w:szCs w:val="24"/>
        </w:rPr>
      </w:pPr>
      <w:r>
        <w:rPr>
          <w:rFonts w:ascii="Times New Roman" w:eastAsia="SimHei" w:hAnsi="Times New Roman"/>
          <w:b/>
          <w:sz w:val="24"/>
          <w:szCs w:val="24"/>
          <w:lang w:val="bg-BG"/>
        </w:rPr>
        <w:t xml:space="preserve">2.3.2. </w:t>
      </w:r>
      <w:r>
        <w:rPr>
          <w:rFonts w:ascii="Times New Roman" w:eastAsia="Times New Roman" w:hAnsi="Times New Roman"/>
          <w:b/>
          <w:sz w:val="24"/>
          <w:szCs w:val="24"/>
          <w:lang w:val="bg-BG"/>
        </w:rPr>
        <w:t>Екип за изпълнение на поръчката:</w:t>
      </w:r>
    </w:p>
    <w:p w:rsidR="004A31AD" w:rsidRPr="003B71C6" w:rsidRDefault="004A31AD" w:rsidP="004A31AD">
      <w:pPr>
        <w:spacing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Участникът следва да осигури необходимия екип от експерти, притежаващи образование и професионална квалификация, необходими за изпълнението на Поръчката, съгласно изискванията, посочени в настоящата </w:t>
      </w:r>
      <w:r>
        <w:rPr>
          <w:rFonts w:ascii="Times New Roman" w:hAnsi="Times New Roman" w:cs="Times New Roman"/>
          <w:sz w:val="24"/>
          <w:szCs w:val="24"/>
        </w:rPr>
        <w:t>Документация</w:t>
      </w:r>
      <w:r>
        <w:rPr>
          <w:rFonts w:ascii="Times New Roman" w:eastAsia="Times New Roman" w:hAnsi="Times New Roman" w:cs="Times New Roman"/>
          <w:sz w:val="24"/>
          <w:szCs w:val="24"/>
        </w:rPr>
        <w:t xml:space="preserve">. Техните длъжности, брой и продължителност на ангажирането им за работа по Поръчката трябва да бъдат предложение от участника в съответната част от офертата му. Всички разходи за изпълнение на Поръчката трябва </w:t>
      </w:r>
      <w:r w:rsidRPr="003B71C6">
        <w:rPr>
          <w:rFonts w:ascii="Times New Roman" w:eastAsia="Times New Roman" w:hAnsi="Times New Roman" w:cs="Times New Roman"/>
          <w:color w:val="000000"/>
          <w:sz w:val="24"/>
          <w:szCs w:val="24"/>
        </w:rPr>
        <w:t>бъдат включени в предлаганата цена за изпълнение на Поръчката и не подлежат при никакви условия на друго плащане от страна на Възложителя. Командировките в страната на служители на участника са за негова сметка.</w:t>
      </w:r>
    </w:p>
    <w:p w:rsidR="004A31AD" w:rsidRPr="003B71C6" w:rsidRDefault="004A31AD" w:rsidP="004A31AD">
      <w:pPr>
        <w:spacing w:after="0"/>
        <w:jc w:val="both"/>
        <w:rPr>
          <w:rFonts w:ascii="Times New Roman" w:eastAsia="Times New Roman" w:hAnsi="Times New Roman" w:cs="Times New Roman"/>
          <w:color w:val="000000"/>
          <w:sz w:val="24"/>
          <w:szCs w:val="24"/>
        </w:rPr>
      </w:pPr>
      <w:r w:rsidRPr="003B71C6">
        <w:rPr>
          <w:rFonts w:ascii="Times New Roman" w:eastAsia="Times New Roman" w:hAnsi="Times New Roman" w:cs="Times New Roman"/>
          <w:color w:val="000000"/>
          <w:sz w:val="24"/>
          <w:szCs w:val="24"/>
        </w:rPr>
        <w:t>Поне един от членовете на екипа тряб</w:t>
      </w:r>
      <w:r>
        <w:rPr>
          <w:rFonts w:ascii="Times New Roman" w:eastAsia="Times New Roman" w:hAnsi="Times New Roman" w:cs="Times New Roman"/>
          <w:color w:val="000000"/>
          <w:sz w:val="24"/>
          <w:szCs w:val="24"/>
        </w:rPr>
        <w:t>ва д</w:t>
      </w:r>
      <w:r w:rsidRPr="003B71C6">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z w:val="24"/>
          <w:szCs w:val="24"/>
        </w:rPr>
        <w:t xml:space="preserve"> </w:t>
      </w:r>
      <w:r w:rsidRPr="003B71C6">
        <w:rPr>
          <w:rFonts w:ascii="Times New Roman" w:eastAsia="Times New Roman" w:hAnsi="Times New Roman" w:cs="Times New Roman"/>
          <w:color w:val="000000"/>
          <w:sz w:val="24"/>
          <w:szCs w:val="24"/>
        </w:rPr>
        <w:t>докаже опит като обучител – да е водил поне 3 обучения, включващи обучение по базов софтуер и приложни програмни продукти или информационни системи (доказва се с препоръки от Възложителите, в които да са посочени темите и периода на обучение).</w:t>
      </w:r>
    </w:p>
    <w:p w:rsidR="004A31AD" w:rsidRPr="003B71C6" w:rsidRDefault="004A31AD" w:rsidP="004A31AD">
      <w:pPr>
        <w:spacing w:after="0"/>
        <w:jc w:val="both"/>
        <w:rPr>
          <w:rFonts w:ascii="Times New Roman" w:eastAsia="SimHei" w:hAnsi="Times New Roman" w:cs="Times New Roman"/>
          <w:b/>
          <w:color w:val="000000"/>
          <w:sz w:val="24"/>
          <w:szCs w:val="24"/>
        </w:rPr>
      </w:pPr>
      <w:r w:rsidRPr="003B71C6">
        <w:rPr>
          <w:rFonts w:ascii="Times New Roman" w:eastAsia="Times New Roman" w:hAnsi="Times New Roman" w:cs="Times New Roman"/>
          <w:color w:val="000000"/>
          <w:sz w:val="24"/>
          <w:szCs w:val="24"/>
        </w:rPr>
        <w:t>За изпълнение на възложената му работа, участникът</w:t>
      </w:r>
      <w:r w:rsidRPr="003B71C6">
        <w:rPr>
          <w:rFonts w:ascii="Times New Roman" w:eastAsia="Times New Roman" w:hAnsi="Times New Roman" w:cs="Times New Roman"/>
          <w:b/>
          <w:color w:val="000000"/>
          <w:sz w:val="24"/>
          <w:szCs w:val="24"/>
        </w:rPr>
        <w:t xml:space="preserve"> </w:t>
      </w:r>
      <w:r w:rsidRPr="003B71C6">
        <w:rPr>
          <w:rFonts w:ascii="Times New Roman" w:eastAsia="Times New Roman" w:hAnsi="Times New Roman" w:cs="Times New Roman"/>
          <w:color w:val="000000"/>
          <w:sz w:val="24"/>
          <w:szCs w:val="24"/>
        </w:rPr>
        <w:t>трябва да разполага с екип от специалисти, който да включва минимум следните ключови експерти:</w:t>
      </w:r>
    </w:p>
    <w:p w:rsidR="004A31AD" w:rsidRPr="003B71C6" w:rsidRDefault="004A31AD" w:rsidP="004A31AD">
      <w:pPr>
        <w:suppressAutoHyphens w:val="0"/>
        <w:spacing w:after="0"/>
        <w:rPr>
          <w:rFonts w:ascii="Times New Roman" w:eastAsia="SimHei" w:hAnsi="Times New Roman" w:cs="Times New Roman"/>
          <w:b/>
          <w:color w:val="000000"/>
          <w:sz w:val="24"/>
          <w:szCs w:val="24"/>
        </w:rPr>
      </w:pPr>
    </w:p>
    <w:p w:rsidR="004A31AD" w:rsidRPr="003B71C6" w:rsidRDefault="004A31AD" w:rsidP="004A31AD">
      <w:pPr>
        <w:suppressAutoHyphens w:val="0"/>
        <w:spacing w:after="0"/>
        <w:rPr>
          <w:rFonts w:ascii="Times New Roman" w:eastAsia="Times New Roman" w:hAnsi="Times New Roman" w:cs="Times New Roman"/>
          <w:color w:val="000000"/>
          <w:sz w:val="24"/>
          <w:szCs w:val="24"/>
        </w:rPr>
      </w:pPr>
      <w:r w:rsidRPr="003B71C6">
        <w:rPr>
          <w:rFonts w:ascii="Times New Roman" w:eastAsia="SimHei" w:hAnsi="Times New Roman" w:cs="Times New Roman"/>
          <w:b/>
          <w:color w:val="000000"/>
          <w:sz w:val="24"/>
          <w:szCs w:val="24"/>
        </w:rPr>
        <w:t xml:space="preserve">а. Ръководител на проект: </w:t>
      </w:r>
    </w:p>
    <w:p w:rsidR="004A31AD" w:rsidRPr="003B71C6" w:rsidRDefault="004A31AD" w:rsidP="004A31AD">
      <w:pPr>
        <w:spacing w:after="0"/>
        <w:jc w:val="both"/>
        <w:rPr>
          <w:rFonts w:ascii="Times New Roman" w:eastAsia="Times New Roman" w:hAnsi="Times New Roman" w:cs="Times New Roman"/>
          <w:i/>
          <w:color w:val="000000"/>
          <w:sz w:val="24"/>
          <w:szCs w:val="24"/>
        </w:rPr>
      </w:pPr>
      <w:r w:rsidRPr="003B71C6">
        <w:rPr>
          <w:rFonts w:ascii="Times New Roman" w:eastAsia="Times New Roman" w:hAnsi="Times New Roman" w:cs="Times New Roman"/>
          <w:color w:val="000000"/>
          <w:sz w:val="24"/>
          <w:szCs w:val="24"/>
        </w:rPr>
        <w:t xml:space="preserve">Ръководителят на проекта трябва да отговаря на следните изисквания по отношение на квалификация, професионален опит и адекватен на конкретния проект опит: </w:t>
      </w:r>
    </w:p>
    <w:p w:rsidR="004A31AD" w:rsidRPr="003B71C6" w:rsidRDefault="004A31AD" w:rsidP="004A31AD">
      <w:pPr>
        <w:spacing w:after="0"/>
        <w:jc w:val="both"/>
        <w:rPr>
          <w:rFonts w:ascii="Times New Roman" w:eastAsia="Times New Roman" w:hAnsi="Times New Roman" w:cs="Times New Roman"/>
          <w:color w:val="000000"/>
          <w:sz w:val="24"/>
          <w:szCs w:val="24"/>
        </w:rPr>
      </w:pPr>
      <w:r w:rsidRPr="003B71C6">
        <w:rPr>
          <w:rFonts w:ascii="Times New Roman" w:eastAsia="Times New Roman" w:hAnsi="Times New Roman" w:cs="Times New Roman"/>
          <w:i/>
          <w:color w:val="000000"/>
          <w:sz w:val="24"/>
          <w:szCs w:val="24"/>
        </w:rPr>
        <w:t>Умения и квалификация:</w:t>
      </w:r>
    </w:p>
    <w:p w:rsidR="004A31AD" w:rsidRPr="003B71C6" w:rsidRDefault="004A31AD" w:rsidP="004A31AD">
      <w:pPr>
        <w:widowControl w:val="0"/>
        <w:numPr>
          <w:ilvl w:val="0"/>
          <w:numId w:val="35"/>
        </w:numPr>
        <w:tabs>
          <w:tab w:val="clear" w:pos="0"/>
          <w:tab w:val="left" w:pos="709"/>
          <w:tab w:val="num" w:pos="1463"/>
          <w:tab w:val="left" w:pos="1778"/>
        </w:tabs>
        <w:suppressAutoHyphens w:val="0"/>
        <w:spacing w:after="0"/>
        <w:ind w:left="0" w:firstLine="0"/>
        <w:jc w:val="both"/>
        <w:rPr>
          <w:rFonts w:ascii="Times New Roman" w:eastAsia="Times New Roman" w:hAnsi="Times New Roman" w:cs="Times New Roman"/>
          <w:i/>
          <w:color w:val="000000"/>
          <w:sz w:val="24"/>
          <w:szCs w:val="24"/>
        </w:rPr>
      </w:pPr>
      <w:r w:rsidRPr="003B71C6">
        <w:rPr>
          <w:rFonts w:ascii="Times New Roman" w:eastAsia="Times New Roman" w:hAnsi="Times New Roman" w:cs="Times New Roman"/>
          <w:color w:val="000000"/>
          <w:sz w:val="24"/>
          <w:szCs w:val="24"/>
        </w:rPr>
        <w:t>висше образование, образователно-квалификационна степен</w:t>
      </w:r>
      <w:r w:rsidR="007D0C17">
        <w:rPr>
          <w:rFonts w:ascii="Times New Roman" w:eastAsia="Times New Roman" w:hAnsi="Times New Roman" w:cs="Times New Roman"/>
          <w:color w:val="000000"/>
          <w:sz w:val="24"/>
          <w:szCs w:val="24"/>
        </w:rPr>
        <w:t xml:space="preserve"> „бакалавър“ или</w:t>
      </w:r>
      <w:r w:rsidRPr="003B71C6">
        <w:rPr>
          <w:rFonts w:ascii="Times New Roman" w:eastAsia="Times New Roman" w:hAnsi="Times New Roman" w:cs="Times New Roman"/>
          <w:color w:val="000000"/>
          <w:sz w:val="24"/>
          <w:szCs w:val="24"/>
        </w:rPr>
        <w:t xml:space="preserve"> “магистър” (или еквивалент), в областта на компютърните или информационни технологии, образование, стопанско управление, публична администрация  или еквивалентно.</w:t>
      </w:r>
    </w:p>
    <w:p w:rsidR="004A31AD" w:rsidRPr="003B71C6" w:rsidRDefault="004A31AD" w:rsidP="004A31AD">
      <w:pPr>
        <w:tabs>
          <w:tab w:val="left" w:pos="709"/>
        </w:tabs>
        <w:spacing w:after="0"/>
        <w:jc w:val="both"/>
        <w:rPr>
          <w:rFonts w:ascii="Times New Roman" w:eastAsia="Times New Roman" w:hAnsi="Times New Roman" w:cs="Times New Roman"/>
          <w:color w:val="000000"/>
          <w:sz w:val="24"/>
          <w:szCs w:val="24"/>
        </w:rPr>
      </w:pPr>
      <w:r w:rsidRPr="003B71C6">
        <w:rPr>
          <w:rFonts w:ascii="Times New Roman" w:eastAsia="Times New Roman" w:hAnsi="Times New Roman" w:cs="Times New Roman"/>
          <w:i/>
          <w:color w:val="000000"/>
          <w:sz w:val="24"/>
          <w:szCs w:val="24"/>
        </w:rPr>
        <w:t>Общ професионален опит:</w:t>
      </w:r>
    </w:p>
    <w:p w:rsidR="004A31AD" w:rsidRPr="003B71C6" w:rsidRDefault="004A31AD" w:rsidP="004A31AD">
      <w:pPr>
        <w:widowControl w:val="0"/>
        <w:numPr>
          <w:ilvl w:val="0"/>
          <w:numId w:val="35"/>
        </w:numPr>
        <w:tabs>
          <w:tab w:val="clear" w:pos="0"/>
          <w:tab w:val="left" w:pos="709"/>
          <w:tab w:val="num" w:pos="1463"/>
          <w:tab w:val="left" w:pos="1778"/>
        </w:tabs>
        <w:suppressAutoHyphens w:val="0"/>
        <w:spacing w:after="0"/>
        <w:ind w:left="0" w:firstLine="0"/>
        <w:jc w:val="both"/>
        <w:rPr>
          <w:rFonts w:ascii="Times New Roman" w:eastAsia="Times New Roman" w:hAnsi="Times New Roman" w:cs="Times New Roman"/>
          <w:i/>
          <w:color w:val="000000"/>
          <w:sz w:val="24"/>
          <w:szCs w:val="24"/>
        </w:rPr>
      </w:pPr>
      <w:r w:rsidRPr="003B71C6">
        <w:rPr>
          <w:rFonts w:ascii="Times New Roman" w:eastAsia="Times New Roman" w:hAnsi="Times New Roman" w:cs="Times New Roman"/>
          <w:color w:val="000000"/>
          <w:sz w:val="24"/>
          <w:szCs w:val="24"/>
        </w:rPr>
        <w:t>най-малко 5 години опит в управление на проекти или на екипи за внедряване и прилагане на информационни и комуникационни технологии и системи.</w:t>
      </w:r>
    </w:p>
    <w:p w:rsidR="004A31AD" w:rsidRPr="003B71C6" w:rsidRDefault="004A31AD" w:rsidP="004A31AD">
      <w:pPr>
        <w:tabs>
          <w:tab w:val="left" w:pos="709"/>
        </w:tabs>
        <w:spacing w:after="0"/>
        <w:jc w:val="both"/>
        <w:rPr>
          <w:rFonts w:ascii="Times New Roman" w:eastAsia="SimHei" w:hAnsi="Times New Roman" w:cs="Times New Roman"/>
          <w:color w:val="000000"/>
          <w:sz w:val="24"/>
          <w:szCs w:val="24"/>
        </w:rPr>
      </w:pPr>
      <w:r w:rsidRPr="003B71C6">
        <w:rPr>
          <w:rFonts w:ascii="Times New Roman" w:eastAsia="Times New Roman" w:hAnsi="Times New Roman" w:cs="Times New Roman"/>
          <w:i/>
          <w:color w:val="000000"/>
          <w:sz w:val="24"/>
          <w:szCs w:val="24"/>
        </w:rPr>
        <w:t>Специфичен професионален опит:</w:t>
      </w:r>
    </w:p>
    <w:p w:rsidR="004A31AD" w:rsidRPr="003B71C6" w:rsidRDefault="004A31AD" w:rsidP="004A31AD">
      <w:pPr>
        <w:widowControl w:val="0"/>
        <w:tabs>
          <w:tab w:val="left" w:pos="709"/>
          <w:tab w:val="left" w:pos="1778"/>
        </w:tabs>
        <w:suppressAutoHyphens w:val="0"/>
        <w:spacing w:after="0"/>
        <w:jc w:val="both"/>
        <w:rPr>
          <w:rFonts w:ascii="Times New Roman" w:eastAsia="DejaVu Sans" w:hAnsi="Times New Roman" w:cs="Times New Roman"/>
          <w:color w:val="000000"/>
          <w:sz w:val="24"/>
          <w:szCs w:val="24"/>
        </w:rPr>
      </w:pPr>
      <w:r w:rsidRPr="003B71C6">
        <w:rPr>
          <w:rFonts w:ascii="Times New Roman" w:eastAsia="SimHei" w:hAnsi="Times New Roman" w:cs="Times New Roman"/>
          <w:color w:val="000000"/>
          <w:sz w:val="24"/>
          <w:szCs w:val="24"/>
        </w:rPr>
        <w:t xml:space="preserve">опит в управлението на поне 2 успешно проекта за последните 5 г. в сферата на </w:t>
      </w:r>
      <w:r w:rsidRPr="003B71C6">
        <w:rPr>
          <w:rFonts w:ascii="Times New Roman" w:eastAsia="Times New Roman" w:hAnsi="Times New Roman" w:cs="Times New Roman"/>
          <w:i/>
          <w:color w:val="000000"/>
          <w:sz w:val="24"/>
          <w:szCs w:val="24"/>
        </w:rPr>
        <w:t>внедряване и прилагане на информационни и комуникационни технологии и системи.</w:t>
      </w:r>
    </w:p>
    <w:p w:rsidR="004A31AD" w:rsidRPr="003B71C6" w:rsidRDefault="004A31AD" w:rsidP="004A31AD">
      <w:pPr>
        <w:suppressAutoHyphens w:val="0"/>
        <w:spacing w:after="0"/>
        <w:rPr>
          <w:rFonts w:ascii="Times New Roman" w:hAnsi="Times New Roman" w:cs="Times New Roman"/>
          <w:color w:val="000000"/>
          <w:sz w:val="24"/>
          <w:szCs w:val="24"/>
        </w:rPr>
      </w:pPr>
    </w:p>
    <w:p w:rsidR="004A31AD" w:rsidRPr="003B71C6" w:rsidRDefault="004A31AD" w:rsidP="004A31AD">
      <w:pPr>
        <w:suppressAutoHyphens w:val="0"/>
        <w:spacing w:after="0"/>
        <w:rPr>
          <w:rFonts w:ascii="Times New Roman" w:eastAsia="Times New Roman" w:hAnsi="Times New Roman" w:cs="Times New Roman"/>
          <w:color w:val="000000"/>
          <w:sz w:val="24"/>
          <w:szCs w:val="24"/>
        </w:rPr>
      </w:pPr>
      <w:r w:rsidRPr="003B71C6">
        <w:rPr>
          <w:rFonts w:ascii="Times New Roman" w:eastAsia="SimHei" w:hAnsi="Times New Roman" w:cs="Times New Roman"/>
          <w:b/>
          <w:color w:val="000000"/>
          <w:sz w:val="24"/>
          <w:szCs w:val="24"/>
        </w:rPr>
        <w:t xml:space="preserve">б. </w:t>
      </w:r>
      <w:r w:rsidRPr="003B71C6">
        <w:rPr>
          <w:rFonts w:ascii="Times New Roman" w:eastAsia="Times New Roman" w:hAnsi="Times New Roman" w:cs="Times New Roman"/>
          <w:b/>
          <w:color w:val="000000"/>
          <w:sz w:val="24"/>
          <w:szCs w:val="24"/>
        </w:rPr>
        <w:t>Ключов експерт – софтуерна, хардуерна и мрежова  интеграция:</w:t>
      </w:r>
    </w:p>
    <w:p w:rsidR="004A31AD" w:rsidRPr="003B71C6" w:rsidRDefault="004A31AD" w:rsidP="004A31AD">
      <w:pPr>
        <w:spacing w:after="0"/>
        <w:jc w:val="both"/>
        <w:rPr>
          <w:rFonts w:ascii="Times New Roman" w:eastAsia="Times New Roman" w:hAnsi="Times New Roman" w:cs="Times New Roman"/>
          <w:i/>
          <w:color w:val="000000"/>
          <w:sz w:val="24"/>
          <w:szCs w:val="24"/>
        </w:rPr>
      </w:pPr>
      <w:r w:rsidRPr="003B71C6">
        <w:rPr>
          <w:rFonts w:ascii="Times New Roman" w:eastAsia="Times New Roman" w:hAnsi="Times New Roman" w:cs="Times New Roman"/>
          <w:color w:val="000000"/>
          <w:sz w:val="24"/>
          <w:szCs w:val="24"/>
        </w:rPr>
        <w:t>Ключовият експерт трябва да отговаря на следните изисквания по отношение на квалификация, професионален опит и адекватен на конкретния проект опит:</w:t>
      </w:r>
    </w:p>
    <w:p w:rsidR="004A31AD" w:rsidRPr="003B71C6" w:rsidRDefault="004A31AD" w:rsidP="004A31AD">
      <w:pPr>
        <w:spacing w:after="0"/>
        <w:jc w:val="both"/>
        <w:rPr>
          <w:rFonts w:ascii="Times New Roman" w:eastAsia="DejaVu Sans" w:hAnsi="Times New Roman" w:cs="Times New Roman"/>
          <w:color w:val="000000"/>
          <w:sz w:val="24"/>
          <w:szCs w:val="24"/>
        </w:rPr>
      </w:pPr>
      <w:r w:rsidRPr="003B71C6">
        <w:rPr>
          <w:rFonts w:ascii="Times New Roman" w:eastAsia="Times New Roman" w:hAnsi="Times New Roman" w:cs="Times New Roman"/>
          <w:i/>
          <w:color w:val="000000"/>
          <w:sz w:val="24"/>
          <w:szCs w:val="24"/>
        </w:rPr>
        <w:t>Умения и квалификация:</w:t>
      </w:r>
    </w:p>
    <w:p w:rsidR="004A31AD" w:rsidRPr="003B71C6" w:rsidRDefault="004A31AD" w:rsidP="004A31AD">
      <w:pPr>
        <w:widowControl w:val="0"/>
        <w:numPr>
          <w:ilvl w:val="0"/>
          <w:numId w:val="36"/>
        </w:numPr>
        <w:tabs>
          <w:tab w:val="clear" w:pos="720"/>
          <w:tab w:val="left" w:pos="709"/>
          <w:tab w:val="left" w:pos="1778"/>
        </w:tabs>
        <w:suppressAutoHyphens w:val="0"/>
        <w:spacing w:after="0"/>
        <w:jc w:val="both"/>
        <w:rPr>
          <w:rFonts w:ascii="Times New Roman" w:hAnsi="Times New Roman" w:cs="Times New Roman"/>
          <w:color w:val="000000"/>
          <w:sz w:val="24"/>
          <w:szCs w:val="24"/>
        </w:rPr>
      </w:pPr>
      <w:r w:rsidRPr="003B71C6">
        <w:rPr>
          <w:rFonts w:ascii="Times New Roman" w:hAnsi="Times New Roman" w:cs="Times New Roman"/>
          <w:color w:val="000000"/>
          <w:sz w:val="24"/>
          <w:szCs w:val="24"/>
        </w:rPr>
        <w:t xml:space="preserve">висше образование, образователно-квалификационна степен “бакалавър” (или </w:t>
      </w:r>
      <w:r w:rsidRPr="003B71C6">
        <w:rPr>
          <w:rFonts w:ascii="Times New Roman" w:hAnsi="Times New Roman" w:cs="Times New Roman"/>
          <w:color w:val="000000"/>
          <w:sz w:val="24"/>
          <w:szCs w:val="24"/>
        </w:rPr>
        <w:lastRenderedPageBreak/>
        <w:t>еквивалент), в областта на компютърните или информ</w:t>
      </w:r>
      <w:r>
        <w:rPr>
          <w:rFonts w:ascii="Times New Roman" w:hAnsi="Times New Roman" w:cs="Times New Roman"/>
          <w:color w:val="000000"/>
          <w:sz w:val="24"/>
          <w:szCs w:val="24"/>
        </w:rPr>
        <w:t>ационни технологии, образование</w:t>
      </w:r>
      <w:r w:rsidRPr="003B71C6">
        <w:rPr>
          <w:rFonts w:ascii="Times New Roman" w:hAnsi="Times New Roman" w:cs="Times New Roman"/>
          <w:color w:val="000000"/>
          <w:sz w:val="24"/>
          <w:szCs w:val="24"/>
        </w:rPr>
        <w:t xml:space="preserve"> или еквивалентно.</w:t>
      </w:r>
      <w:r w:rsidRPr="003B71C6">
        <w:rPr>
          <w:rFonts w:ascii="Times New Roman" w:eastAsia="Times New Roman" w:hAnsi="Times New Roman" w:cs="Times New Roman"/>
          <w:i/>
          <w:color w:val="000000"/>
          <w:sz w:val="24"/>
          <w:szCs w:val="24"/>
        </w:rPr>
        <w:t>(доказва се с копие от дипломата).</w:t>
      </w:r>
    </w:p>
    <w:p w:rsidR="004A31AD" w:rsidRPr="003B71C6" w:rsidRDefault="004A31AD" w:rsidP="004A31AD">
      <w:pPr>
        <w:tabs>
          <w:tab w:val="left" w:pos="709"/>
          <w:tab w:val="left" w:pos="1778"/>
        </w:tabs>
        <w:suppressAutoHyphens w:val="0"/>
        <w:spacing w:after="0"/>
        <w:jc w:val="both"/>
        <w:rPr>
          <w:rFonts w:ascii="Times New Roman" w:hAnsi="Times New Roman" w:cs="Times New Roman"/>
          <w:color w:val="000000"/>
          <w:sz w:val="24"/>
          <w:szCs w:val="24"/>
        </w:rPr>
      </w:pPr>
    </w:p>
    <w:p w:rsidR="004A31AD" w:rsidRPr="003B71C6" w:rsidRDefault="004A31AD" w:rsidP="004A31AD">
      <w:pPr>
        <w:tabs>
          <w:tab w:val="left" w:pos="709"/>
        </w:tabs>
        <w:spacing w:after="0"/>
        <w:jc w:val="both"/>
        <w:rPr>
          <w:rFonts w:ascii="Times New Roman" w:eastAsia="Times New Roman" w:hAnsi="Times New Roman" w:cs="Times New Roman"/>
          <w:color w:val="000000"/>
          <w:sz w:val="24"/>
          <w:szCs w:val="24"/>
        </w:rPr>
      </w:pPr>
      <w:r w:rsidRPr="003B71C6">
        <w:rPr>
          <w:rFonts w:ascii="Times New Roman" w:eastAsia="Times New Roman" w:hAnsi="Times New Roman" w:cs="Times New Roman"/>
          <w:i/>
          <w:color w:val="000000"/>
          <w:sz w:val="24"/>
          <w:szCs w:val="24"/>
        </w:rPr>
        <w:t>Общ професионален опит:</w:t>
      </w:r>
    </w:p>
    <w:p w:rsidR="004A31AD" w:rsidRPr="003B71C6" w:rsidRDefault="004A31AD" w:rsidP="004A31AD">
      <w:pPr>
        <w:widowControl w:val="0"/>
        <w:numPr>
          <w:ilvl w:val="0"/>
          <w:numId w:val="42"/>
        </w:numPr>
        <w:tabs>
          <w:tab w:val="left" w:pos="709"/>
          <w:tab w:val="left" w:pos="1778"/>
        </w:tabs>
        <w:suppressAutoHyphens w:val="0"/>
        <w:spacing w:after="0"/>
        <w:jc w:val="both"/>
        <w:rPr>
          <w:rFonts w:ascii="Times New Roman" w:eastAsia="Times New Roman" w:hAnsi="Times New Roman" w:cs="Times New Roman"/>
          <w:i/>
          <w:color w:val="000000"/>
          <w:sz w:val="24"/>
          <w:szCs w:val="24"/>
        </w:rPr>
      </w:pPr>
      <w:r w:rsidRPr="003B71C6">
        <w:rPr>
          <w:rFonts w:ascii="Times New Roman" w:eastAsia="Times New Roman" w:hAnsi="Times New Roman" w:cs="Times New Roman"/>
          <w:color w:val="000000"/>
          <w:sz w:val="24"/>
          <w:szCs w:val="24"/>
        </w:rPr>
        <w:t xml:space="preserve">Минимум 3 години професионален опит в проектиране и изграждане на </w:t>
      </w:r>
      <w:r w:rsidRPr="003B71C6">
        <w:rPr>
          <w:rFonts w:ascii="Times New Roman" w:eastAsia="Times New Roman" w:hAnsi="Times New Roman" w:cs="Times New Roman"/>
          <w:i/>
          <w:color w:val="000000"/>
          <w:sz w:val="24"/>
          <w:szCs w:val="24"/>
        </w:rPr>
        <w:t>мрежова и хардуерна интеграция на интернет-платформи и/или  базисен и приложен софтуер</w:t>
      </w:r>
    </w:p>
    <w:p w:rsidR="004A31AD" w:rsidRPr="003B71C6" w:rsidRDefault="004A31AD" w:rsidP="004A31AD">
      <w:pPr>
        <w:spacing w:after="0"/>
        <w:jc w:val="both"/>
        <w:rPr>
          <w:rFonts w:ascii="Times New Roman" w:eastAsia="Times New Roman" w:hAnsi="Times New Roman" w:cs="Times New Roman"/>
          <w:color w:val="000000"/>
          <w:sz w:val="24"/>
          <w:szCs w:val="24"/>
        </w:rPr>
      </w:pPr>
      <w:r w:rsidRPr="003B71C6">
        <w:rPr>
          <w:rFonts w:ascii="Times New Roman" w:eastAsia="Times New Roman" w:hAnsi="Times New Roman" w:cs="Times New Roman"/>
          <w:i/>
          <w:color w:val="000000"/>
          <w:sz w:val="24"/>
          <w:szCs w:val="24"/>
        </w:rPr>
        <w:t>Специфичен професионален опит:</w:t>
      </w:r>
    </w:p>
    <w:p w:rsidR="004A31AD" w:rsidRPr="003B71C6" w:rsidRDefault="004A31AD" w:rsidP="004A31AD">
      <w:pPr>
        <w:widowControl w:val="0"/>
        <w:numPr>
          <w:ilvl w:val="0"/>
          <w:numId w:val="37"/>
        </w:numPr>
        <w:tabs>
          <w:tab w:val="clear" w:pos="1463"/>
          <w:tab w:val="left" w:pos="709"/>
          <w:tab w:val="left" w:pos="1778"/>
        </w:tabs>
        <w:suppressAutoHyphens w:val="0"/>
        <w:spacing w:after="0"/>
        <w:ind w:left="720"/>
        <w:jc w:val="both"/>
        <w:rPr>
          <w:rFonts w:ascii="Times New Roman" w:eastAsia="DejaVu Sans" w:hAnsi="Times New Roman" w:cs="Times New Roman"/>
          <w:color w:val="000000"/>
          <w:sz w:val="24"/>
          <w:szCs w:val="24"/>
        </w:rPr>
      </w:pPr>
      <w:r w:rsidRPr="003B71C6">
        <w:rPr>
          <w:rFonts w:ascii="Times New Roman" w:eastAsia="Times New Roman" w:hAnsi="Times New Roman" w:cs="Times New Roman"/>
          <w:color w:val="000000"/>
          <w:sz w:val="24"/>
          <w:szCs w:val="24"/>
        </w:rPr>
        <w:t>опит в реализацията за последните 3 г. на минимум 2 проекта и/или дейности от областта на проектиране проектиране и изграждане на мрежова и хардуерна интеграция на интернет-платформи и базисен и приложен софтуер</w:t>
      </w:r>
    </w:p>
    <w:p w:rsidR="004A31AD" w:rsidRPr="003B71C6" w:rsidRDefault="004A31AD" w:rsidP="004A31AD">
      <w:pPr>
        <w:keepNext/>
        <w:keepLines/>
        <w:suppressAutoHyphens w:val="0"/>
        <w:spacing w:after="0"/>
        <w:rPr>
          <w:rFonts w:ascii="Times New Roman" w:hAnsi="Times New Roman" w:cs="Times New Roman"/>
          <w:color w:val="000000"/>
          <w:sz w:val="24"/>
          <w:szCs w:val="24"/>
        </w:rPr>
      </w:pPr>
    </w:p>
    <w:p w:rsidR="004A31AD" w:rsidRPr="003B71C6" w:rsidRDefault="004A31AD" w:rsidP="004A31AD">
      <w:pPr>
        <w:suppressAutoHyphens w:val="0"/>
        <w:spacing w:after="0"/>
        <w:rPr>
          <w:rFonts w:ascii="Times New Roman" w:eastAsia="Times New Roman" w:hAnsi="Times New Roman" w:cs="Times New Roman"/>
          <w:color w:val="000000"/>
          <w:sz w:val="24"/>
          <w:szCs w:val="24"/>
        </w:rPr>
      </w:pPr>
      <w:r w:rsidRPr="003B71C6">
        <w:rPr>
          <w:rFonts w:ascii="Times New Roman" w:eastAsia="SimHei" w:hAnsi="Times New Roman" w:cs="Times New Roman"/>
          <w:b/>
          <w:color w:val="000000"/>
          <w:sz w:val="24"/>
          <w:szCs w:val="24"/>
        </w:rPr>
        <w:t>в. Ключов експерт – планиране, структуриране, дизайн и ре-дизайн на уеб съдържание</w:t>
      </w:r>
      <w:r>
        <w:rPr>
          <w:rFonts w:ascii="Times New Roman" w:eastAsia="SimHei" w:hAnsi="Times New Roman" w:cs="Times New Roman"/>
          <w:b/>
          <w:color w:val="000000"/>
          <w:sz w:val="24"/>
          <w:szCs w:val="24"/>
        </w:rPr>
        <w:t>:</w:t>
      </w:r>
    </w:p>
    <w:p w:rsidR="004A31AD" w:rsidRPr="003B71C6" w:rsidRDefault="004A31AD" w:rsidP="004A31AD">
      <w:pPr>
        <w:spacing w:after="0"/>
        <w:jc w:val="both"/>
        <w:rPr>
          <w:rFonts w:ascii="Times New Roman" w:eastAsia="Times New Roman" w:hAnsi="Times New Roman" w:cs="Times New Roman"/>
          <w:i/>
          <w:color w:val="000000"/>
          <w:sz w:val="24"/>
          <w:szCs w:val="24"/>
        </w:rPr>
      </w:pPr>
      <w:r w:rsidRPr="003B71C6">
        <w:rPr>
          <w:rFonts w:ascii="Times New Roman" w:eastAsia="Times New Roman" w:hAnsi="Times New Roman" w:cs="Times New Roman"/>
          <w:color w:val="000000"/>
          <w:sz w:val="24"/>
          <w:szCs w:val="24"/>
        </w:rPr>
        <w:t>Ключовият експерт трябва да отговаря на следните изисквания по отношение на квалификация, професионален опит и адекватен на конкретния проект опит:</w:t>
      </w:r>
    </w:p>
    <w:p w:rsidR="004A31AD" w:rsidRPr="003B71C6" w:rsidRDefault="004A31AD" w:rsidP="004A31AD">
      <w:pPr>
        <w:spacing w:after="0"/>
        <w:jc w:val="both"/>
        <w:rPr>
          <w:rFonts w:ascii="Times New Roman" w:eastAsia="DejaVu Sans" w:hAnsi="Times New Roman" w:cs="Times New Roman"/>
          <w:color w:val="000000"/>
          <w:sz w:val="24"/>
          <w:szCs w:val="24"/>
        </w:rPr>
      </w:pPr>
      <w:r w:rsidRPr="003B71C6">
        <w:rPr>
          <w:rFonts w:ascii="Times New Roman" w:eastAsia="Times New Roman" w:hAnsi="Times New Roman" w:cs="Times New Roman"/>
          <w:i/>
          <w:color w:val="000000"/>
          <w:sz w:val="24"/>
          <w:szCs w:val="24"/>
        </w:rPr>
        <w:t>Умения и квалификация:</w:t>
      </w:r>
    </w:p>
    <w:p w:rsidR="004A31AD" w:rsidRPr="003B71C6" w:rsidRDefault="004A31AD" w:rsidP="004A31AD">
      <w:pPr>
        <w:widowControl w:val="0"/>
        <w:numPr>
          <w:ilvl w:val="0"/>
          <w:numId w:val="38"/>
        </w:numPr>
        <w:tabs>
          <w:tab w:val="clear" w:pos="283"/>
          <w:tab w:val="left" w:pos="709"/>
          <w:tab w:val="left" w:pos="1778"/>
        </w:tabs>
        <w:suppressAutoHyphens w:val="0"/>
        <w:spacing w:after="0"/>
        <w:ind w:left="720" w:hanging="360"/>
        <w:jc w:val="both"/>
        <w:rPr>
          <w:rFonts w:ascii="Times New Roman" w:eastAsia="Times New Roman" w:hAnsi="Times New Roman" w:cs="Times New Roman"/>
          <w:i/>
          <w:color w:val="000000"/>
          <w:sz w:val="24"/>
          <w:szCs w:val="24"/>
        </w:rPr>
      </w:pPr>
      <w:r w:rsidRPr="003B71C6">
        <w:rPr>
          <w:rFonts w:ascii="Times New Roman" w:hAnsi="Times New Roman" w:cs="Times New Roman"/>
          <w:color w:val="000000"/>
          <w:sz w:val="24"/>
          <w:szCs w:val="24"/>
        </w:rPr>
        <w:t>висше образование, образователно-квалификационна степен “бакалавър” (или еквивалент), в областта на компютърните или информ</w:t>
      </w:r>
      <w:r>
        <w:rPr>
          <w:rFonts w:ascii="Times New Roman" w:hAnsi="Times New Roman" w:cs="Times New Roman"/>
          <w:color w:val="000000"/>
          <w:sz w:val="24"/>
          <w:szCs w:val="24"/>
        </w:rPr>
        <w:t>ационни технологии, образование</w:t>
      </w:r>
      <w:r w:rsidRPr="003B71C6">
        <w:rPr>
          <w:rFonts w:ascii="Times New Roman" w:hAnsi="Times New Roman" w:cs="Times New Roman"/>
          <w:color w:val="000000"/>
          <w:sz w:val="24"/>
          <w:szCs w:val="24"/>
        </w:rPr>
        <w:t xml:space="preserve"> или еквивалентно. </w:t>
      </w:r>
      <w:r w:rsidRPr="003B71C6">
        <w:rPr>
          <w:rFonts w:ascii="Times New Roman" w:eastAsia="Times New Roman" w:hAnsi="Times New Roman" w:cs="Times New Roman"/>
          <w:color w:val="000000"/>
          <w:sz w:val="24"/>
          <w:szCs w:val="24"/>
        </w:rPr>
        <w:t xml:space="preserve"> (доказва се с копие от дипломата).</w:t>
      </w:r>
    </w:p>
    <w:p w:rsidR="004A31AD" w:rsidRPr="003B71C6" w:rsidRDefault="004A31AD" w:rsidP="004A31AD">
      <w:pPr>
        <w:tabs>
          <w:tab w:val="left" w:pos="709"/>
        </w:tabs>
        <w:spacing w:after="0"/>
        <w:jc w:val="both"/>
        <w:rPr>
          <w:rFonts w:ascii="Times New Roman" w:eastAsia="Times New Roman" w:hAnsi="Times New Roman" w:cs="Times New Roman"/>
          <w:color w:val="000000"/>
          <w:sz w:val="24"/>
          <w:szCs w:val="24"/>
        </w:rPr>
      </w:pPr>
      <w:r w:rsidRPr="003B71C6">
        <w:rPr>
          <w:rFonts w:ascii="Times New Roman" w:eastAsia="Times New Roman" w:hAnsi="Times New Roman" w:cs="Times New Roman"/>
          <w:i/>
          <w:color w:val="000000"/>
          <w:sz w:val="24"/>
          <w:szCs w:val="24"/>
        </w:rPr>
        <w:t>Общ професионален опит:</w:t>
      </w:r>
    </w:p>
    <w:p w:rsidR="004A31AD" w:rsidRPr="003B71C6" w:rsidRDefault="004A31AD" w:rsidP="004A31AD">
      <w:pPr>
        <w:widowControl w:val="0"/>
        <w:numPr>
          <w:ilvl w:val="0"/>
          <w:numId w:val="41"/>
        </w:numPr>
        <w:tabs>
          <w:tab w:val="left" w:pos="709"/>
          <w:tab w:val="left" w:pos="1778"/>
        </w:tabs>
        <w:suppressAutoHyphens w:val="0"/>
        <w:spacing w:after="0"/>
        <w:ind w:left="709" w:hanging="425"/>
        <w:jc w:val="both"/>
        <w:rPr>
          <w:rFonts w:ascii="Times New Roman" w:eastAsia="Times New Roman" w:hAnsi="Times New Roman" w:cs="Times New Roman"/>
          <w:i/>
          <w:color w:val="000000"/>
          <w:sz w:val="24"/>
          <w:szCs w:val="24"/>
        </w:rPr>
      </w:pPr>
      <w:r w:rsidRPr="003B71C6">
        <w:rPr>
          <w:rFonts w:ascii="Times New Roman" w:eastAsia="Times New Roman" w:hAnsi="Times New Roman" w:cs="Times New Roman"/>
          <w:color w:val="000000"/>
          <w:sz w:val="24"/>
          <w:szCs w:val="24"/>
        </w:rPr>
        <w:t xml:space="preserve">Минимум 3 години опит в областта на </w:t>
      </w:r>
      <w:r w:rsidRPr="003B71C6">
        <w:rPr>
          <w:rFonts w:ascii="Times New Roman" w:eastAsia="SimHei" w:hAnsi="Times New Roman" w:cs="Times New Roman"/>
          <w:color w:val="000000"/>
          <w:sz w:val="24"/>
          <w:szCs w:val="24"/>
        </w:rPr>
        <w:t>планиране, структуриране, дизайн и ре-дизайн на уеб-съдържание и услуги</w:t>
      </w:r>
    </w:p>
    <w:p w:rsidR="004A31AD" w:rsidRPr="003B71C6" w:rsidRDefault="004A31AD" w:rsidP="004A31AD">
      <w:pPr>
        <w:tabs>
          <w:tab w:val="left" w:pos="709"/>
        </w:tabs>
        <w:spacing w:after="0"/>
        <w:jc w:val="both"/>
        <w:rPr>
          <w:rFonts w:ascii="Times New Roman" w:eastAsia="Times New Roman" w:hAnsi="Times New Roman" w:cs="Times New Roman"/>
          <w:color w:val="000000"/>
          <w:sz w:val="24"/>
          <w:szCs w:val="24"/>
        </w:rPr>
      </w:pPr>
      <w:r w:rsidRPr="003B71C6">
        <w:rPr>
          <w:rFonts w:ascii="Times New Roman" w:eastAsia="Times New Roman" w:hAnsi="Times New Roman" w:cs="Times New Roman"/>
          <w:i/>
          <w:color w:val="000000"/>
          <w:sz w:val="24"/>
          <w:szCs w:val="24"/>
        </w:rPr>
        <w:t>Специфичен професионален опит:</w:t>
      </w:r>
    </w:p>
    <w:p w:rsidR="004A31AD" w:rsidRPr="003B71C6" w:rsidRDefault="004A31AD" w:rsidP="004A31AD">
      <w:pPr>
        <w:widowControl w:val="0"/>
        <w:numPr>
          <w:ilvl w:val="0"/>
          <w:numId w:val="39"/>
        </w:numPr>
        <w:tabs>
          <w:tab w:val="clear" w:pos="720"/>
          <w:tab w:val="left" w:pos="709"/>
          <w:tab w:val="left" w:pos="1778"/>
        </w:tabs>
        <w:suppressAutoHyphens w:val="0"/>
        <w:spacing w:after="0"/>
        <w:jc w:val="both"/>
        <w:rPr>
          <w:rFonts w:ascii="Times New Roman" w:eastAsia="DejaVu Sans" w:hAnsi="Times New Roman" w:cs="Times New Roman"/>
          <w:color w:val="000000"/>
          <w:sz w:val="24"/>
          <w:szCs w:val="24"/>
        </w:rPr>
      </w:pPr>
      <w:r w:rsidRPr="003B71C6">
        <w:rPr>
          <w:rFonts w:ascii="Times New Roman" w:eastAsia="Times New Roman" w:hAnsi="Times New Roman" w:cs="Times New Roman"/>
          <w:color w:val="000000"/>
          <w:sz w:val="24"/>
          <w:szCs w:val="24"/>
        </w:rPr>
        <w:t xml:space="preserve">Опит в участие за последните 3 г. в минимум 2 проекта и/или дейности, свързани с планиране, структуриране, дизайн и ре-дизайн на </w:t>
      </w:r>
      <w:r w:rsidRPr="003B71C6">
        <w:rPr>
          <w:rFonts w:ascii="Times New Roman" w:eastAsia="SimHei" w:hAnsi="Times New Roman" w:cs="Times New Roman"/>
          <w:color w:val="000000"/>
          <w:sz w:val="24"/>
          <w:szCs w:val="24"/>
        </w:rPr>
        <w:t>уеб-съдържание и услуги</w:t>
      </w:r>
      <w:r w:rsidRPr="003B71C6">
        <w:rPr>
          <w:rFonts w:ascii="Times New Roman" w:eastAsia="Times New Roman" w:hAnsi="Times New Roman" w:cs="Times New Roman"/>
          <w:color w:val="000000"/>
          <w:sz w:val="24"/>
          <w:szCs w:val="24"/>
        </w:rPr>
        <w:t xml:space="preserve"> </w:t>
      </w:r>
    </w:p>
    <w:p w:rsidR="004A31AD" w:rsidRDefault="004A31AD" w:rsidP="004A31AD">
      <w:pPr>
        <w:numPr>
          <w:ilvl w:val="2"/>
          <w:numId w:val="4"/>
        </w:numPr>
        <w:spacing w:after="12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Ръководителят на проекта и всеки от ключовите експерти представя</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 xml:space="preserve">автобиография по </w:t>
      </w:r>
      <w:r>
        <w:rPr>
          <w:rFonts w:ascii="Times New Roman" w:hAnsi="Times New Roman" w:cs="Times New Roman"/>
          <w:sz w:val="24"/>
          <w:szCs w:val="24"/>
        </w:rPr>
        <w:t>по образец – съгласно Приложение № 18</w:t>
      </w:r>
      <w:r>
        <w:rPr>
          <w:rFonts w:ascii="Times New Roman" w:eastAsia="Times New Roman" w:hAnsi="Times New Roman" w:cs="Times New Roman"/>
          <w:sz w:val="24"/>
          <w:szCs w:val="24"/>
        </w:rPr>
        <w:t xml:space="preserve"> и декларация за разположение</w:t>
      </w:r>
      <w:r>
        <w:rPr>
          <w:rFonts w:ascii="Times New Roman" w:hAnsi="Times New Roman" w:cs="Times New Roman"/>
          <w:sz w:val="24"/>
          <w:szCs w:val="24"/>
        </w:rPr>
        <w:t xml:space="preserve"> по образец – съгласно Приложение № 19, както и доказателства за професионален опит, стаж и образование както следва:</w:t>
      </w:r>
    </w:p>
    <w:p w:rsidR="004A31AD" w:rsidRDefault="004A31AD" w:rsidP="004A31AD">
      <w:pPr>
        <w:tabs>
          <w:tab w:val="left" w:pos="709"/>
        </w:tabs>
        <w:suppressAutoHyphens w:val="0"/>
        <w:spacing w:after="1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Умения и квалификации</w:t>
      </w:r>
      <w:r>
        <w:rPr>
          <w:rFonts w:ascii="Times New Roman" w:eastAsia="Times New Roman" w:hAnsi="Times New Roman" w:cs="Times New Roman"/>
          <w:sz w:val="24"/>
          <w:szCs w:val="24"/>
        </w:rPr>
        <w:t xml:space="preserve"> - копие от дипломи/сертификати или друг аналогичен документ/и. </w:t>
      </w:r>
    </w:p>
    <w:p w:rsidR="004A31AD" w:rsidRDefault="004A31AD" w:rsidP="004A31AD">
      <w:pPr>
        <w:tabs>
          <w:tab w:val="left" w:pos="709"/>
        </w:tabs>
        <w:spacing w:after="1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 професионален опит</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 копие от трудова и/или служебна книжка или друг аналогичен документ/и.</w:t>
      </w:r>
    </w:p>
    <w:p w:rsidR="004A31AD" w:rsidRDefault="004A31AD" w:rsidP="004A31AD">
      <w:pPr>
        <w:tabs>
          <w:tab w:val="left" w:pos="709"/>
        </w:tabs>
        <w:spacing w:after="1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Специфичен професионален опит</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копие от трудова и/или служебна книжка или друг аналогичен документ/и, референции и др., разработени материали (от които да се вижда, че експертът е автор/съавтор), адрес на уеб-сайтове, за които са представени референциите.</w:t>
      </w:r>
    </w:p>
    <w:p w:rsidR="004A31AD" w:rsidRDefault="004A31AD" w:rsidP="004A31AD">
      <w:pPr>
        <w:spacing w:after="120"/>
        <w:jc w:val="both"/>
        <w:rPr>
          <w:rFonts w:ascii="Times New Roman" w:hAnsi="Times New Roman" w:cs="Times New Roman"/>
          <w:b/>
          <w:sz w:val="24"/>
          <w:szCs w:val="24"/>
        </w:rPr>
      </w:pPr>
      <w:r>
        <w:rPr>
          <w:rFonts w:ascii="Times New Roman" w:eastAsia="Times New Roman" w:hAnsi="Times New Roman" w:cs="Times New Roman"/>
          <w:b/>
          <w:sz w:val="24"/>
          <w:szCs w:val="24"/>
        </w:rPr>
        <w:t xml:space="preserve">3. Подробно описание на работата на екипа, съответните задължения и отговорности на ключовите експерти, както и </w:t>
      </w:r>
      <w:r w:rsidRPr="007D0C17">
        <w:rPr>
          <w:rFonts w:ascii="Times New Roman" w:eastAsia="Times New Roman" w:hAnsi="Times New Roman" w:cs="Times New Roman"/>
          <w:b/>
          <w:sz w:val="24"/>
          <w:szCs w:val="24"/>
        </w:rPr>
        <w:t>друг персонал (</w:t>
      </w:r>
      <w:r w:rsidR="00E079FD" w:rsidRPr="007D0C17">
        <w:rPr>
          <w:rFonts w:ascii="Times New Roman" w:eastAsia="Times New Roman" w:hAnsi="Times New Roman" w:cs="Times New Roman"/>
          <w:b/>
          <w:sz w:val="24"/>
          <w:szCs w:val="24"/>
        </w:rPr>
        <w:t xml:space="preserve">свързан с изпълнение на </w:t>
      </w:r>
      <w:r w:rsidR="00E079FD" w:rsidRPr="007D0C17">
        <w:rPr>
          <w:rFonts w:ascii="Times New Roman" w:eastAsia="SimHei" w:hAnsi="Times New Roman" w:cs="Times New Roman"/>
          <w:b/>
          <w:color w:val="000000"/>
          <w:sz w:val="24"/>
          <w:szCs w:val="24"/>
        </w:rPr>
        <w:t xml:space="preserve">дейностите: превод на английски, рарзаботване на интуитивен дизайн, насочен към потребителите и </w:t>
      </w:r>
      <w:r w:rsidR="00E079FD" w:rsidRPr="007D0C17">
        <w:rPr>
          <w:rFonts w:ascii="Times New Roman" w:eastAsia="SimHei" w:hAnsi="Times New Roman" w:cs="Times New Roman"/>
          <w:b/>
          <w:color w:val="000000"/>
          <w:sz w:val="24"/>
          <w:szCs w:val="24"/>
        </w:rPr>
        <w:lastRenderedPageBreak/>
        <w:t xml:space="preserve">др., </w:t>
      </w:r>
      <w:r w:rsidR="00E079FD" w:rsidRPr="007D0C17">
        <w:rPr>
          <w:rFonts w:ascii="Times New Roman" w:eastAsia="Times New Roman" w:hAnsi="Times New Roman" w:cs="Times New Roman"/>
          <w:b/>
          <w:sz w:val="24"/>
          <w:szCs w:val="24"/>
        </w:rPr>
        <w:t>проучване на потребностите на незрящи)</w:t>
      </w:r>
      <w:r w:rsidRPr="007D0C17">
        <w:rPr>
          <w:rFonts w:ascii="Times New Roman" w:eastAsia="Times New Roman" w:hAnsi="Times New Roman" w:cs="Times New Roman"/>
          <w:b/>
          <w:sz w:val="24"/>
          <w:szCs w:val="24"/>
        </w:rPr>
        <w:t xml:space="preserve"> следва</w:t>
      </w:r>
      <w:r>
        <w:rPr>
          <w:rFonts w:ascii="Times New Roman" w:eastAsia="Times New Roman" w:hAnsi="Times New Roman" w:cs="Times New Roman"/>
          <w:b/>
          <w:sz w:val="24"/>
          <w:szCs w:val="24"/>
        </w:rPr>
        <w:t xml:space="preserve"> да бъдат дадени в предложената от участника методика за работа.</w:t>
      </w:r>
    </w:p>
    <w:p w:rsidR="004A31AD" w:rsidRDefault="004A31AD" w:rsidP="004A31AD">
      <w:pPr>
        <w:tabs>
          <w:tab w:val="left" w:pos="567"/>
        </w:tabs>
        <w:spacing w:after="120"/>
        <w:ind w:right="28"/>
        <w:jc w:val="both"/>
        <w:rPr>
          <w:rFonts w:ascii="Times New Roman" w:hAnsi="Times New Roman" w:cs="Times New Roman"/>
          <w:b/>
          <w:sz w:val="24"/>
          <w:szCs w:val="24"/>
          <w:lang w:val="en-US"/>
        </w:rPr>
      </w:pPr>
      <w:r>
        <w:rPr>
          <w:rFonts w:ascii="Times New Roman" w:hAnsi="Times New Roman" w:cs="Times New Roman"/>
          <w:b/>
          <w:sz w:val="24"/>
          <w:szCs w:val="24"/>
        </w:rPr>
        <w:t>4.</w:t>
      </w:r>
      <w:r>
        <w:rPr>
          <w:rFonts w:ascii="Times New Roman" w:hAnsi="Times New Roman" w:cs="Times New Roman"/>
          <w:sz w:val="24"/>
          <w:szCs w:val="24"/>
        </w:rPr>
        <w:t xml:space="preserve"> В случай, че участникът е обединение, което не е юридическо лице, доказателствата за изпълнение на изискванията </w:t>
      </w:r>
      <w:r w:rsidRPr="00AB4AD4">
        <w:rPr>
          <w:rFonts w:ascii="Times New Roman" w:hAnsi="Times New Roman" w:cs="Times New Roman"/>
          <w:sz w:val="24"/>
          <w:szCs w:val="24"/>
        </w:rPr>
        <w:t>по т. 2.3.1 се</w:t>
      </w:r>
      <w:r>
        <w:rPr>
          <w:rFonts w:ascii="Times New Roman" w:hAnsi="Times New Roman" w:cs="Times New Roman"/>
          <w:sz w:val="24"/>
          <w:szCs w:val="24"/>
        </w:rPr>
        <w:t xml:space="preserve"> представят за тези от участниците в обединението, с които се доказва изпълнението на съответното изискване.</w:t>
      </w:r>
    </w:p>
    <w:p w:rsidR="004A31AD" w:rsidRDefault="004A31AD" w:rsidP="004A31AD">
      <w:pPr>
        <w:widowControl w:val="0"/>
        <w:suppressAutoHyphens w:val="0"/>
        <w:autoSpaceDE w:val="0"/>
        <w:spacing w:after="120"/>
        <w:jc w:val="both"/>
        <w:rPr>
          <w:rFonts w:ascii="Times New Roman" w:hAnsi="Times New Roman" w:cs="Times New Roman"/>
          <w:b/>
          <w:sz w:val="24"/>
          <w:szCs w:val="24"/>
        </w:rPr>
      </w:pPr>
      <w:r>
        <w:rPr>
          <w:rFonts w:ascii="Times New Roman" w:hAnsi="Times New Roman" w:cs="Times New Roman"/>
          <w:b/>
          <w:sz w:val="24"/>
          <w:szCs w:val="24"/>
          <w:lang w:val="en-US"/>
        </w:rPr>
        <w:t>2.4.</w:t>
      </w:r>
      <w:r>
        <w:rPr>
          <w:rFonts w:ascii="Times New Roman" w:hAnsi="Times New Roman" w:cs="Times New Roman"/>
          <w:sz w:val="24"/>
          <w:szCs w:val="24"/>
          <w:lang w:val="en-US"/>
        </w:rPr>
        <w:t xml:space="preserve"> </w:t>
      </w:r>
      <w:r>
        <w:rPr>
          <w:rFonts w:ascii="Times New Roman" w:hAnsi="Times New Roman" w:cs="Times New Roman"/>
          <w:sz w:val="24"/>
          <w:szCs w:val="24"/>
        </w:rPr>
        <w:t>Не може да участва в процедурата и участник, за когото е приложима забраната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(ЗИФОДРЮПДС).</w:t>
      </w:r>
    </w:p>
    <w:p w:rsidR="004A31AD" w:rsidRDefault="004A31AD" w:rsidP="004A31AD">
      <w:pPr>
        <w:spacing w:after="120"/>
        <w:ind w:right="28"/>
        <w:jc w:val="both"/>
        <w:rPr>
          <w:rFonts w:ascii="Times New Roman" w:hAnsi="Times New Roman" w:cs="Times New Roman"/>
          <w:b/>
          <w:sz w:val="24"/>
          <w:szCs w:val="24"/>
        </w:rPr>
      </w:pPr>
      <w:r>
        <w:rPr>
          <w:rFonts w:ascii="Times New Roman" w:hAnsi="Times New Roman" w:cs="Times New Roman"/>
          <w:b/>
          <w:sz w:val="24"/>
          <w:szCs w:val="24"/>
        </w:rPr>
        <w:t>2.5.</w:t>
      </w:r>
      <w:r>
        <w:rPr>
          <w:rFonts w:ascii="Times New Roman" w:hAnsi="Times New Roman" w:cs="Times New Roman"/>
          <w:sz w:val="24"/>
          <w:szCs w:val="24"/>
        </w:rPr>
        <w:t xml:space="preserve"> Посочените в т.2.1.1 до т.2.1.8. включително, както и по т.2.4., изисквания се отнасят и за подизпълнителите когато участникът предвиждат участието на такива при изпълнение на Поръчката, така и когато участникът е обединение – за всяко от лицата, включени в обединението. Посочените в т.2.2. и т.2.3. включително, изисквания се отнасят и за подизпълнителите когато  участникът предвиждат участието на такива при изпълнение на Поръчката, така и когато участникът е обединение – се представят само за участниците чрез които обединението доказва съответствието си с критериите за подбор.</w:t>
      </w:r>
    </w:p>
    <w:p w:rsidR="004A31AD" w:rsidRDefault="004A31AD" w:rsidP="004A31AD">
      <w:pPr>
        <w:spacing w:after="120"/>
        <w:ind w:right="28"/>
        <w:jc w:val="both"/>
        <w:rPr>
          <w:rFonts w:ascii="Times New Roman" w:hAnsi="Times New Roman" w:cs="Times New Roman"/>
          <w:b/>
          <w:sz w:val="24"/>
          <w:szCs w:val="24"/>
        </w:rPr>
      </w:pPr>
      <w:r>
        <w:rPr>
          <w:rFonts w:ascii="Times New Roman" w:hAnsi="Times New Roman" w:cs="Times New Roman"/>
          <w:b/>
          <w:sz w:val="24"/>
          <w:szCs w:val="24"/>
        </w:rPr>
        <w:t>2.6.</w:t>
      </w:r>
      <w:r>
        <w:rPr>
          <w:rFonts w:ascii="Times New Roman" w:hAnsi="Times New Roman" w:cs="Times New Roman"/>
          <w:sz w:val="24"/>
          <w:szCs w:val="24"/>
        </w:rPr>
        <w:tab/>
        <w:t>Когато участникът е чуждестранно юридическо лице или обединение на чуждестранни физически и/или чуждестранни юридически лица, то тези чуждестранни лица трябва да отговарят на горепосочените изисквания в Република България и в държавата, в която са установени.</w:t>
      </w:r>
    </w:p>
    <w:p w:rsidR="004A31AD" w:rsidRDefault="004A31AD" w:rsidP="004A31AD">
      <w:pPr>
        <w:spacing w:after="120"/>
        <w:ind w:right="28"/>
        <w:jc w:val="both"/>
        <w:rPr>
          <w:rFonts w:ascii="Times New Roman" w:hAnsi="Times New Roman" w:cs="Times New Roman"/>
          <w:b/>
          <w:sz w:val="24"/>
          <w:szCs w:val="24"/>
        </w:rPr>
      </w:pPr>
      <w:r>
        <w:rPr>
          <w:rFonts w:ascii="Times New Roman" w:hAnsi="Times New Roman" w:cs="Times New Roman"/>
          <w:b/>
          <w:sz w:val="24"/>
          <w:szCs w:val="24"/>
        </w:rPr>
        <w:t>2.7.</w:t>
      </w:r>
      <w:r>
        <w:rPr>
          <w:rFonts w:ascii="Times New Roman" w:hAnsi="Times New Roman" w:cs="Times New Roman"/>
          <w:sz w:val="24"/>
          <w:szCs w:val="24"/>
        </w:rPr>
        <w:tab/>
        <w:t>Участниците са длъжни в процеса на провеждане на Процедурата да уведомяват Възложителя за всички настъпили промени в обстоятелствата по чл.47, ал.1, 2 (за тези, които са предвидени от Възложителя) и ал.5 от ЗОП, в 7 – дневен срок от настъпването им.</w:t>
      </w:r>
    </w:p>
    <w:p w:rsidR="004A31AD" w:rsidRDefault="004A31AD" w:rsidP="004A31AD">
      <w:pPr>
        <w:pageBreakBefore/>
        <w:spacing w:after="120"/>
        <w:ind w:right="28"/>
        <w:jc w:val="both"/>
        <w:rPr>
          <w:rFonts w:ascii="Times New Roman" w:hAnsi="Times New Roman" w:cs="Times New Roman"/>
          <w:b/>
          <w:sz w:val="24"/>
          <w:szCs w:val="24"/>
        </w:rPr>
      </w:pPr>
      <w:r>
        <w:rPr>
          <w:rFonts w:ascii="Times New Roman" w:hAnsi="Times New Roman" w:cs="Times New Roman"/>
          <w:b/>
          <w:sz w:val="24"/>
          <w:szCs w:val="24"/>
        </w:rPr>
        <w:lastRenderedPageBreak/>
        <w:t>3.</w:t>
      </w:r>
      <w:r>
        <w:rPr>
          <w:rFonts w:ascii="Times New Roman" w:hAnsi="Times New Roman" w:cs="Times New Roman"/>
          <w:sz w:val="24"/>
          <w:szCs w:val="24"/>
        </w:rPr>
        <w:tab/>
      </w:r>
      <w:r>
        <w:rPr>
          <w:rFonts w:ascii="Times New Roman" w:hAnsi="Times New Roman" w:cs="Times New Roman"/>
          <w:b/>
          <w:bCs/>
          <w:sz w:val="24"/>
          <w:szCs w:val="24"/>
        </w:rPr>
        <w:t>УКАЗАНИЯ ЗА ПОДГОТОВКА И ПРЕДСТАВЯНЕ НА ОФЕРТИТЕ:</w:t>
      </w:r>
    </w:p>
    <w:p w:rsidR="004A31AD" w:rsidRDefault="004A31AD" w:rsidP="004A31AD">
      <w:pPr>
        <w:spacing w:after="120"/>
        <w:jc w:val="both"/>
        <w:rPr>
          <w:rFonts w:ascii="Times New Roman" w:hAnsi="Times New Roman" w:cs="Times New Roman"/>
          <w:b/>
          <w:sz w:val="24"/>
          <w:szCs w:val="24"/>
        </w:rPr>
      </w:pPr>
      <w:r>
        <w:rPr>
          <w:rFonts w:ascii="Times New Roman" w:hAnsi="Times New Roman" w:cs="Times New Roman"/>
          <w:b/>
          <w:sz w:val="24"/>
          <w:szCs w:val="24"/>
        </w:rPr>
        <w:t>3.1.</w:t>
      </w:r>
      <w:r>
        <w:rPr>
          <w:rFonts w:ascii="Times New Roman" w:hAnsi="Times New Roman" w:cs="Times New Roman"/>
          <w:sz w:val="24"/>
          <w:szCs w:val="24"/>
        </w:rPr>
        <w:t xml:space="preserve"> При изготвяне на офертата всеки участник трябва да се придържа точно към условията, обявени от Възложителя. Офертата следва да отговаря на изискванията на ЗОП, както и на изискванията, посочени в обявлението за откриване на Процедурата и в документацията за участие, и да бъде оформена по приложените образци. Условията в образците са задължителни за участниците и не могат да бъдат изменяни от тях.</w:t>
      </w:r>
    </w:p>
    <w:p w:rsidR="004A31AD" w:rsidRDefault="004A31AD" w:rsidP="004A31AD">
      <w:pPr>
        <w:spacing w:after="120"/>
        <w:ind w:right="28"/>
        <w:jc w:val="both"/>
        <w:rPr>
          <w:rFonts w:ascii="Times New Roman" w:hAnsi="Times New Roman" w:cs="Times New Roman"/>
          <w:b/>
          <w:sz w:val="24"/>
          <w:szCs w:val="24"/>
        </w:rPr>
      </w:pPr>
      <w:r>
        <w:rPr>
          <w:rFonts w:ascii="Times New Roman" w:hAnsi="Times New Roman" w:cs="Times New Roman"/>
          <w:b/>
          <w:sz w:val="24"/>
          <w:szCs w:val="24"/>
        </w:rPr>
        <w:t xml:space="preserve">3.2. </w:t>
      </w:r>
      <w:r>
        <w:rPr>
          <w:rFonts w:ascii="Times New Roman" w:hAnsi="Times New Roman" w:cs="Times New Roman"/>
          <w:sz w:val="24"/>
          <w:szCs w:val="24"/>
        </w:rPr>
        <w:t>Всички листове в офертата трябва да бъдат подписани, подпечатани и номерирани.</w:t>
      </w:r>
    </w:p>
    <w:p w:rsidR="004A31AD" w:rsidRDefault="004A31AD" w:rsidP="004A31AD">
      <w:pPr>
        <w:spacing w:after="120"/>
        <w:jc w:val="both"/>
        <w:rPr>
          <w:rFonts w:ascii="Times New Roman" w:hAnsi="Times New Roman" w:cs="Times New Roman"/>
          <w:sz w:val="24"/>
          <w:szCs w:val="24"/>
        </w:rPr>
      </w:pPr>
      <w:r>
        <w:rPr>
          <w:rFonts w:ascii="Times New Roman" w:hAnsi="Times New Roman" w:cs="Times New Roman"/>
          <w:b/>
          <w:sz w:val="24"/>
          <w:szCs w:val="24"/>
        </w:rPr>
        <w:t>3.3. При подготовката и представянето на офертата си участникът следва да се съобрази със следните изисквания:</w:t>
      </w:r>
    </w:p>
    <w:p w:rsidR="004A31AD" w:rsidRDefault="004A31AD" w:rsidP="004A31AD">
      <w:pPr>
        <w:numPr>
          <w:ilvl w:val="0"/>
          <w:numId w:val="22"/>
        </w:numPr>
        <w:tabs>
          <w:tab w:val="left" w:pos="567"/>
        </w:tabs>
        <w:suppressAutoHyphens w:val="0"/>
        <w:spacing w:after="120"/>
        <w:ind w:left="0" w:firstLine="0"/>
        <w:jc w:val="both"/>
        <w:rPr>
          <w:rFonts w:ascii="Times New Roman" w:hAnsi="Times New Roman" w:cs="Times New Roman"/>
          <w:sz w:val="24"/>
          <w:szCs w:val="24"/>
        </w:rPr>
      </w:pPr>
      <w:r>
        <w:rPr>
          <w:rFonts w:ascii="Times New Roman" w:hAnsi="Times New Roman" w:cs="Times New Roman"/>
          <w:sz w:val="24"/>
          <w:szCs w:val="24"/>
        </w:rPr>
        <w:t>Всеки участник може да подаде само една оферта.</w:t>
      </w:r>
    </w:p>
    <w:p w:rsidR="004A31AD" w:rsidRDefault="004A31AD" w:rsidP="004A31AD">
      <w:pPr>
        <w:numPr>
          <w:ilvl w:val="0"/>
          <w:numId w:val="22"/>
        </w:numPr>
        <w:tabs>
          <w:tab w:val="left" w:pos="-120"/>
          <w:tab w:val="left" w:pos="567"/>
          <w:tab w:val="left" w:pos="1080"/>
        </w:tabs>
        <w:suppressAutoHyphens w:val="0"/>
        <w:spacing w:after="120"/>
        <w:ind w:left="0" w:firstLine="0"/>
        <w:jc w:val="both"/>
        <w:rPr>
          <w:rFonts w:ascii="Times New Roman" w:hAnsi="Times New Roman" w:cs="Times New Roman"/>
          <w:sz w:val="24"/>
          <w:szCs w:val="24"/>
        </w:rPr>
      </w:pPr>
      <w:r>
        <w:rPr>
          <w:rFonts w:ascii="Times New Roman" w:hAnsi="Times New Roman" w:cs="Times New Roman"/>
          <w:sz w:val="24"/>
          <w:szCs w:val="24"/>
        </w:rPr>
        <w:t>Офертата да се представи в запечатан непрозрачен плик от участника или от упълномощен от него представител лично в деловодството на Възложителя. Върху плика участникът посочва адрес за кореспонденция, телефон, факс, електронен адрес, наименованието на Обществената поръчка.</w:t>
      </w:r>
    </w:p>
    <w:p w:rsidR="004A31AD" w:rsidRDefault="004A31AD" w:rsidP="004A31AD">
      <w:pPr>
        <w:numPr>
          <w:ilvl w:val="0"/>
          <w:numId w:val="22"/>
        </w:numPr>
        <w:tabs>
          <w:tab w:val="left" w:pos="0"/>
          <w:tab w:val="left" w:pos="567"/>
          <w:tab w:val="left" w:pos="1080"/>
        </w:tabs>
        <w:suppressAutoHyphens w:val="0"/>
        <w:spacing w:after="120"/>
        <w:ind w:left="0" w:firstLine="0"/>
        <w:jc w:val="both"/>
        <w:rPr>
          <w:rFonts w:ascii="Times New Roman" w:hAnsi="Times New Roman" w:cs="Times New Roman"/>
          <w:sz w:val="24"/>
          <w:szCs w:val="24"/>
        </w:rPr>
      </w:pPr>
      <w:r>
        <w:rPr>
          <w:rFonts w:ascii="Times New Roman" w:hAnsi="Times New Roman" w:cs="Times New Roman"/>
          <w:sz w:val="24"/>
          <w:szCs w:val="24"/>
        </w:rPr>
        <w:t>Всички документи в офертата, които се представят в копие, следва да бъдат заверени с надпис “</w:t>
      </w:r>
      <w:r>
        <w:rPr>
          <w:rFonts w:ascii="Times New Roman" w:hAnsi="Times New Roman" w:cs="Times New Roman"/>
          <w:i/>
          <w:sz w:val="24"/>
          <w:szCs w:val="24"/>
        </w:rPr>
        <w:t>Вярно с оригинала</w:t>
      </w:r>
      <w:r>
        <w:rPr>
          <w:rFonts w:ascii="Times New Roman" w:hAnsi="Times New Roman" w:cs="Times New Roman"/>
          <w:sz w:val="24"/>
          <w:szCs w:val="24"/>
        </w:rPr>
        <w:t xml:space="preserve">”, да бъдат подписани и подпечатани от лицето, представляващо участника по закон или от изрично упълномощенно за тази обществена поръчка лице. </w:t>
      </w:r>
    </w:p>
    <w:p w:rsidR="004A31AD" w:rsidRDefault="004A31AD" w:rsidP="004A31AD">
      <w:pPr>
        <w:numPr>
          <w:ilvl w:val="0"/>
          <w:numId w:val="22"/>
        </w:numPr>
        <w:tabs>
          <w:tab w:val="left" w:pos="0"/>
          <w:tab w:val="left" w:pos="567"/>
        </w:tabs>
        <w:suppressAutoHyphens w:val="0"/>
        <w:spacing w:after="120"/>
        <w:ind w:left="0" w:firstLine="0"/>
        <w:jc w:val="both"/>
        <w:rPr>
          <w:rFonts w:ascii="Times New Roman" w:hAnsi="Times New Roman" w:cs="Times New Roman"/>
          <w:sz w:val="24"/>
          <w:szCs w:val="24"/>
        </w:rPr>
      </w:pPr>
      <w:r>
        <w:rPr>
          <w:rFonts w:ascii="Times New Roman" w:hAnsi="Times New Roman" w:cs="Times New Roman"/>
          <w:sz w:val="24"/>
          <w:szCs w:val="24"/>
        </w:rPr>
        <w:t>Пликът по т.2 трябва да съдържа три отделни запечатани непрозрачни и надписани плика, както следва:</w:t>
      </w:r>
    </w:p>
    <w:p w:rsidR="004A31AD" w:rsidRDefault="004A31AD" w:rsidP="004A31AD">
      <w:pPr>
        <w:tabs>
          <w:tab w:val="left" w:pos="567"/>
        </w:tabs>
        <w:spacing w:after="120"/>
        <w:jc w:val="both"/>
        <w:rPr>
          <w:rFonts w:ascii="Times New Roman" w:hAnsi="Times New Roman" w:cs="Times New Roman"/>
          <w:sz w:val="24"/>
          <w:szCs w:val="24"/>
        </w:rPr>
      </w:pPr>
      <w:r>
        <w:rPr>
          <w:rFonts w:ascii="Times New Roman" w:hAnsi="Times New Roman" w:cs="Times New Roman"/>
          <w:sz w:val="24"/>
          <w:szCs w:val="24"/>
        </w:rPr>
        <w:t>ПЛИК №1 – “Документи за подбор”;</w:t>
      </w:r>
    </w:p>
    <w:p w:rsidR="004A31AD" w:rsidRDefault="004A31AD" w:rsidP="004A31AD">
      <w:pPr>
        <w:tabs>
          <w:tab w:val="left" w:pos="567"/>
        </w:tabs>
        <w:spacing w:after="120"/>
        <w:jc w:val="both"/>
        <w:rPr>
          <w:rFonts w:ascii="Times New Roman" w:hAnsi="Times New Roman" w:cs="Times New Roman"/>
          <w:sz w:val="24"/>
          <w:szCs w:val="24"/>
        </w:rPr>
      </w:pPr>
      <w:r>
        <w:rPr>
          <w:rFonts w:ascii="Times New Roman" w:hAnsi="Times New Roman" w:cs="Times New Roman"/>
          <w:sz w:val="24"/>
          <w:szCs w:val="24"/>
        </w:rPr>
        <w:t>ПЛИК №2 – “Предложение за изпълнение на поръчката”;</w:t>
      </w:r>
    </w:p>
    <w:p w:rsidR="004A31AD" w:rsidRDefault="004A31AD" w:rsidP="004A31AD">
      <w:pPr>
        <w:tabs>
          <w:tab w:val="left" w:pos="567"/>
        </w:tabs>
        <w:spacing w:after="120"/>
        <w:jc w:val="both"/>
        <w:rPr>
          <w:rFonts w:ascii="Times New Roman" w:hAnsi="Times New Roman" w:cs="Times New Roman"/>
          <w:sz w:val="24"/>
          <w:szCs w:val="24"/>
        </w:rPr>
      </w:pPr>
      <w:r>
        <w:rPr>
          <w:rFonts w:ascii="Times New Roman" w:hAnsi="Times New Roman" w:cs="Times New Roman"/>
          <w:sz w:val="24"/>
          <w:szCs w:val="24"/>
        </w:rPr>
        <w:t>ПЛИК №3 – “Предлагана цена”.</w:t>
      </w:r>
    </w:p>
    <w:p w:rsidR="004A31AD" w:rsidRDefault="004A31AD" w:rsidP="004A31AD">
      <w:pPr>
        <w:numPr>
          <w:ilvl w:val="0"/>
          <w:numId w:val="22"/>
        </w:numPr>
        <w:tabs>
          <w:tab w:val="left" w:pos="567"/>
          <w:tab w:val="left" w:pos="709"/>
        </w:tabs>
        <w:suppressAutoHyphens w:val="0"/>
        <w:spacing w:after="120"/>
        <w:ind w:left="0" w:firstLine="0"/>
        <w:jc w:val="both"/>
        <w:rPr>
          <w:rFonts w:ascii="Times New Roman" w:hAnsi="Times New Roman" w:cs="Times New Roman"/>
          <w:sz w:val="24"/>
          <w:szCs w:val="24"/>
        </w:rPr>
      </w:pPr>
      <w:r>
        <w:rPr>
          <w:rFonts w:ascii="Times New Roman" w:hAnsi="Times New Roman" w:cs="Times New Roman"/>
          <w:sz w:val="24"/>
          <w:szCs w:val="24"/>
        </w:rPr>
        <w:t>Съдържание на документите в Плик № 1 – “Документи за подбор”:</w:t>
      </w:r>
    </w:p>
    <w:p w:rsidR="004A31AD" w:rsidRDefault="004A31AD" w:rsidP="004A31AD">
      <w:pPr>
        <w:numPr>
          <w:ilvl w:val="1"/>
          <w:numId w:val="22"/>
        </w:numPr>
        <w:tabs>
          <w:tab w:val="left" w:pos="567"/>
        </w:tabs>
        <w:suppressAutoHyphens w:val="0"/>
        <w:spacing w:after="120"/>
        <w:ind w:left="0" w:firstLine="6"/>
        <w:jc w:val="both"/>
        <w:rPr>
          <w:rFonts w:ascii="Times New Roman" w:hAnsi="Times New Roman" w:cs="Times New Roman"/>
          <w:sz w:val="24"/>
          <w:szCs w:val="24"/>
        </w:rPr>
      </w:pPr>
      <w:r>
        <w:rPr>
          <w:rFonts w:ascii="Times New Roman" w:hAnsi="Times New Roman" w:cs="Times New Roman"/>
          <w:sz w:val="24"/>
          <w:szCs w:val="24"/>
        </w:rPr>
        <w:t xml:space="preserve">Образец на оферта за участие в открита процедура за възлагане на обществена поръчка с предмет: </w:t>
      </w:r>
      <w:r>
        <w:rPr>
          <w:rFonts w:ascii="Times New Roman" w:hAnsi="Times New Roman" w:cs="Times New Roman"/>
          <w:b/>
          <w:sz w:val="24"/>
          <w:szCs w:val="24"/>
        </w:rPr>
        <w:t>“Усъвършенстване на съществуващите и внедряване на нови е – административни услуги, предоставяни чрез Интернет сайта на НАПОО” –</w:t>
      </w:r>
      <w:r>
        <w:rPr>
          <w:rFonts w:ascii="Times New Roman" w:hAnsi="Times New Roman" w:cs="Times New Roman"/>
          <w:sz w:val="24"/>
          <w:szCs w:val="24"/>
        </w:rPr>
        <w:t xml:space="preserve"> съгласно </w:t>
      </w:r>
      <w:r>
        <w:rPr>
          <w:rFonts w:ascii="Times New Roman" w:hAnsi="Times New Roman" w:cs="Times New Roman"/>
          <w:b/>
          <w:sz w:val="24"/>
          <w:szCs w:val="24"/>
        </w:rPr>
        <w:t>Приложение № 1</w:t>
      </w:r>
      <w:r>
        <w:rPr>
          <w:rFonts w:ascii="Times New Roman" w:hAnsi="Times New Roman" w:cs="Times New Roman"/>
          <w:sz w:val="24"/>
          <w:szCs w:val="24"/>
        </w:rPr>
        <w:t>.</w:t>
      </w:r>
    </w:p>
    <w:p w:rsidR="004A31AD" w:rsidRDefault="004A31AD" w:rsidP="004A31AD">
      <w:pPr>
        <w:numPr>
          <w:ilvl w:val="1"/>
          <w:numId w:val="22"/>
        </w:numPr>
        <w:tabs>
          <w:tab w:val="left" w:pos="567"/>
        </w:tabs>
        <w:suppressAutoHyphens w:val="0"/>
        <w:spacing w:after="120"/>
        <w:ind w:left="0" w:firstLine="0"/>
        <w:jc w:val="both"/>
        <w:rPr>
          <w:rFonts w:ascii="Times New Roman" w:hAnsi="Times New Roman" w:cs="Times New Roman"/>
          <w:sz w:val="24"/>
          <w:szCs w:val="24"/>
        </w:rPr>
      </w:pPr>
      <w:r>
        <w:rPr>
          <w:rFonts w:ascii="Times New Roman" w:hAnsi="Times New Roman" w:cs="Times New Roman"/>
          <w:sz w:val="24"/>
          <w:szCs w:val="24"/>
        </w:rPr>
        <w:t>Списък на документите, съдържащи се в офертата, подписан от от лицето, представялващо участника по закон или от изрично упълномощенно за тази обществена поръчка лице, направено с нотариално заверено пълномощно с нотариална заверка на подписа и нотариална заверка на съдържанието – съгласно</w:t>
      </w:r>
      <w:r>
        <w:rPr>
          <w:rFonts w:ascii="Times New Roman" w:hAnsi="Times New Roman" w:cs="Times New Roman"/>
          <w:b/>
          <w:sz w:val="24"/>
          <w:szCs w:val="24"/>
        </w:rPr>
        <w:t xml:space="preserve"> Приложение № 2.</w:t>
      </w:r>
    </w:p>
    <w:p w:rsidR="004A31AD" w:rsidRDefault="004A31AD" w:rsidP="004A31AD">
      <w:pPr>
        <w:numPr>
          <w:ilvl w:val="1"/>
          <w:numId w:val="22"/>
        </w:numPr>
        <w:tabs>
          <w:tab w:val="left" w:pos="567"/>
        </w:tabs>
        <w:suppressAutoHyphens w:val="0"/>
        <w:spacing w:after="120"/>
        <w:ind w:left="0" w:firstLine="0"/>
        <w:jc w:val="both"/>
        <w:rPr>
          <w:rFonts w:ascii="Times New Roman" w:hAnsi="Times New Roman" w:cs="Times New Roman"/>
          <w:b/>
          <w:sz w:val="24"/>
          <w:szCs w:val="24"/>
        </w:rPr>
      </w:pPr>
      <w:r>
        <w:rPr>
          <w:rFonts w:ascii="Times New Roman" w:hAnsi="Times New Roman" w:cs="Times New Roman"/>
          <w:sz w:val="24"/>
          <w:szCs w:val="24"/>
        </w:rPr>
        <w:t>Административни сведения за участника – съгласно</w:t>
      </w:r>
      <w:r>
        <w:rPr>
          <w:rFonts w:ascii="Times New Roman" w:hAnsi="Times New Roman" w:cs="Times New Roman"/>
          <w:b/>
          <w:sz w:val="24"/>
          <w:szCs w:val="24"/>
        </w:rPr>
        <w:t xml:space="preserve"> Приложение № 3.</w:t>
      </w:r>
    </w:p>
    <w:p w:rsidR="004A31AD" w:rsidRDefault="004A31AD" w:rsidP="004A31AD">
      <w:pPr>
        <w:tabs>
          <w:tab w:val="left" w:pos="567"/>
        </w:tabs>
        <w:spacing w:after="120"/>
        <w:ind w:right="28"/>
        <w:jc w:val="both"/>
        <w:rPr>
          <w:rFonts w:ascii="Times New Roman" w:hAnsi="Times New Roman" w:cs="Times New Roman"/>
          <w:b/>
          <w:sz w:val="24"/>
          <w:szCs w:val="24"/>
        </w:rPr>
      </w:pPr>
      <w:r>
        <w:rPr>
          <w:rFonts w:ascii="Times New Roman" w:hAnsi="Times New Roman" w:cs="Times New Roman"/>
          <w:b/>
          <w:sz w:val="24"/>
          <w:szCs w:val="24"/>
        </w:rPr>
        <w:t xml:space="preserve">5.4. </w:t>
      </w:r>
      <w:r>
        <w:rPr>
          <w:rFonts w:ascii="Times New Roman" w:hAnsi="Times New Roman" w:cs="Times New Roman"/>
          <w:sz w:val="24"/>
          <w:szCs w:val="24"/>
        </w:rPr>
        <w:tab/>
        <w:t xml:space="preserve">Заверено от участника копие на документа за регистрация или ЕИК, съгласно чл.23 от Закона за Търговския регистър при Агенция по вписванията. </w:t>
      </w:r>
    </w:p>
    <w:p w:rsidR="004A31AD" w:rsidRDefault="004A31AD" w:rsidP="004A31AD">
      <w:pPr>
        <w:spacing w:after="120"/>
        <w:ind w:right="28" w:firstLine="709"/>
        <w:jc w:val="both"/>
        <w:rPr>
          <w:rFonts w:ascii="Times New Roman" w:hAnsi="Times New Roman" w:cs="Times New Roman"/>
          <w:b/>
          <w:sz w:val="24"/>
          <w:szCs w:val="24"/>
        </w:rPr>
      </w:pPr>
      <w:r>
        <w:rPr>
          <w:rFonts w:ascii="Times New Roman" w:hAnsi="Times New Roman" w:cs="Times New Roman"/>
          <w:b/>
          <w:sz w:val="24"/>
          <w:szCs w:val="24"/>
        </w:rPr>
        <w:lastRenderedPageBreak/>
        <w:t>5.4.1.</w:t>
      </w:r>
      <w:r>
        <w:rPr>
          <w:rFonts w:ascii="Times New Roman" w:hAnsi="Times New Roman" w:cs="Times New Roman"/>
          <w:sz w:val="24"/>
          <w:szCs w:val="24"/>
        </w:rPr>
        <w:t xml:space="preserve"> Когато участникът в процедурата е чуждестранно лице документът се представя в официален превод.</w:t>
      </w:r>
    </w:p>
    <w:p w:rsidR="004A31AD" w:rsidRDefault="004A31AD" w:rsidP="004A31AD">
      <w:pPr>
        <w:spacing w:after="120"/>
        <w:ind w:right="28" w:firstLine="709"/>
        <w:jc w:val="both"/>
        <w:rPr>
          <w:rFonts w:ascii="Times New Roman" w:hAnsi="Times New Roman" w:cs="Times New Roman"/>
          <w:b/>
          <w:sz w:val="24"/>
          <w:szCs w:val="24"/>
        </w:rPr>
      </w:pPr>
      <w:r>
        <w:rPr>
          <w:rFonts w:ascii="Times New Roman" w:hAnsi="Times New Roman" w:cs="Times New Roman"/>
          <w:b/>
          <w:sz w:val="24"/>
          <w:szCs w:val="24"/>
        </w:rPr>
        <w:t>5.4.2.</w:t>
      </w:r>
      <w:r>
        <w:rPr>
          <w:rFonts w:ascii="Times New Roman" w:hAnsi="Times New Roman" w:cs="Times New Roman"/>
          <w:sz w:val="24"/>
          <w:szCs w:val="24"/>
        </w:rPr>
        <w:t xml:space="preserve"> Когато участникът е обединение на юридически лица, което обединение не е самостоятелно юридическо лице, се представя документ за учредяване на обединението с нотариална заверка на подписите на страните и нотариална заверка на съдържанието, от който следва да е видно разпределението на участието на лицата при изпълнение на дейностите по поръчката. От този или от друг документ следва да е видно и лицето, представляващо обединението.</w:t>
      </w:r>
    </w:p>
    <w:p w:rsidR="004A31AD" w:rsidRDefault="004A31AD" w:rsidP="004A31AD">
      <w:pPr>
        <w:spacing w:after="120"/>
        <w:ind w:right="28" w:firstLine="709"/>
        <w:jc w:val="both"/>
        <w:rPr>
          <w:rFonts w:ascii="Times New Roman" w:hAnsi="Times New Roman" w:cs="Times New Roman"/>
          <w:i/>
          <w:sz w:val="24"/>
          <w:szCs w:val="24"/>
        </w:rPr>
      </w:pPr>
      <w:r>
        <w:rPr>
          <w:rFonts w:ascii="Times New Roman" w:hAnsi="Times New Roman" w:cs="Times New Roman"/>
          <w:b/>
          <w:sz w:val="24"/>
          <w:szCs w:val="24"/>
        </w:rPr>
        <w:t>5.4.3.</w:t>
      </w:r>
      <w:r>
        <w:rPr>
          <w:rFonts w:ascii="Times New Roman" w:hAnsi="Times New Roman" w:cs="Times New Roman"/>
          <w:sz w:val="24"/>
          <w:szCs w:val="24"/>
        </w:rPr>
        <w:t xml:space="preserve"> Когато не е представен Единен идентификационен код на Участник, съгласно чл.23 от Закона за търговския регистър, участниците са длъжни да представят удостоверение за актуално състояние – оригинал или нотариално заверено копие. Чуждестранните юридически лица трябва да приложат в официален превод еквивалентен документ на съдебен или административен орган от държавата, в която са установени, който изрично съдържа информация за законният/те представител/и на участника.</w:t>
      </w:r>
    </w:p>
    <w:p w:rsidR="004A31AD" w:rsidRDefault="004A31AD" w:rsidP="004A31AD">
      <w:pPr>
        <w:spacing w:after="120"/>
        <w:ind w:right="28"/>
        <w:jc w:val="both"/>
        <w:rPr>
          <w:rFonts w:ascii="Times New Roman" w:hAnsi="Times New Roman" w:cs="Times New Roman"/>
          <w:b/>
          <w:sz w:val="24"/>
          <w:szCs w:val="24"/>
        </w:rPr>
      </w:pPr>
      <w:r>
        <w:rPr>
          <w:rFonts w:ascii="Times New Roman" w:hAnsi="Times New Roman" w:cs="Times New Roman"/>
          <w:i/>
          <w:sz w:val="24"/>
          <w:szCs w:val="24"/>
        </w:rPr>
        <w:t>Забележка: когато участникът в процедурата е обединение, което не е юридическо лице документът се представя за всяко физическо или юридическо лице в обединението.</w:t>
      </w:r>
    </w:p>
    <w:p w:rsidR="004A31AD" w:rsidRDefault="004A31AD" w:rsidP="004A31AD">
      <w:pPr>
        <w:tabs>
          <w:tab w:val="left" w:pos="567"/>
        </w:tabs>
        <w:spacing w:after="120"/>
        <w:ind w:right="28"/>
        <w:jc w:val="both"/>
        <w:rPr>
          <w:rFonts w:ascii="Times New Roman" w:hAnsi="Times New Roman" w:cs="Times New Roman"/>
          <w:b/>
          <w:sz w:val="24"/>
          <w:szCs w:val="24"/>
        </w:rPr>
      </w:pPr>
      <w:r>
        <w:rPr>
          <w:rFonts w:ascii="Times New Roman" w:hAnsi="Times New Roman" w:cs="Times New Roman"/>
          <w:b/>
          <w:sz w:val="24"/>
          <w:szCs w:val="24"/>
        </w:rPr>
        <w:t>5.5.</w:t>
      </w:r>
      <w:r>
        <w:rPr>
          <w:rFonts w:ascii="Times New Roman" w:hAnsi="Times New Roman" w:cs="Times New Roman"/>
          <w:sz w:val="24"/>
          <w:szCs w:val="24"/>
        </w:rPr>
        <w:tab/>
        <w:t xml:space="preserve">Декларация относно отсъствие на обстоятелствата по </w:t>
      </w:r>
      <w:r>
        <w:rPr>
          <w:rFonts w:ascii="Times New Roman" w:hAnsi="Times New Roman" w:cs="Times New Roman"/>
          <w:b/>
          <w:bCs/>
          <w:kern w:val="1"/>
          <w:sz w:val="24"/>
          <w:szCs w:val="24"/>
        </w:rPr>
        <w:t xml:space="preserve">чл.47, ал.1, т.2 и т.3, ал.2, т.1, т.3 и т.4 </w:t>
      </w:r>
      <w:r>
        <w:rPr>
          <w:rFonts w:ascii="Times New Roman" w:hAnsi="Times New Roman" w:cs="Times New Roman"/>
          <w:sz w:val="24"/>
          <w:szCs w:val="24"/>
        </w:rPr>
        <w:t>от ЗОП по образец – съгласно</w:t>
      </w:r>
      <w:r>
        <w:rPr>
          <w:rFonts w:ascii="Times New Roman" w:hAnsi="Times New Roman" w:cs="Times New Roman"/>
          <w:b/>
          <w:sz w:val="24"/>
          <w:szCs w:val="24"/>
        </w:rPr>
        <w:t xml:space="preserve"> Приложение № 4</w:t>
      </w:r>
      <w:r>
        <w:rPr>
          <w:rFonts w:ascii="Times New Roman" w:hAnsi="Times New Roman" w:cs="Times New Roman"/>
          <w:sz w:val="24"/>
          <w:szCs w:val="24"/>
        </w:rPr>
        <w:t>.</w:t>
      </w:r>
    </w:p>
    <w:p w:rsidR="004A31AD" w:rsidRDefault="004A31AD" w:rsidP="004A31AD">
      <w:pPr>
        <w:tabs>
          <w:tab w:val="left" w:pos="567"/>
        </w:tabs>
        <w:spacing w:after="120"/>
        <w:jc w:val="both"/>
        <w:rPr>
          <w:rFonts w:ascii="Times New Roman" w:hAnsi="Times New Roman" w:cs="Times New Roman"/>
          <w:b/>
          <w:sz w:val="24"/>
          <w:szCs w:val="24"/>
        </w:rPr>
      </w:pPr>
      <w:r>
        <w:rPr>
          <w:rFonts w:ascii="Times New Roman" w:hAnsi="Times New Roman" w:cs="Times New Roman"/>
          <w:b/>
          <w:sz w:val="24"/>
          <w:szCs w:val="24"/>
        </w:rPr>
        <w:t>5.6.</w:t>
      </w:r>
      <w:r>
        <w:rPr>
          <w:rFonts w:ascii="Times New Roman" w:hAnsi="Times New Roman" w:cs="Times New Roman"/>
          <w:sz w:val="24"/>
          <w:szCs w:val="24"/>
        </w:rPr>
        <w:tab/>
        <w:t>Декларация по</w:t>
      </w:r>
      <w:r>
        <w:rPr>
          <w:rFonts w:ascii="Times New Roman" w:hAnsi="Times New Roman" w:cs="Times New Roman"/>
          <w:b/>
          <w:bCs/>
          <w:sz w:val="24"/>
          <w:szCs w:val="24"/>
        </w:rPr>
        <w:t xml:space="preserve"> чл.47, ал.1, т.1, ал.2, т.2 и ал.5, т.1 от ЗОП</w:t>
      </w:r>
      <w:r>
        <w:rPr>
          <w:rFonts w:ascii="Times New Roman" w:hAnsi="Times New Roman" w:cs="Times New Roman"/>
          <w:sz w:val="24"/>
          <w:szCs w:val="24"/>
        </w:rPr>
        <w:t xml:space="preserve"> по образец – съгласно</w:t>
      </w:r>
      <w:r>
        <w:rPr>
          <w:rFonts w:ascii="Times New Roman" w:hAnsi="Times New Roman" w:cs="Times New Roman"/>
          <w:b/>
          <w:sz w:val="24"/>
          <w:szCs w:val="24"/>
        </w:rPr>
        <w:t xml:space="preserve"> Приложение № 5</w:t>
      </w:r>
      <w:r>
        <w:rPr>
          <w:rFonts w:ascii="Times New Roman" w:hAnsi="Times New Roman" w:cs="Times New Roman"/>
          <w:sz w:val="24"/>
          <w:szCs w:val="24"/>
        </w:rPr>
        <w:t>.</w:t>
      </w:r>
    </w:p>
    <w:p w:rsidR="004A31AD" w:rsidRDefault="004A31AD" w:rsidP="004A31AD">
      <w:pPr>
        <w:tabs>
          <w:tab w:val="left" w:pos="567"/>
        </w:tabs>
        <w:spacing w:after="120"/>
        <w:ind w:right="28"/>
        <w:jc w:val="both"/>
        <w:rPr>
          <w:rFonts w:ascii="Times New Roman" w:hAnsi="Times New Roman" w:cs="Times New Roman"/>
          <w:b/>
          <w:sz w:val="24"/>
          <w:szCs w:val="24"/>
        </w:rPr>
      </w:pPr>
      <w:r>
        <w:rPr>
          <w:rFonts w:ascii="Times New Roman" w:hAnsi="Times New Roman" w:cs="Times New Roman"/>
          <w:b/>
          <w:sz w:val="24"/>
          <w:szCs w:val="24"/>
        </w:rPr>
        <w:t>5.7.</w:t>
      </w:r>
      <w:r>
        <w:rPr>
          <w:rFonts w:ascii="Times New Roman" w:hAnsi="Times New Roman" w:cs="Times New Roman"/>
          <w:sz w:val="24"/>
          <w:szCs w:val="24"/>
        </w:rPr>
        <w:tab/>
        <w:t xml:space="preserve">Декларация относно отсъствие на обстоятелствата по </w:t>
      </w:r>
      <w:r>
        <w:rPr>
          <w:rFonts w:ascii="Times New Roman" w:hAnsi="Times New Roman" w:cs="Times New Roman"/>
          <w:b/>
          <w:sz w:val="24"/>
          <w:szCs w:val="24"/>
        </w:rPr>
        <w:t>чл.47, ал.5, т.2 от ЗОП</w:t>
      </w:r>
      <w:r>
        <w:rPr>
          <w:rFonts w:ascii="Times New Roman" w:hAnsi="Times New Roman" w:cs="Times New Roman"/>
          <w:sz w:val="24"/>
          <w:szCs w:val="24"/>
        </w:rPr>
        <w:t xml:space="preserve"> по образец – съгласно</w:t>
      </w:r>
      <w:r>
        <w:rPr>
          <w:rFonts w:ascii="Times New Roman" w:hAnsi="Times New Roman" w:cs="Times New Roman"/>
          <w:b/>
          <w:sz w:val="24"/>
          <w:szCs w:val="24"/>
        </w:rPr>
        <w:t xml:space="preserve"> Приложение №6</w:t>
      </w:r>
      <w:r>
        <w:rPr>
          <w:rFonts w:ascii="Times New Roman" w:hAnsi="Times New Roman" w:cs="Times New Roman"/>
          <w:sz w:val="24"/>
          <w:szCs w:val="24"/>
        </w:rPr>
        <w:t xml:space="preserve">. </w:t>
      </w:r>
    </w:p>
    <w:p w:rsidR="004A31AD" w:rsidRDefault="004A31AD" w:rsidP="004A31AD">
      <w:pPr>
        <w:tabs>
          <w:tab w:val="left" w:pos="567"/>
        </w:tabs>
        <w:spacing w:after="120"/>
        <w:ind w:right="28"/>
        <w:jc w:val="both"/>
        <w:rPr>
          <w:rFonts w:ascii="Times New Roman" w:hAnsi="Times New Roman" w:cs="Times New Roman"/>
          <w:sz w:val="24"/>
          <w:szCs w:val="24"/>
        </w:rPr>
      </w:pPr>
      <w:r>
        <w:rPr>
          <w:rFonts w:ascii="Times New Roman" w:hAnsi="Times New Roman" w:cs="Times New Roman"/>
          <w:b/>
          <w:sz w:val="24"/>
          <w:szCs w:val="24"/>
        </w:rPr>
        <w:t>5.8.</w:t>
      </w:r>
      <w:r>
        <w:rPr>
          <w:rFonts w:ascii="Times New Roman" w:hAnsi="Times New Roman" w:cs="Times New Roman"/>
          <w:sz w:val="24"/>
          <w:szCs w:val="24"/>
        </w:rPr>
        <w:tab/>
        <w:t>Доказателства за икономическо и финансово състояние по чл.50 от ЗОП:</w:t>
      </w:r>
    </w:p>
    <w:p w:rsidR="004A31AD" w:rsidRDefault="004A31AD" w:rsidP="004A31AD">
      <w:pPr>
        <w:tabs>
          <w:tab w:val="left" w:pos="567"/>
        </w:tabs>
        <w:spacing w:after="120"/>
        <w:ind w:right="28"/>
        <w:jc w:val="both"/>
        <w:rPr>
          <w:rFonts w:ascii="Times New Roman" w:hAnsi="Times New Roman" w:cs="Times New Roman"/>
          <w:b/>
          <w:sz w:val="24"/>
          <w:szCs w:val="24"/>
          <w:shd w:val="clear" w:color="auto" w:fill="FFFF00"/>
        </w:rPr>
      </w:pPr>
      <w:r>
        <w:rPr>
          <w:rFonts w:ascii="Times New Roman" w:hAnsi="Times New Roman" w:cs="Times New Roman"/>
          <w:sz w:val="24"/>
          <w:szCs w:val="24"/>
        </w:rPr>
        <w:t>За доказване на икономическото и финансовото си състояние участниците представят следните документи:</w:t>
      </w:r>
    </w:p>
    <w:p w:rsidR="004A31AD" w:rsidRDefault="004A31AD" w:rsidP="004A31AD">
      <w:pPr>
        <w:tabs>
          <w:tab w:val="left" w:pos="567"/>
        </w:tabs>
        <w:spacing w:after="120"/>
        <w:ind w:right="28"/>
        <w:jc w:val="both"/>
        <w:rPr>
          <w:rFonts w:ascii="Times New Roman" w:hAnsi="Times New Roman" w:cs="Times New Roman"/>
          <w:sz w:val="24"/>
          <w:szCs w:val="24"/>
        </w:rPr>
      </w:pPr>
      <w:r>
        <w:rPr>
          <w:rFonts w:ascii="Times New Roman" w:hAnsi="Times New Roman" w:cs="Times New Roman"/>
          <w:b/>
          <w:sz w:val="24"/>
          <w:szCs w:val="24"/>
        </w:rPr>
        <w:t>5.8.1.</w:t>
      </w:r>
      <w:r>
        <w:rPr>
          <w:rFonts w:ascii="Times New Roman" w:hAnsi="Times New Roman" w:cs="Times New Roman"/>
          <w:sz w:val="24"/>
          <w:szCs w:val="24"/>
        </w:rPr>
        <w:t xml:space="preserve"> Справка за общия годишен оборот за последните три приключили финансови години (2011 год., 2012 год. и 2013 год.), в зависимост от датата, на която участникът е учреден или е започнал дейността си – съгласно </w:t>
      </w:r>
      <w:r>
        <w:rPr>
          <w:rFonts w:ascii="Times New Roman" w:hAnsi="Times New Roman" w:cs="Times New Roman"/>
          <w:b/>
          <w:sz w:val="24"/>
          <w:szCs w:val="24"/>
        </w:rPr>
        <w:t>Приложение № 7.</w:t>
      </w:r>
    </w:p>
    <w:p w:rsidR="004A31AD" w:rsidRDefault="004A31AD" w:rsidP="004A31AD">
      <w:pPr>
        <w:tabs>
          <w:tab w:val="left" w:pos="567"/>
        </w:tabs>
        <w:spacing w:after="120"/>
        <w:ind w:right="28"/>
        <w:jc w:val="both"/>
        <w:rPr>
          <w:rFonts w:ascii="Times New Roman" w:hAnsi="Times New Roman" w:cs="Times New Roman"/>
          <w:b/>
          <w:sz w:val="24"/>
          <w:szCs w:val="24"/>
        </w:rPr>
      </w:pPr>
      <w:r>
        <w:rPr>
          <w:rFonts w:ascii="Times New Roman" w:hAnsi="Times New Roman" w:cs="Times New Roman"/>
          <w:sz w:val="24"/>
          <w:szCs w:val="24"/>
        </w:rPr>
        <w:t>В случай че участникът е обединение, което не е юридическо лице, справката се представя за всеки от участниците в обединението.</w:t>
      </w:r>
    </w:p>
    <w:p w:rsidR="004A31AD" w:rsidRDefault="004A31AD" w:rsidP="004A31AD">
      <w:pPr>
        <w:tabs>
          <w:tab w:val="left" w:pos="567"/>
        </w:tabs>
        <w:spacing w:after="120"/>
        <w:ind w:right="28"/>
        <w:jc w:val="both"/>
        <w:rPr>
          <w:rFonts w:ascii="Times New Roman" w:hAnsi="Times New Roman" w:cs="Times New Roman"/>
          <w:sz w:val="24"/>
          <w:szCs w:val="24"/>
        </w:rPr>
      </w:pPr>
      <w:r>
        <w:rPr>
          <w:rFonts w:ascii="Times New Roman" w:hAnsi="Times New Roman" w:cs="Times New Roman"/>
          <w:b/>
          <w:sz w:val="24"/>
          <w:szCs w:val="24"/>
        </w:rPr>
        <w:t>5.8.2.</w:t>
      </w:r>
      <w:r>
        <w:rPr>
          <w:rFonts w:ascii="Times New Roman" w:hAnsi="Times New Roman" w:cs="Times New Roman"/>
          <w:sz w:val="24"/>
          <w:szCs w:val="24"/>
        </w:rPr>
        <w:t xml:space="preserve"> Справка за оборота от услугите, сходни с предмета на Поръчката за последните три години (2011 год., 2012 год. и 2013 год.), в зависимост от датата, на която участникът е учреден или е започнал дейността си – съгласно </w:t>
      </w:r>
      <w:r>
        <w:rPr>
          <w:rFonts w:ascii="Times New Roman" w:hAnsi="Times New Roman" w:cs="Times New Roman"/>
          <w:b/>
          <w:sz w:val="24"/>
          <w:szCs w:val="24"/>
        </w:rPr>
        <w:t>Приложение № 7</w:t>
      </w:r>
      <w:r>
        <w:rPr>
          <w:rFonts w:ascii="Times New Roman" w:hAnsi="Times New Roman" w:cs="Times New Roman"/>
          <w:sz w:val="24"/>
          <w:szCs w:val="24"/>
        </w:rPr>
        <w:t>.</w:t>
      </w:r>
    </w:p>
    <w:p w:rsidR="004A31AD" w:rsidRDefault="004A31AD" w:rsidP="004A31AD">
      <w:pPr>
        <w:tabs>
          <w:tab w:val="left" w:pos="567"/>
        </w:tabs>
        <w:spacing w:after="120"/>
        <w:ind w:right="28"/>
        <w:jc w:val="both"/>
        <w:rPr>
          <w:rFonts w:ascii="Times New Roman" w:hAnsi="Times New Roman" w:cs="Times New Roman"/>
          <w:b/>
          <w:sz w:val="24"/>
          <w:szCs w:val="24"/>
        </w:rPr>
      </w:pPr>
      <w:r>
        <w:rPr>
          <w:rFonts w:ascii="Times New Roman" w:hAnsi="Times New Roman" w:cs="Times New Roman"/>
          <w:sz w:val="24"/>
          <w:szCs w:val="24"/>
        </w:rPr>
        <w:t>В случай че участникът е обединение, което не е юридическо лице, справката се представя за тези от от участниците в обединението, с които се доказва изпълнението на това изискване.</w:t>
      </w:r>
    </w:p>
    <w:p w:rsidR="004A31AD" w:rsidRDefault="004A31AD" w:rsidP="004A31AD">
      <w:pPr>
        <w:tabs>
          <w:tab w:val="left" w:pos="567"/>
        </w:tabs>
        <w:spacing w:after="120"/>
        <w:jc w:val="both"/>
        <w:rPr>
          <w:rFonts w:ascii="Times New Roman" w:hAnsi="Times New Roman" w:cs="Times New Roman"/>
          <w:b/>
          <w:sz w:val="24"/>
          <w:szCs w:val="24"/>
        </w:rPr>
      </w:pPr>
      <w:r>
        <w:rPr>
          <w:rFonts w:ascii="Times New Roman" w:hAnsi="Times New Roman" w:cs="Times New Roman"/>
          <w:b/>
          <w:sz w:val="24"/>
          <w:szCs w:val="24"/>
        </w:rPr>
        <w:lastRenderedPageBreak/>
        <w:t>5.9.</w:t>
      </w:r>
      <w:r>
        <w:rPr>
          <w:rFonts w:ascii="Times New Roman" w:hAnsi="Times New Roman" w:cs="Times New Roman"/>
          <w:b/>
          <w:sz w:val="24"/>
          <w:szCs w:val="24"/>
        </w:rPr>
        <w:tab/>
        <w:t>Доказателства за технически възможности по чл.51 от ЗОП:</w:t>
      </w:r>
    </w:p>
    <w:p w:rsidR="004A31AD" w:rsidRDefault="004A31AD" w:rsidP="004A31AD">
      <w:pPr>
        <w:tabs>
          <w:tab w:val="left" w:pos="567"/>
        </w:tabs>
        <w:spacing w:after="120"/>
        <w:jc w:val="both"/>
        <w:rPr>
          <w:rFonts w:ascii="Times New Roman" w:hAnsi="Times New Roman" w:cs="Times New Roman"/>
          <w:sz w:val="24"/>
          <w:szCs w:val="24"/>
        </w:rPr>
      </w:pPr>
      <w:r>
        <w:rPr>
          <w:rFonts w:ascii="Times New Roman" w:hAnsi="Times New Roman" w:cs="Times New Roman"/>
          <w:b/>
          <w:sz w:val="24"/>
          <w:szCs w:val="24"/>
        </w:rPr>
        <w:t xml:space="preserve">5.9.1. </w:t>
      </w:r>
      <w:r>
        <w:rPr>
          <w:rFonts w:ascii="Times New Roman" w:hAnsi="Times New Roman" w:cs="Times New Roman"/>
          <w:sz w:val="24"/>
          <w:szCs w:val="24"/>
        </w:rPr>
        <w:t>Сертифициране и опит:</w:t>
      </w:r>
    </w:p>
    <w:p w:rsidR="004A31AD" w:rsidRDefault="004A31AD" w:rsidP="004A31AD">
      <w:pPr>
        <w:tabs>
          <w:tab w:val="left" w:pos="567"/>
        </w:tabs>
        <w:spacing w:after="120"/>
        <w:jc w:val="both"/>
        <w:rPr>
          <w:rFonts w:ascii="Times New Roman" w:hAnsi="Times New Roman" w:cs="Times New Roman"/>
          <w:b/>
          <w:sz w:val="24"/>
          <w:szCs w:val="24"/>
        </w:rPr>
      </w:pPr>
      <w:r>
        <w:rPr>
          <w:rFonts w:ascii="Times New Roman" w:hAnsi="Times New Roman" w:cs="Times New Roman"/>
          <w:sz w:val="24"/>
          <w:szCs w:val="24"/>
        </w:rPr>
        <w:t xml:space="preserve">Списък на основните договори, изпълнени през последните 3 (три) години (2011 год., 2012 год. и 2013 год.) и за услуги, сходни с предмета на поръчката по образец – съгласно </w:t>
      </w:r>
      <w:r>
        <w:rPr>
          <w:rFonts w:ascii="Times New Roman" w:hAnsi="Times New Roman" w:cs="Times New Roman"/>
          <w:b/>
          <w:sz w:val="24"/>
          <w:szCs w:val="24"/>
        </w:rPr>
        <w:t>Приложение № 8</w:t>
      </w:r>
      <w:r>
        <w:rPr>
          <w:rFonts w:ascii="Times New Roman" w:hAnsi="Times New Roman" w:cs="Times New Roman"/>
          <w:sz w:val="24"/>
          <w:szCs w:val="24"/>
        </w:rPr>
        <w:t>. Референции към договорите.</w:t>
      </w:r>
    </w:p>
    <w:p w:rsidR="004A31AD" w:rsidRDefault="004A31AD" w:rsidP="004A31AD">
      <w:pPr>
        <w:tabs>
          <w:tab w:val="left" w:pos="567"/>
        </w:tabs>
        <w:spacing w:after="120"/>
        <w:jc w:val="both"/>
        <w:rPr>
          <w:rFonts w:ascii="Times New Roman" w:hAnsi="Times New Roman" w:cs="Times New Roman"/>
          <w:b/>
          <w:sz w:val="24"/>
          <w:szCs w:val="24"/>
        </w:rPr>
      </w:pPr>
      <w:r>
        <w:rPr>
          <w:rFonts w:ascii="Times New Roman" w:hAnsi="Times New Roman" w:cs="Times New Roman"/>
          <w:b/>
          <w:sz w:val="24"/>
          <w:szCs w:val="24"/>
        </w:rPr>
        <w:t xml:space="preserve">5.9.2. </w:t>
      </w:r>
      <w:r>
        <w:rPr>
          <w:rFonts w:ascii="Times New Roman" w:hAnsi="Times New Roman" w:cs="Times New Roman"/>
          <w:sz w:val="24"/>
          <w:szCs w:val="24"/>
        </w:rPr>
        <w:t>Персонал:</w:t>
      </w:r>
    </w:p>
    <w:p w:rsidR="004A31AD" w:rsidRDefault="004A31AD" w:rsidP="004A31AD">
      <w:pPr>
        <w:tabs>
          <w:tab w:val="left" w:pos="567"/>
        </w:tabs>
        <w:spacing w:after="120"/>
        <w:jc w:val="both"/>
        <w:rPr>
          <w:rFonts w:ascii="Times New Roman" w:hAnsi="Times New Roman" w:cs="Times New Roman"/>
          <w:b/>
          <w:sz w:val="24"/>
          <w:szCs w:val="24"/>
        </w:rPr>
      </w:pPr>
      <w:r>
        <w:rPr>
          <w:rFonts w:ascii="Times New Roman" w:hAnsi="Times New Roman" w:cs="Times New Roman"/>
          <w:b/>
          <w:sz w:val="24"/>
          <w:szCs w:val="24"/>
        </w:rPr>
        <w:tab/>
        <w:t>5.9.2.1.</w:t>
      </w:r>
      <w:r>
        <w:rPr>
          <w:rFonts w:ascii="Times New Roman" w:hAnsi="Times New Roman" w:cs="Times New Roman"/>
          <w:sz w:val="24"/>
          <w:szCs w:val="24"/>
        </w:rPr>
        <w:t xml:space="preserve"> Участникът следва да осигури необходимия екип от експерти, притежаващи образование и професионална квалификация, необходими за изпълнението на Поръчката, съгласно изискванията, посочени в настоящата Документация.</w:t>
      </w:r>
    </w:p>
    <w:p w:rsidR="004A31AD" w:rsidRDefault="004A31AD" w:rsidP="004A31AD">
      <w:pPr>
        <w:tabs>
          <w:tab w:val="left" w:pos="567"/>
        </w:tabs>
        <w:spacing w:after="120"/>
        <w:jc w:val="both"/>
        <w:rPr>
          <w:rFonts w:ascii="Times New Roman" w:hAnsi="Times New Roman" w:cs="Times New Roman"/>
          <w:b/>
          <w:sz w:val="24"/>
          <w:szCs w:val="24"/>
        </w:rPr>
      </w:pPr>
      <w:r>
        <w:rPr>
          <w:rFonts w:ascii="Times New Roman" w:hAnsi="Times New Roman" w:cs="Times New Roman"/>
          <w:b/>
          <w:sz w:val="24"/>
          <w:szCs w:val="24"/>
        </w:rPr>
        <w:tab/>
        <w:t>5.9.2.2.</w:t>
      </w:r>
      <w:r>
        <w:rPr>
          <w:rFonts w:ascii="Times New Roman" w:hAnsi="Times New Roman" w:cs="Times New Roman"/>
          <w:sz w:val="24"/>
          <w:szCs w:val="24"/>
        </w:rPr>
        <w:t xml:space="preserve"> По отношение на състава на екипа за изпълнение на поръчката:</w:t>
      </w:r>
    </w:p>
    <w:p w:rsidR="004A31AD" w:rsidRDefault="004A31AD" w:rsidP="004A31AD">
      <w:pPr>
        <w:tabs>
          <w:tab w:val="left" w:pos="567"/>
        </w:tabs>
        <w:spacing w:after="120"/>
        <w:ind w:left="709"/>
        <w:jc w:val="both"/>
        <w:rPr>
          <w:rFonts w:ascii="Times New Roman" w:hAnsi="Times New Roman" w:cs="Times New Roman"/>
          <w:b/>
          <w:sz w:val="24"/>
          <w:szCs w:val="24"/>
        </w:rPr>
      </w:pPr>
      <w:r>
        <w:rPr>
          <w:rFonts w:ascii="Times New Roman" w:hAnsi="Times New Roman" w:cs="Times New Roman"/>
          <w:b/>
          <w:sz w:val="24"/>
          <w:szCs w:val="24"/>
        </w:rPr>
        <w:t>а</w:t>
      </w:r>
      <w:r>
        <w:rPr>
          <w:rFonts w:ascii="Times New Roman" w:hAnsi="Times New Roman" w:cs="Times New Roman"/>
          <w:sz w:val="24"/>
          <w:szCs w:val="24"/>
        </w:rPr>
        <w:t>. Доказателства за наличие на Ръководител на проекта в съответствие с изискванията на Възложителя.</w:t>
      </w:r>
    </w:p>
    <w:p w:rsidR="004A31AD" w:rsidRDefault="004A31AD" w:rsidP="004A31AD">
      <w:pPr>
        <w:tabs>
          <w:tab w:val="left" w:pos="567"/>
        </w:tabs>
        <w:spacing w:after="120"/>
        <w:ind w:left="709"/>
        <w:jc w:val="both"/>
        <w:rPr>
          <w:rFonts w:ascii="Times New Roman" w:hAnsi="Times New Roman" w:cs="Times New Roman"/>
          <w:b/>
          <w:sz w:val="24"/>
          <w:szCs w:val="24"/>
        </w:rPr>
      </w:pPr>
      <w:r>
        <w:rPr>
          <w:rFonts w:ascii="Times New Roman" w:hAnsi="Times New Roman" w:cs="Times New Roman"/>
          <w:b/>
          <w:sz w:val="24"/>
          <w:szCs w:val="24"/>
        </w:rPr>
        <w:t>б.</w:t>
      </w:r>
      <w:r>
        <w:rPr>
          <w:rFonts w:ascii="Times New Roman" w:hAnsi="Times New Roman" w:cs="Times New Roman"/>
          <w:sz w:val="24"/>
          <w:szCs w:val="24"/>
        </w:rPr>
        <w:t xml:space="preserve"> Доказателства за наличие на Ключови експерти. </w:t>
      </w:r>
    </w:p>
    <w:p w:rsidR="004A31AD" w:rsidRDefault="004A31AD" w:rsidP="004A31AD">
      <w:pPr>
        <w:spacing w:after="120"/>
        <w:ind w:right="28"/>
        <w:jc w:val="both"/>
        <w:rPr>
          <w:rFonts w:ascii="Times New Roman" w:hAnsi="Times New Roman" w:cs="Times New Roman"/>
          <w:sz w:val="24"/>
          <w:szCs w:val="24"/>
        </w:rPr>
      </w:pPr>
      <w:r>
        <w:rPr>
          <w:rFonts w:ascii="Times New Roman" w:hAnsi="Times New Roman" w:cs="Times New Roman"/>
          <w:b/>
          <w:sz w:val="24"/>
          <w:szCs w:val="24"/>
        </w:rPr>
        <w:t>5.10.</w:t>
      </w:r>
      <w:r>
        <w:rPr>
          <w:rFonts w:ascii="Times New Roman" w:hAnsi="Times New Roman" w:cs="Times New Roman"/>
          <w:sz w:val="24"/>
          <w:szCs w:val="24"/>
        </w:rPr>
        <w:tab/>
        <w:t xml:space="preserve">Списък с данни за подизпълнител/и (ако се ползват такива), както и декларация, подписана от управителя, съответно от членовете на управителния орган, на подизпълнителя за съгласие за участие като подизпълнител на съответния участник, при изпълнение на Поръчката, по образец – съгласно </w:t>
      </w:r>
      <w:r>
        <w:rPr>
          <w:rFonts w:ascii="Times New Roman" w:hAnsi="Times New Roman" w:cs="Times New Roman"/>
          <w:b/>
          <w:sz w:val="24"/>
          <w:szCs w:val="24"/>
        </w:rPr>
        <w:t>Приложение № 9</w:t>
      </w:r>
      <w:r>
        <w:rPr>
          <w:rFonts w:ascii="Times New Roman" w:hAnsi="Times New Roman" w:cs="Times New Roman"/>
          <w:sz w:val="24"/>
          <w:szCs w:val="24"/>
        </w:rPr>
        <w:t>.</w:t>
      </w:r>
    </w:p>
    <w:p w:rsidR="004A31AD" w:rsidRDefault="004A31AD" w:rsidP="004A31AD">
      <w:pPr>
        <w:spacing w:after="120"/>
        <w:ind w:right="28"/>
        <w:jc w:val="both"/>
        <w:rPr>
          <w:rFonts w:ascii="Times New Roman" w:hAnsi="Times New Roman" w:cs="Times New Roman"/>
          <w:b/>
          <w:sz w:val="24"/>
          <w:szCs w:val="24"/>
        </w:rPr>
      </w:pPr>
      <w:r>
        <w:rPr>
          <w:rFonts w:ascii="Times New Roman" w:hAnsi="Times New Roman" w:cs="Times New Roman"/>
          <w:sz w:val="24"/>
          <w:szCs w:val="24"/>
        </w:rPr>
        <w:t>Към списъка с подизпълнители/ите се прилагат документите по чл.56, ал.1, т.1, 4, 5 и 6 от ЗОП.</w:t>
      </w:r>
    </w:p>
    <w:p w:rsidR="004A31AD" w:rsidRDefault="004A31AD" w:rsidP="004A31AD">
      <w:pPr>
        <w:spacing w:after="120"/>
        <w:ind w:right="28"/>
        <w:jc w:val="both"/>
        <w:rPr>
          <w:rFonts w:ascii="Times New Roman" w:hAnsi="Times New Roman" w:cs="Times New Roman"/>
          <w:b/>
          <w:sz w:val="24"/>
          <w:szCs w:val="24"/>
        </w:rPr>
      </w:pPr>
      <w:r>
        <w:rPr>
          <w:rFonts w:ascii="Times New Roman" w:hAnsi="Times New Roman" w:cs="Times New Roman"/>
          <w:b/>
          <w:sz w:val="24"/>
          <w:szCs w:val="24"/>
        </w:rPr>
        <w:t>5.11.</w:t>
      </w:r>
      <w:r>
        <w:rPr>
          <w:rFonts w:ascii="Times New Roman" w:hAnsi="Times New Roman" w:cs="Times New Roman"/>
          <w:b/>
          <w:sz w:val="24"/>
          <w:szCs w:val="24"/>
        </w:rPr>
        <w:tab/>
      </w:r>
      <w:r>
        <w:rPr>
          <w:rFonts w:ascii="Times New Roman" w:hAnsi="Times New Roman" w:cs="Times New Roman"/>
          <w:sz w:val="24"/>
          <w:szCs w:val="24"/>
        </w:rPr>
        <w:t xml:space="preserve">Декларация за приемане на условията в проекта на договор (по образец – съгласно </w:t>
      </w:r>
      <w:r>
        <w:rPr>
          <w:rFonts w:ascii="Times New Roman" w:hAnsi="Times New Roman" w:cs="Times New Roman"/>
          <w:b/>
          <w:sz w:val="24"/>
          <w:szCs w:val="24"/>
        </w:rPr>
        <w:t>Приложение № 10</w:t>
      </w:r>
      <w:r>
        <w:rPr>
          <w:rFonts w:ascii="Times New Roman" w:hAnsi="Times New Roman" w:cs="Times New Roman"/>
          <w:sz w:val="24"/>
          <w:szCs w:val="24"/>
        </w:rPr>
        <w:t>.</w:t>
      </w:r>
    </w:p>
    <w:p w:rsidR="004A31AD" w:rsidRDefault="004A31AD" w:rsidP="004A31AD">
      <w:pPr>
        <w:spacing w:after="120"/>
        <w:ind w:right="28"/>
        <w:jc w:val="both"/>
        <w:rPr>
          <w:rFonts w:ascii="Times New Roman" w:hAnsi="Times New Roman" w:cs="Times New Roman"/>
          <w:b/>
          <w:sz w:val="24"/>
          <w:szCs w:val="24"/>
        </w:rPr>
      </w:pPr>
      <w:r>
        <w:rPr>
          <w:rFonts w:ascii="Times New Roman" w:hAnsi="Times New Roman" w:cs="Times New Roman"/>
          <w:b/>
          <w:sz w:val="24"/>
          <w:szCs w:val="24"/>
        </w:rPr>
        <w:t>5.13.</w:t>
      </w:r>
      <w:r>
        <w:rPr>
          <w:rFonts w:ascii="Times New Roman" w:hAnsi="Times New Roman" w:cs="Times New Roman"/>
          <w:sz w:val="24"/>
          <w:szCs w:val="24"/>
        </w:rPr>
        <w:tab/>
        <w:t>Документ за внесена гаранция за участие съгласно посоченото в обявлението.</w:t>
      </w:r>
    </w:p>
    <w:p w:rsidR="004A31AD" w:rsidRDefault="004A31AD" w:rsidP="004A31AD">
      <w:pPr>
        <w:spacing w:after="120"/>
        <w:ind w:right="28"/>
        <w:jc w:val="both"/>
        <w:rPr>
          <w:rFonts w:ascii="Times New Roman" w:hAnsi="Times New Roman" w:cs="Times New Roman"/>
          <w:b/>
          <w:sz w:val="24"/>
          <w:szCs w:val="24"/>
        </w:rPr>
      </w:pPr>
      <w:r>
        <w:rPr>
          <w:rFonts w:ascii="Times New Roman" w:hAnsi="Times New Roman" w:cs="Times New Roman"/>
          <w:b/>
          <w:sz w:val="24"/>
          <w:szCs w:val="24"/>
        </w:rPr>
        <w:t>5.14.</w:t>
      </w:r>
      <w:r>
        <w:rPr>
          <w:rFonts w:ascii="Times New Roman" w:hAnsi="Times New Roman" w:cs="Times New Roman"/>
          <w:sz w:val="24"/>
          <w:szCs w:val="24"/>
        </w:rPr>
        <w:tab/>
        <w:t>Декларация за конфиденциалност относно предоставените материали и данни от Възложителя (в свободен текст).</w:t>
      </w:r>
    </w:p>
    <w:p w:rsidR="004A31AD" w:rsidRDefault="004A31AD" w:rsidP="004A31AD">
      <w:pPr>
        <w:tabs>
          <w:tab w:val="left" w:pos="709"/>
          <w:tab w:val="left" w:pos="1200"/>
        </w:tabs>
        <w:spacing w:after="120"/>
        <w:ind w:right="28"/>
        <w:jc w:val="both"/>
        <w:rPr>
          <w:rFonts w:ascii="Times New Roman" w:hAnsi="Times New Roman" w:cs="Times New Roman"/>
          <w:b/>
          <w:sz w:val="24"/>
          <w:szCs w:val="24"/>
        </w:rPr>
      </w:pPr>
      <w:r>
        <w:rPr>
          <w:rFonts w:ascii="Times New Roman" w:hAnsi="Times New Roman" w:cs="Times New Roman"/>
          <w:b/>
          <w:sz w:val="24"/>
          <w:szCs w:val="24"/>
        </w:rPr>
        <w:t>5.15.</w:t>
      </w:r>
      <w:r>
        <w:rPr>
          <w:rFonts w:ascii="Times New Roman" w:hAnsi="Times New Roman" w:cs="Times New Roman"/>
          <w:sz w:val="24"/>
          <w:szCs w:val="24"/>
        </w:rPr>
        <w:tab/>
        <w:t xml:space="preserve">Срок за валидност на офертата, но не по малко от посочения в </w:t>
      </w:r>
      <w:r>
        <w:rPr>
          <w:rFonts w:ascii="Times New Roman" w:hAnsi="Times New Roman" w:cs="Times New Roman"/>
          <w:b/>
          <w:sz w:val="24"/>
          <w:szCs w:val="24"/>
        </w:rPr>
        <w:t xml:space="preserve">Приложение № 1 – </w:t>
      </w:r>
      <w:r>
        <w:rPr>
          <w:rFonts w:ascii="Times New Roman" w:hAnsi="Times New Roman" w:cs="Times New Roman"/>
          <w:sz w:val="24"/>
          <w:szCs w:val="24"/>
        </w:rPr>
        <w:t>а именно</w:t>
      </w:r>
      <w:r>
        <w:rPr>
          <w:rFonts w:ascii="Times New Roman" w:hAnsi="Times New Roman" w:cs="Times New Roman"/>
          <w:b/>
          <w:sz w:val="24"/>
          <w:szCs w:val="24"/>
        </w:rPr>
        <w:t xml:space="preserve"> 90</w:t>
      </w:r>
      <w:r>
        <w:rPr>
          <w:rFonts w:ascii="Times New Roman" w:hAnsi="Times New Roman" w:cs="Times New Roman"/>
          <w:sz w:val="24"/>
          <w:szCs w:val="24"/>
        </w:rPr>
        <w:t xml:space="preserve"> календарни дни след изтичане на срока за представяне на офертите.</w:t>
      </w:r>
    </w:p>
    <w:p w:rsidR="004A31AD" w:rsidRDefault="004A31AD" w:rsidP="004A31AD">
      <w:pPr>
        <w:spacing w:after="120"/>
        <w:ind w:right="26"/>
        <w:jc w:val="both"/>
        <w:rPr>
          <w:rFonts w:ascii="Times New Roman" w:hAnsi="Times New Roman" w:cs="Times New Roman"/>
          <w:b/>
          <w:sz w:val="24"/>
          <w:szCs w:val="24"/>
        </w:rPr>
      </w:pPr>
      <w:r>
        <w:rPr>
          <w:rFonts w:ascii="Times New Roman" w:hAnsi="Times New Roman" w:cs="Times New Roman"/>
          <w:b/>
          <w:sz w:val="24"/>
          <w:szCs w:val="24"/>
        </w:rPr>
        <w:t>5.16.</w:t>
      </w:r>
      <w:r>
        <w:rPr>
          <w:rFonts w:ascii="Times New Roman" w:hAnsi="Times New Roman" w:cs="Times New Roman"/>
          <w:sz w:val="24"/>
          <w:szCs w:val="24"/>
        </w:rPr>
        <w:tab/>
        <w:t>Нотариално заверено пълномощно на лицето (с нотариална заверка на подписа и нотариална заверка на съдържанието), което представлява участника в процедурата (оригинал). Пълномощното се представя, когато:</w:t>
      </w:r>
    </w:p>
    <w:p w:rsidR="004A31AD" w:rsidRDefault="004A31AD" w:rsidP="004A31AD">
      <w:pPr>
        <w:spacing w:after="120"/>
        <w:ind w:right="26"/>
        <w:jc w:val="both"/>
        <w:rPr>
          <w:rFonts w:ascii="Times New Roman" w:hAnsi="Times New Roman" w:cs="Times New Roman"/>
          <w:b/>
          <w:sz w:val="24"/>
          <w:szCs w:val="24"/>
        </w:rPr>
      </w:pPr>
      <w:r>
        <w:rPr>
          <w:rFonts w:ascii="Times New Roman" w:hAnsi="Times New Roman" w:cs="Times New Roman"/>
          <w:b/>
          <w:sz w:val="24"/>
          <w:szCs w:val="24"/>
        </w:rPr>
        <w:t>5.16.1.</w:t>
      </w:r>
      <w:r>
        <w:rPr>
          <w:rFonts w:ascii="Times New Roman" w:hAnsi="Times New Roman" w:cs="Times New Roman"/>
          <w:sz w:val="24"/>
          <w:szCs w:val="24"/>
        </w:rPr>
        <w:t xml:space="preserve"> Участникът е обединение, което не е юридическо лице; в тези случаи лицето, представляващо участника, следва да бъде упълномощено от всички участници в обединението.</w:t>
      </w:r>
    </w:p>
    <w:p w:rsidR="004A31AD" w:rsidRDefault="004A31AD" w:rsidP="004A31AD">
      <w:pPr>
        <w:spacing w:after="120"/>
        <w:ind w:right="28"/>
        <w:jc w:val="both"/>
        <w:rPr>
          <w:rFonts w:ascii="Times New Roman" w:hAnsi="Times New Roman" w:cs="Times New Roman"/>
          <w:sz w:val="24"/>
          <w:szCs w:val="24"/>
        </w:rPr>
      </w:pPr>
      <w:r>
        <w:rPr>
          <w:rFonts w:ascii="Times New Roman" w:hAnsi="Times New Roman" w:cs="Times New Roman"/>
          <w:b/>
          <w:sz w:val="24"/>
          <w:szCs w:val="24"/>
        </w:rPr>
        <w:t>5.16.2.</w:t>
      </w:r>
      <w:r>
        <w:rPr>
          <w:rFonts w:ascii="Times New Roman" w:hAnsi="Times New Roman" w:cs="Times New Roman"/>
          <w:sz w:val="24"/>
          <w:szCs w:val="24"/>
        </w:rPr>
        <w:t xml:space="preserve"> Офертата и/или другите документи, не са подписани от управляващия и представляващ участника съгласно актуалната му регистрация. Пълномощното следва да бъде </w:t>
      </w:r>
      <w:r>
        <w:rPr>
          <w:rFonts w:ascii="Times New Roman" w:hAnsi="Times New Roman" w:cs="Times New Roman"/>
          <w:sz w:val="24"/>
          <w:szCs w:val="24"/>
        </w:rPr>
        <w:lastRenderedPageBreak/>
        <w:t>изрично за тази обществена поръчка, и да има нотариална заверка на подписа и съдържанието.</w:t>
      </w:r>
    </w:p>
    <w:p w:rsidR="004A31AD" w:rsidRDefault="004A31AD" w:rsidP="004A31AD">
      <w:pPr>
        <w:spacing w:after="120"/>
        <w:ind w:right="28"/>
        <w:jc w:val="both"/>
        <w:rPr>
          <w:rFonts w:ascii="Times New Roman" w:hAnsi="Times New Roman" w:cs="Times New Roman"/>
          <w:sz w:val="24"/>
          <w:szCs w:val="24"/>
        </w:rPr>
      </w:pPr>
      <w:r>
        <w:rPr>
          <w:rFonts w:ascii="Times New Roman" w:hAnsi="Times New Roman" w:cs="Times New Roman"/>
          <w:sz w:val="24"/>
          <w:szCs w:val="24"/>
        </w:rPr>
        <w:t>Пълномощното следва да съдържа всички данни на лицата (упълномощен и упълномощител), както и изрично изявление, че упълномощеното лице има право да подпише офертата и/или другите документи, и да представлява участника в Процедурата.</w:t>
      </w:r>
    </w:p>
    <w:p w:rsidR="004A31AD" w:rsidRDefault="004A31AD" w:rsidP="004A31AD">
      <w:pPr>
        <w:spacing w:after="120"/>
        <w:ind w:right="28"/>
        <w:jc w:val="both"/>
        <w:rPr>
          <w:rFonts w:ascii="Times New Roman" w:hAnsi="Times New Roman" w:cs="Times New Roman"/>
          <w:b/>
          <w:sz w:val="24"/>
          <w:szCs w:val="24"/>
        </w:rPr>
      </w:pPr>
      <w:r>
        <w:rPr>
          <w:rFonts w:ascii="Times New Roman" w:hAnsi="Times New Roman" w:cs="Times New Roman"/>
          <w:sz w:val="24"/>
          <w:szCs w:val="24"/>
        </w:rPr>
        <w:t>Не се представя пълномощно на лицето, което представлява участника в Процедурата – обединение, което не е юридическо лице, ако в договора за обединение участниците са го определили за лице, което представлява обединението.</w:t>
      </w:r>
    </w:p>
    <w:p w:rsidR="004A31AD" w:rsidRDefault="004A31AD" w:rsidP="004A31AD">
      <w:pPr>
        <w:spacing w:after="120"/>
        <w:ind w:right="26"/>
        <w:jc w:val="both"/>
      </w:pPr>
      <w:r>
        <w:rPr>
          <w:rFonts w:ascii="Times New Roman" w:hAnsi="Times New Roman" w:cs="Times New Roman"/>
          <w:b/>
          <w:sz w:val="24"/>
          <w:szCs w:val="24"/>
        </w:rPr>
        <w:t>5.17.</w:t>
      </w:r>
      <w:r>
        <w:rPr>
          <w:rFonts w:ascii="Times New Roman" w:hAnsi="Times New Roman" w:cs="Times New Roman"/>
          <w:sz w:val="24"/>
          <w:szCs w:val="24"/>
        </w:rPr>
        <w:t xml:space="preserve"> </w:t>
      </w:r>
      <w:r>
        <w:rPr>
          <w:rFonts w:ascii="Times New Roman" w:hAnsi="Times New Roman" w:cs="Times New Roman"/>
          <w:bCs/>
          <w:sz w:val="24"/>
          <w:szCs w:val="24"/>
        </w:rPr>
        <w:t xml:space="preserve">Декларация, че участникът е запознат с всички обстоятелства, свързани с обществената поръчка и за приемане на етичните клаузи на обществената поръчка – в оригинал, попълва се </w:t>
      </w:r>
      <w:r>
        <w:rPr>
          <w:rFonts w:ascii="Times New Roman" w:hAnsi="Times New Roman" w:cs="Times New Roman"/>
          <w:sz w:val="24"/>
          <w:szCs w:val="24"/>
        </w:rPr>
        <w:t xml:space="preserve">образец – съгласно </w:t>
      </w:r>
      <w:r>
        <w:rPr>
          <w:rFonts w:ascii="Times New Roman" w:hAnsi="Times New Roman" w:cs="Times New Roman"/>
          <w:b/>
          <w:sz w:val="24"/>
          <w:szCs w:val="24"/>
        </w:rPr>
        <w:t xml:space="preserve">Приложение № </w:t>
      </w:r>
      <w:r>
        <w:rPr>
          <w:rFonts w:ascii="Times New Roman" w:hAnsi="Times New Roman" w:cs="Times New Roman"/>
          <w:b/>
          <w:bCs/>
          <w:sz w:val="24"/>
          <w:szCs w:val="24"/>
        </w:rPr>
        <w:t>11.</w:t>
      </w:r>
      <w:r>
        <w:rPr>
          <w:rFonts w:ascii="Times New Roman" w:hAnsi="Times New Roman" w:cs="Times New Roman"/>
          <w:bCs/>
          <w:sz w:val="24"/>
          <w:szCs w:val="24"/>
        </w:rPr>
        <w:t xml:space="preserve"> </w:t>
      </w:r>
    </w:p>
    <w:p w:rsidR="004A31AD" w:rsidRDefault="004A31AD" w:rsidP="004A31AD">
      <w:pPr>
        <w:pStyle w:val="Default"/>
        <w:spacing w:after="120" w:line="276" w:lineRule="auto"/>
        <w:jc w:val="both"/>
        <w:rPr>
          <w:b/>
        </w:rPr>
      </w:pPr>
      <w:r>
        <w:rPr>
          <w:color w:val="auto"/>
        </w:rPr>
        <w:t>Документът се представя от участника/всяко лице, включено в обединението и се подписва от представляващия на всяко едно от лицата или изрично упълномощено с нотариално заверено пълномощно от него лице.</w:t>
      </w:r>
    </w:p>
    <w:p w:rsidR="004A31AD" w:rsidRDefault="004A31AD" w:rsidP="004A31AD">
      <w:pPr>
        <w:pStyle w:val="Default"/>
        <w:spacing w:after="120" w:line="276" w:lineRule="auto"/>
        <w:jc w:val="both"/>
        <w:rPr>
          <w:color w:val="auto"/>
        </w:rPr>
      </w:pPr>
      <w:r>
        <w:rPr>
          <w:b/>
        </w:rPr>
        <w:t>5.18</w:t>
      </w:r>
      <w:r>
        <w:rPr>
          <w:b/>
          <w:bCs/>
          <w:color w:val="auto"/>
        </w:rPr>
        <w:t xml:space="preserve">. </w:t>
      </w:r>
      <w:r>
        <w:rPr>
          <w:bCs/>
          <w:color w:val="auto"/>
        </w:rPr>
        <w:t xml:space="preserve">Декларация, че участникът ще спазва всички условия, необходими за изпълнение на поръчката – в оригинал, попълва се </w:t>
      </w:r>
      <w:r>
        <w:t xml:space="preserve">образец – съгласно </w:t>
      </w:r>
      <w:r>
        <w:rPr>
          <w:b/>
        </w:rPr>
        <w:t>Приложение № 12</w:t>
      </w:r>
      <w:r>
        <w:rPr>
          <w:bCs/>
          <w:color w:val="auto"/>
        </w:rPr>
        <w:t xml:space="preserve">. </w:t>
      </w:r>
    </w:p>
    <w:p w:rsidR="004A31AD" w:rsidRDefault="004A31AD" w:rsidP="004A31AD">
      <w:pPr>
        <w:pStyle w:val="Default"/>
        <w:spacing w:after="120" w:line="276" w:lineRule="auto"/>
        <w:jc w:val="both"/>
        <w:rPr>
          <w:b/>
        </w:rPr>
      </w:pPr>
      <w:r>
        <w:rPr>
          <w:color w:val="auto"/>
        </w:rPr>
        <w:t xml:space="preserve">Документът се представя от участника/всяко лице, включено в обединението и се подписва от представляващия на всяко едно от лицата или изрично упълномощено с нотариално заверено пълномощно от него лице. </w:t>
      </w:r>
    </w:p>
    <w:p w:rsidR="004A31AD" w:rsidRDefault="004A31AD" w:rsidP="004A31AD">
      <w:pPr>
        <w:widowControl w:val="0"/>
        <w:suppressAutoHyphens w:val="0"/>
        <w:autoSpaceDE w:val="0"/>
        <w:spacing w:after="120" w:line="240" w:lineRule="auto"/>
        <w:jc w:val="both"/>
        <w:rPr>
          <w:rFonts w:ascii="Times New Roman" w:hAnsi="Times New Roman" w:cs="Times New Roman"/>
          <w:bCs/>
          <w:sz w:val="24"/>
          <w:szCs w:val="24"/>
        </w:rPr>
      </w:pPr>
      <w:r>
        <w:rPr>
          <w:rFonts w:ascii="Times New Roman" w:hAnsi="Times New Roman" w:cs="Times New Roman"/>
          <w:b/>
          <w:sz w:val="24"/>
          <w:szCs w:val="24"/>
        </w:rPr>
        <w:t>5.19.</w:t>
      </w:r>
      <w:r>
        <w:rPr>
          <w:rFonts w:ascii="Times New Roman" w:hAnsi="Times New Roman" w:cs="Times New Roman"/>
          <w:sz w:val="24"/>
          <w:szCs w:val="24"/>
        </w:rPr>
        <w:t xml:space="preserve"> Декларация, че за участника не е приложима забраната по чл. 3, т. 8 от ЗИФОДРЮПДС,</w:t>
      </w:r>
      <w:r>
        <w:rPr>
          <w:rFonts w:ascii="Times New Roman" w:hAnsi="Times New Roman" w:cs="Times New Roman"/>
          <w:bCs/>
          <w:sz w:val="24"/>
          <w:szCs w:val="24"/>
        </w:rPr>
        <w:t xml:space="preserve"> – в оригинал, попълва се </w:t>
      </w:r>
      <w:r>
        <w:rPr>
          <w:rFonts w:ascii="Times New Roman" w:hAnsi="Times New Roman" w:cs="Times New Roman"/>
          <w:sz w:val="24"/>
          <w:szCs w:val="24"/>
        </w:rPr>
        <w:t xml:space="preserve">образец – съгласно </w:t>
      </w:r>
      <w:r>
        <w:rPr>
          <w:rFonts w:ascii="Times New Roman" w:hAnsi="Times New Roman" w:cs="Times New Roman"/>
          <w:b/>
          <w:sz w:val="24"/>
          <w:szCs w:val="24"/>
        </w:rPr>
        <w:t>Приложение № 13</w:t>
      </w:r>
      <w:r>
        <w:rPr>
          <w:rFonts w:ascii="Times New Roman" w:hAnsi="Times New Roman" w:cs="Times New Roman"/>
          <w:bCs/>
          <w:sz w:val="24"/>
          <w:szCs w:val="24"/>
        </w:rPr>
        <w:t>.</w:t>
      </w:r>
    </w:p>
    <w:p w:rsidR="004A31AD" w:rsidRPr="00674F9E" w:rsidRDefault="004A31AD" w:rsidP="004A31AD">
      <w:pPr>
        <w:widowControl w:val="0"/>
        <w:suppressAutoHyphens w:val="0"/>
        <w:autoSpaceDE w:val="0"/>
        <w:autoSpaceDN w:val="0"/>
        <w:adjustRightInd w:val="0"/>
        <w:snapToGrid w:val="0"/>
        <w:spacing w:after="120"/>
        <w:jc w:val="both"/>
        <w:rPr>
          <w:rFonts w:ascii="Times New Roman" w:hAnsi="Times New Roman" w:cs="Times New Roman"/>
          <w:sz w:val="24"/>
          <w:szCs w:val="24"/>
        </w:rPr>
      </w:pPr>
      <w:r w:rsidRPr="00674F9E">
        <w:rPr>
          <w:rFonts w:ascii="Times New Roman" w:hAnsi="Times New Roman" w:cs="Times New Roman"/>
          <w:sz w:val="24"/>
          <w:szCs w:val="24"/>
        </w:rPr>
        <w:t>5.20. Декларация относно обстоятелства чл. 106, параграф 1, чл. 107, параграф 1 и чл. 109, параграф 2, буква "а"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w:t>
      </w:r>
    </w:p>
    <w:p w:rsidR="004A31AD" w:rsidRDefault="004A31AD" w:rsidP="004A31AD">
      <w:pPr>
        <w:spacing w:after="120"/>
        <w:ind w:right="26"/>
        <w:jc w:val="both"/>
        <w:rPr>
          <w:rFonts w:ascii="Times New Roman" w:hAnsi="Times New Roman" w:cs="Times New Roman"/>
          <w:b/>
          <w:sz w:val="24"/>
          <w:szCs w:val="24"/>
          <w:shd w:val="clear" w:color="auto" w:fill="FEFEFE"/>
        </w:rPr>
      </w:pPr>
      <w:r>
        <w:rPr>
          <w:rFonts w:ascii="Times New Roman" w:hAnsi="Times New Roman" w:cs="Times New Roman"/>
          <w:b/>
          <w:sz w:val="24"/>
          <w:szCs w:val="24"/>
        </w:rPr>
        <w:t>5.21.</w:t>
      </w:r>
      <w:r>
        <w:rPr>
          <w:rFonts w:ascii="Times New Roman" w:hAnsi="Times New Roman" w:cs="Times New Roman"/>
          <w:sz w:val="24"/>
          <w:szCs w:val="24"/>
        </w:rPr>
        <w:t>Други относими документи по преценка на участника.</w:t>
      </w:r>
    </w:p>
    <w:p w:rsidR="004A31AD" w:rsidRDefault="004A31AD" w:rsidP="004A31AD">
      <w:pPr>
        <w:spacing w:after="120"/>
        <w:jc w:val="both"/>
        <w:rPr>
          <w:rFonts w:ascii="Times New Roman" w:hAnsi="Times New Roman" w:cs="Times New Roman"/>
          <w:b/>
          <w:sz w:val="24"/>
          <w:szCs w:val="24"/>
          <w:shd w:val="clear" w:color="auto" w:fill="FEFEFE"/>
        </w:rPr>
      </w:pPr>
      <w:r>
        <w:rPr>
          <w:rFonts w:ascii="Times New Roman" w:hAnsi="Times New Roman" w:cs="Times New Roman"/>
          <w:b/>
          <w:sz w:val="24"/>
          <w:szCs w:val="24"/>
          <w:shd w:val="clear" w:color="auto" w:fill="FEFEFE"/>
        </w:rPr>
        <w:t>5.22.</w:t>
      </w:r>
      <w:r>
        <w:rPr>
          <w:rFonts w:ascii="Times New Roman" w:hAnsi="Times New Roman" w:cs="Times New Roman"/>
          <w:sz w:val="24"/>
          <w:szCs w:val="24"/>
          <w:shd w:val="clear" w:color="auto" w:fill="FEFEFE"/>
        </w:rPr>
        <w:t xml:space="preserve"> Когато участник в процедурата е обединение, което не е юридическо лице:</w:t>
      </w:r>
    </w:p>
    <w:p w:rsidR="004A31AD" w:rsidRDefault="004A31AD" w:rsidP="004A31AD">
      <w:pPr>
        <w:spacing w:after="120"/>
        <w:jc w:val="both"/>
        <w:rPr>
          <w:rFonts w:ascii="Times New Roman" w:hAnsi="Times New Roman" w:cs="Times New Roman"/>
          <w:b/>
          <w:sz w:val="24"/>
          <w:szCs w:val="24"/>
          <w:shd w:val="clear" w:color="auto" w:fill="FEFEFE"/>
        </w:rPr>
      </w:pPr>
      <w:r>
        <w:rPr>
          <w:rFonts w:ascii="Times New Roman" w:hAnsi="Times New Roman" w:cs="Times New Roman"/>
          <w:b/>
          <w:sz w:val="24"/>
          <w:szCs w:val="24"/>
          <w:shd w:val="clear" w:color="auto" w:fill="FEFEFE"/>
        </w:rPr>
        <w:t>1.</w:t>
      </w:r>
      <w:r>
        <w:rPr>
          <w:rFonts w:ascii="Times New Roman" w:hAnsi="Times New Roman" w:cs="Times New Roman"/>
          <w:sz w:val="24"/>
          <w:szCs w:val="24"/>
          <w:shd w:val="clear" w:color="auto" w:fill="FEFEFE"/>
        </w:rPr>
        <w:t xml:space="preserve"> Документите по чл.56, ал.1, т.1 и 6 от ЗОП се представят за всяко юридическо лице, включено в обединението;</w:t>
      </w:r>
    </w:p>
    <w:p w:rsidR="004A31AD" w:rsidRDefault="004A31AD" w:rsidP="004A31AD">
      <w:pPr>
        <w:spacing w:after="120"/>
        <w:jc w:val="both"/>
        <w:rPr>
          <w:rFonts w:ascii="Times New Roman" w:hAnsi="Times New Roman" w:cs="Times New Roman"/>
          <w:b/>
          <w:sz w:val="24"/>
          <w:szCs w:val="24"/>
        </w:rPr>
      </w:pPr>
      <w:r>
        <w:rPr>
          <w:rFonts w:ascii="Times New Roman" w:hAnsi="Times New Roman" w:cs="Times New Roman"/>
          <w:b/>
          <w:sz w:val="24"/>
          <w:szCs w:val="24"/>
          <w:shd w:val="clear" w:color="auto" w:fill="FEFEFE"/>
        </w:rPr>
        <w:t>2.</w:t>
      </w:r>
      <w:r>
        <w:rPr>
          <w:rFonts w:ascii="Times New Roman" w:hAnsi="Times New Roman" w:cs="Times New Roman"/>
          <w:sz w:val="24"/>
          <w:szCs w:val="24"/>
          <w:shd w:val="clear" w:color="auto" w:fill="FEFEFE"/>
        </w:rPr>
        <w:t xml:space="preserve"> Документите по чл.56, ал.1, т.4 и 5 от ЗОП се представят само за участниците, чрез които обединението доказва съответствието си с критериите за подбор по чл.25, ал.2, т.6 от ЗОП, съгласно посоченото по-горе.</w:t>
      </w:r>
    </w:p>
    <w:p w:rsidR="004A31AD" w:rsidRDefault="004A31AD" w:rsidP="004A31AD">
      <w:pPr>
        <w:spacing w:after="120"/>
        <w:jc w:val="both"/>
        <w:rPr>
          <w:rFonts w:ascii="Times New Roman" w:hAnsi="Times New Roman" w:cs="Times New Roman"/>
          <w:b/>
          <w:sz w:val="24"/>
          <w:szCs w:val="24"/>
        </w:rPr>
      </w:pPr>
      <w:r>
        <w:rPr>
          <w:rFonts w:ascii="Times New Roman" w:hAnsi="Times New Roman" w:cs="Times New Roman"/>
          <w:b/>
          <w:sz w:val="24"/>
          <w:szCs w:val="24"/>
        </w:rPr>
        <w:t>6.</w:t>
      </w:r>
      <w:r>
        <w:rPr>
          <w:rFonts w:ascii="Times New Roman" w:hAnsi="Times New Roman" w:cs="Times New Roman"/>
          <w:b/>
          <w:sz w:val="24"/>
          <w:szCs w:val="24"/>
        </w:rPr>
        <w:tab/>
      </w:r>
      <w:r>
        <w:rPr>
          <w:rFonts w:ascii="Times New Roman" w:hAnsi="Times New Roman" w:cs="Times New Roman"/>
          <w:b/>
          <w:sz w:val="24"/>
          <w:szCs w:val="24"/>
          <w:u w:val="single"/>
        </w:rPr>
        <w:t>Съдържание на документите в Плик № 2 – “Предложение за изпълнение на поръчката”:</w:t>
      </w:r>
    </w:p>
    <w:p w:rsidR="004A31AD" w:rsidRDefault="004A31AD" w:rsidP="004A31AD">
      <w:pPr>
        <w:spacing w:after="120"/>
        <w:jc w:val="both"/>
        <w:rPr>
          <w:rFonts w:ascii="Times New Roman" w:hAnsi="Times New Roman" w:cs="Times New Roman"/>
          <w:b/>
          <w:sz w:val="24"/>
          <w:szCs w:val="24"/>
        </w:rPr>
      </w:pPr>
      <w:r>
        <w:rPr>
          <w:rFonts w:ascii="Times New Roman" w:hAnsi="Times New Roman" w:cs="Times New Roman"/>
          <w:b/>
          <w:sz w:val="24"/>
          <w:szCs w:val="24"/>
        </w:rPr>
        <w:lastRenderedPageBreak/>
        <w:t>6.1.</w:t>
      </w:r>
      <w:r>
        <w:rPr>
          <w:rFonts w:ascii="Times New Roman" w:hAnsi="Times New Roman" w:cs="Times New Roman"/>
          <w:sz w:val="24"/>
          <w:szCs w:val="24"/>
        </w:rPr>
        <w:tab/>
        <w:t xml:space="preserve">Представя се попълнен образец на Техническо предложение за изпълнение на поръчката съгласно </w:t>
      </w:r>
      <w:r>
        <w:rPr>
          <w:rFonts w:ascii="Times New Roman" w:hAnsi="Times New Roman" w:cs="Times New Roman"/>
          <w:b/>
          <w:sz w:val="24"/>
          <w:szCs w:val="24"/>
        </w:rPr>
        <w:t>Приложение № 14</w:t>
      </w:r>
      <w:r>
        <w:rPr>
          <w:rFonts w:ascii="Times New Roman" w:hAnsi="Times New Roman" w:cs="Times New Roman"/>
          <w:sz w:val="24"/>
          <w:szCs w:val="24"/>
        </w:rPr>
        <w:t>, в съответствие със задължителните условия и изисквания на Възложителя, посочени в Раздел ІІІ. “Пълно описание на предмета на поръчката”, както и в Раздел ІV. “Техническата спецификация”.</w:t>
      </w:r>
    </w:p>
    <w:p w:rsidR="004A31AD" w:rsidRDefault="004A31AD" w:rsidP="004A31AD">
      <w:pPr>
        <w:spacing w:after="120"/>
        <w:jc w:val="both"/>
        <w:rPr>
          <w:b/>
          <w:bCs/>
        </w:rPr>
      </w:pPr>
      <w:r>
        <w:rPr>
          <w:rFonts w:ascii="Times New Roman" w:hAnsi="Times New Roman" w:cs="Times New Roman"/>
          <w:b/>
          <w:sz w:val="24"/>
          <w:szCs w:val="24"/>
        </w:rPr>
        <w:t>6.2.</w:t>
      </w:r>
      <w:r>
        <w:rPr>
          <w:rFonts w:ascii="Times New Roman" w:hAnsi="Times New Roman" w:cs="Times New Roman"/>
          <w:sz w:val="24"/>
          <w:szCs w:val="24"/>
        </w:rPr>
        <w:tab/>
        <w:t xml:space="preserve">Срок за изпълнение на поръчката – </w:t>
      </w:r>
      <w:r w:rsidRPr="00820B0E">
        <w:rPr>
          <w:rFonts w:ascii="Times New Roman" w:hAnsi="Times New Roman" w:cs="Times New Roman"/>
          <w:sz w:val="24"/>
          <w:szCs w:val="24"/>
        </w:rPr>
        <w:t>30 юни 2015 год.</w:t>
      </w:r>
    </w:p>
    <w:p w:rsidR="004A31AD" w:rsidRDefault="004A31AD" w:rsidP="004A31AD">
      <w:pPr>
        <w:pStyle w:val="Default"/>
        <w:spacing w:after="120" w:line="276" w:lineRule="auto"/>
        <w:jc w:val="both"/>
        <w:rPr>
          <w:b/>
          <w:bCs/>
          <w:color w:val="auto"/>
        </w:rPr>
      </w:pPr>
      <w:r>
        <w:rPr>
          <w:b/>
          <w:bCs/>
          <w:color w:val="auto"/>
        </w:rPr>
        <w:t xml:space="preserve">6.3. </w:t>
      </w:r>
      <w:r>
        <w:rPr>
          <w:color w:val="auto"/>
        </w:rPr>
        <w:t>В случай, че в Техническото предложение на участника са налице поставени условия към Възложителя или текстове, които са в противоречие с императивни изисквания на настоящата документация (в т.ч. техническата спецификация), участникът се предлага за отстраняване от участие в процедурата, поради несъответствие на офертата му с изискванията на Възложителя.</w:t>
      </w:r>
    </w:p>
    <w:p w:rsidR="004A31AD" w:rsidRDefault="004A31AD" w:rsidP="004A31AD">
      <w:pPr>
        <w:pStyle w:val="Default"/>
        <w:spacing w:after="120" w:line="276" w:lineRule="auto"/>
        <w:jc w:val="both"/>
        <w:rPr>
          <w:b/>
          <w:bCs/>
          <w:color w:val="auto"/>
        </w:rPr>
      </w:pPr>
      <w:r>
        <w:rPr>
          <w:b/>
          <w:bCs/>
          <w:color w:val="auto"/>
        </w:rPr>
        <w:t xml:space="preserve">6.4. </w:t>
      </w:r>
      <w:r>
        <w:rPr>
          <w:color w:val="auto"/>
        </w:rPr>
        <w:t>Техническото предложение се подписва от представляващия участника или изрично упълномощено от него лице, или представляващия обединението, съгласно Споразумението за създаване на обединение,</w:t>
      </w:r>
      <w:r>
        <w:t xml:space="preserve"> или изрично упълномощено от него лице.</w:t>
      </w:r>
      <w:r>
        <w:rPr>
          <w:color w:val="auto"/>
        </w:rPr>
        <w:t xml:space="preserve"> </w:t>
      </w:r>
    </w:p>
    <w:p w:rsidR="004A31AD" w:rsidRDefault="004A31AD" w:rsidP="004A31AD">
      <w:pPr>
        <w:pStyle w:val="Default"/>
        <w:spacing w:after="120" w:line="276" w:lineRule="auto"/>
        <w:jc w:val="both"/>
        <w:rPr>
          <w:b/>
          <w:color w:val="auto"/>
        </w:rPr>
      </w:pPr>
      <w:r>
        <w:rPr>
          <w:b/>
          <w:bCs/>
          <w:color w:val="auto"/>
        </w:rPr>
        <w:t xml:space="preserve">6.5. </w:t>
      </w:r>
      <w:r>
        <w:rPr>
          <w:color w:val="auto"/>
        </w:rPr>
        <w:t>На етап преглед на Техническо предложение, комисията не разполага със законова възможност да изисква допълнителни документи, като може единствено да проверява заявените от участниците данни, да изисква от тях разяснения, както и допълнителни доказателства за данни, представени в техните технически оферти, при условие че същите не водят до промяна на техническото предложение на участниците.</w:t>
      </w:r>
    </w:p>
    <w:p w:rsidR="004A31AD" w:rsidRDefault="004A31AD" w:rsidP="004A31AD">
      <w:pPr>
        <w:pStyle w:val="Default"/>
        <w:spacing w:after="120" w:line="276" w:lineRule="auto"/>
        <w:jc w:val="both"/>
        <w:rPr>
          <w:b/>
          <w:color w:val="auto"/>
        </w:rPr>
      </w:pPr>
      <w:r>
        <w:rPr>
          <w:b/>
          <w:color w:val="auto"/>
        </w:rPr>
        <w:t>6.6.</w:t>
      </w:r>
      <w:r>
        <w:rPr>
          <w:color w:val="auto"/>
        </w:rPr>
        <w:t xml:space="preserve"> Към Техническо предложение се прилагат задължително и прогнозен времеви График за изпълнение на дейностите, ако не е посочено в </w:t>
      </w:r>
      <w:r>
        <w:t>Подхода, план за работа и организация, методология за изпълнение на дейностите</w:t>
      </w:r>
      <w:r>
        <w:rPr>
          <w:color w:val="auto"/>
        </w:rPr>
        <w:t>.</w:t>
      </w:r>
    </w:p>
    <w:p w:rsidR="004A31AD" w:rsidRDefault="004A31AD" w:rsidP="004A31AD">
      <w:pPr>
        <w:pStyle w:val="Default"/>
        <w:spacing w:after="120" w:line="276" w:lineRule="auto"/>
        <w:jc w:val="both"/>
        <w:rPr>
          <w:b/>
        </w:rPr>
      </w:pPr>
      <w:r>
        <w:rPr>
          <w:b/>
          <w:color w:val="auto"/>
        </w:rPr>
        <w:t>6.7.</w:t>
      </w:r>
      <w:r>
        <w:rPr>
          <w:color w:val="auto"/>
        </w:rPr>
        <w:t xml:space="preserve"> </w:t>
      </w:r>
      <w:r>
        <w:t>Техническо предложение на участника следва да съдържа и План за</w:t>
      </w:r>
      <w:r>
        <w:rPr>
          <w:b/>
        </w:rPr>
        <w:t xml:space="preserve"> </w:t>
      </w:r>
      <w:r>
        <w:t>управление на риска.</w:t>
      </w:r>
    </w:p>
    <w:p w:rsidR="004A31AD" w:rsidRDefault="004A31AD" w:rsidP="004A31AD">
      <w:pPr>
        <w:spacing w:after="120"/>
        <w:jc w:val="both"/>
        <w:rPr>
          <w:rFonts w:ascii="Times New Roman" w:hAnsi="Times New Roman" w:cs="Times New Roman"/>
          <w:b/>
          <w:sz w:val="24"/>
          <w:szCs w:val="24"/>
        </w:rPr>
      </w:pPr>
      <w:r>
        <w:rPr>
          <w:rFonts w:ascii="Times New Roman" w:hAnsi="Times New Roman" w:cs="Times New Roman"/>
          <w:b/>
          <w:sz w:val="24"/>
          <w:szCs w:val="24"/>
        </w:rPr>
        <w:t>7.</w:t>
      </w:r>
      <w:r>
        <w:rPr>
          <w:rFonts w:ascii="Times New Roman" w:hAnsi="Times New Roman" w:cs="Times New Roman"/>
          <w:b/>
          <w:sz w:val="24"/>
          <w:szCs w:val="24"/>
        </w:rPr>
        <w:tab/>
      </w:r>
      <w:r>
        <w:rPr>
          <w:rFonts w:ascii="Times New Roman" w:hAnsi="Times New Roman" w:cs="Times New Roman"/>
          <w:b/>
          <w:sz w:val="24"/>
          <w:szCs w:val="24"/>
          <w:u w:val="single"/>
        </w:rPr>
        <w:t>Съдържание на Плик № 3 – “Предлагана цена”</w:t>
      </w:r>
    </w:p>
    <w:p w:rsidR="004A31AD" w:rsidRDefault="004A31AD" w:rsidP="004A31AD">
      <w:pPr>
        <w:spacing w:after="120"/>
        <w:ind w:right="26"/>
        <w:jc w:val="both"/>
        <w:rPr>
          <w:rFonts w:ascii="Times New Roman" w:hAnsi="Times New Roman" w:cs="Times New Roman"/>
          <w:b/>
          <w:sz w:val="24"/>
          <w:szCs w:val="24"/>
        </w:rPr>
      </w:pPr>
      <w:r>
        <w:rPr>
          <w:rFonts w:ascii="Times New Roman" w:hAnsi="Times New Roman" w:cs="Times New Roman"/>
          <w:b/>
          <w:sz w:val="24"/>
          <w:szCs w:val="24"/>
        </w:rPr>
        <w:t>7.1.</w:t>
      </w:r>
      <w:r>
        <w:rPr>
          <w:rFonts w:ascii="Times New Roman" w:hAnsi="Times New Roman" w:cs="Times New Roman"/>
          <w:sz w:val="24"/>
          <w:szCs w:val="24"/>
        </w:rPr>
        <w:tab/>
        <w:t xml:space="preserve">Ценова оферта изготвена – съгласно </w:t>
      </w:r>
      <w:r>
        <w:rPr>
          <w:rFonts w:ascii="Times New Roman" w:hAnsi="Times New Roman" w:cs="Times New Roman"/>
          <w:b/>
          <w:sz w:val="24"/>
          <w:szCs w:val="24"/>
        </w:rPr>
        <w:t>Приложение № 15:</w:t>
      </w:r>
    </w:p>
    <w:p w:rsidR="004A31AD" w:rsidRDefault="004A31AD" w:rsidP="004A31AD">
      <w:pPr>
        <w:spacing w:after="120"/>
        <w:ind w:right="26"/>
        <w:jc w:val="both"/>
        <w:rPr>
          <w:rFonts w:ascii="Times New Roman" w:hAnsi="Times New Roman" w:cs="Times New Roman"/>
          <w:b/>
          <w:sz w:val="24"/>
          <w:szCs w:val="24"/>
        </w:rPr>
      </w:pPr>
      <w:r>
        <w:rPr>
          <w:rFonts w:ascii="Times New Roman" w:hAnsi="Times New Roman" w:cs="Times New Roman"/>
          <w:b/>
          <w:sz w:val="24"/>
          <w:szCs w:val="24"/>
        </w:rPr>
        <w:t>а)</w:t>
      </w:r>
      <w:r>
        <w:rPr>
          <w:rFonts w:ascii="Times New Roman" w:hAnsi="Times New Roman" w:cs="Times New Roman"/>
          <w:sz w:val="24"/>
          <w:szCs w:val="24"/>
        </w:rPr>
        <w:t xml:space="preserve"> Ценовото предложение да бъде за пълно изпълнение на Поръчката. </w:t>
      </w:r>
    </w:p>
    <w:p w:rsidR="004A31AD" w:rsidRDefault="004A31AD" w:rsidP="004A31AD">
      <w:pPr>
        <w:spacing w:after="120"/>
        <w:ind w:right="26"/>
        <w:jc w:val="both"/>
        <w:rPr>
          <w:rFonts w:ascii="Times New Roman" w:hAnsi="Times New Roman" w:cs="Times New Roman"/>
          <w:b/>
          <w:sz w:val="24"/>
          <w:szCs w:val="24"/>
        </w:rPr>
      </w:pPr>
      <w:r>
        <w:rPr>
          <w:rFonts w:ascii="Times New Roman" w:hAnsi="Times New Roman" w:cs="Times New Roman"/>
          <w:b/>
          <w:sz w:val="24"/>
          <w:szCs w:val="24"/>
        </w:rPr>
        <w:t xml:space="preserve">б) </w:t>
      </w:r>
      <w:r>
        <w:rPr>
          <w:rFonts w:ascii="Times New Roman" w:hAnsi="Times New Roman" w:cs="Times New Roman"/>
          <w:sz w:val="24"/>
          <w:szCs w:val="24"/>
        </w:rPr>
        <w:t>Предлаганите от участниците цени за извършване на услугата, предмет на Поръчката, следва да точни и конкретни, закръглени на цели числа, и без данък добавена стойност. Участниците предлагат обща цена за всички етапи от предмета на Поръчката.</w:t>
      </w:r>
    </w:p>
    <w:p w:rsidR="004A31AD" w:rsidRDefault="004A31AD" w:rsidP="004A31AD">
      <w:pPr>
        <w:spacing w:after="120"/>
        <w:ind w:right="26"/>
        <w:jc w:val="both"/>
        <w:rPr>
          <w:rFonts w:ascii="Times New Roman" w:hAnsi="Times New Roman" w:cs="Times New Roman"/>
          <w:b/>
          <w:sz w:val="24"/>
          <w:szCs w:val="24"/>
        </w:rPr>
      </w:pPr>
      <w:r>
        <w:rPr>
          <w:rFonts w:ascii="Times New Roman" w:hAnsi="Times New Roman" w:cs="Times New Roman"/>
          <w:b/>
          <w:sz w:val="24"/>
          <w:szCs w:val="24"/>
        </w:rPr>
        <w:t>в)</w:t>
      </w:r>
      <w:r>
        <w:rPr>
          <w:rFonts w:ascii="Times New Roman" w:hAnsi="Times New Roman" w:cs="Times New Roman"/>
          <w:sz w:val="24"/>
          <w:szCs w:val="24"/>
        </w:rPr>
        <w:t xml:space="preserve"> Ценовото предложение да включва всички разходи за изпълнение на услугата. </w:t>
      </w:r>
    </w:p>
    <w:p w:rsidR="004A31AD" w:rsidRDefault="004A31AD" w:rsidP="004A31AD">
      <w:pPr>
        <w:spacing w:after="120"/>
        <w:ind w:right="26"/>
        <w:jc w:val="both"/>
        <w:rPr>
          <w:b/>
          <w:bCs/>
        </w:rPr>
      </w:pPr>
      <w:r>
        <w:rPr>
          <w:rFonts w:ascii="Times New Roman" w:hAnsi="Times New Roman" w:cs="Times New Roman"/>
          <w:b/>
          <w:sz w:val="24"/>
          <w:szCs w:val="24"/>
        </w:rPr>
        <w:t xml:space="preserve">г) </w:t>
      </w:r>
      <w:r>
        <w:rPr>
          <w:rFonts w:ascii="Times New Roman" w:hAnsi="Times New Roman" w:cs="Times New Roman"/>
          <w:sz w:val="24"/>
          <w:szCs w:val="24"/>
        </w:rPr>
        <w:t>Всяка страница от ценовата оферта следва да бъде подписана от участника със саморъчен подпис лично от представляващия/те го по закон или представляващия обединението, съгласно Споразумението за създаване на обединение, и да има положен печат. Ако ценовата оферта не е подписана от лично от представляващия/те участника по закон или представляващия обединението, съгласно Споразумението за създаване на обединение е положен подпис без печат, комисията ще предложи участника за отстраняване, като представил оферта, неотговаряща на предварително обявените условия на Възложителя.</w:t>
      </w:r>
    </w:p>
    <w:p w:rsidR="004A31AD" w:rsidRDefault="004A31AD" w:rsidP="004A31AD">
      <w:pPr>
        <w:pStyle w:val="Default"/>
        <w:spacing w:after="120" w:line="276" w:lineRule="auto"/>
        <w:jc w:val="both"/>
        <w:rPr>
          <w:b/>
          <w:bCs/>
          <w:color w:val="auto"/>
        </w:rPr>
      </w:pPr>
      <w:r>
        <w:rPr>
          <w:b/>
          <w:bCs/>
          <w:color w:val="auto"/>
        </w:rPr>
        <w:lastRenderedPageBreak/>
        <w:t xml:space="preserve">д) </w:t>
      </w:r>
      <w:r>
        <w:rPr>
          <w:color w:val="auto"/>
        </w:rPr>
        <w:t xml:space="preserve">Участникът е единствено отговорен за евентуално допуснати грешки в Изчисленията на предложените от него цени. </w:t>
      </w:r>
    </w:p>
    <w:p w:rsidR="004A31AD" w:rsidRDefault="004A31AD" w:rsidP="004A31AD">
      <w:pPr>
        <w:pStyle w:val="Default"/>
        <w:spacing w:after="120" w:line="276" w:lineRule="auto"/>
        <w:jc w:val="both"/>
        <w:rPr>
          <w:b/>
          <w:color w:val="auto"/>
        </w:rPr>
      </w:pPr>
      <w:r>
        <w:rPr>
          <w:b/>
          <w:bCs/>
          <w:color w:val="auto"/>
        </w:rPr>
        <w:t xml:space="preserve">е) </w:t>
      </w:r>
      <w:r>
        <w:rPr>
          <w:color w:val="auto"/>
        </w:rPr>
        <w:t>При несъответствие между цифровата и изписаната с думи цена ще се взема предвид изписаната с думи. При несъответствие между общата и единичните цени ще се взема предвид общата цена.</w:t>
      </w:r>
    </w:p>
    <w:p w:rsidR="004A31AD" w:rsidRDefault="004A31AD" w:rsidP="004A31AD">
      <w:pPr>
        <w:pStyle w:val="Default"/>
        <w:spacing w:after="120" w:line="276" w:lineRule="auto"/>
        <w:jc w:val="both"/>
        <w:rPr>
          <w:b/>
          <w:bCs/>
          <w:color w:val="auto"/>
        </w:rPr>
      </w:pPr>
      <w:r>
        <w:rPr>
          <w:b/>
          <w:color w:val="auto"/>
        </w:rPr>
        <w:t>ж)</w:t>
      </w:r>
      <w:r>
        <w:rPr>
          <w:color w:val="auto"/>
        </w:rPr>
        <w:t xml:space="preserve"> Извън плика с надпис “Предлагана цена” не трябва да е посочена никаква информация относно цената.</w:t>
      </w:r>
    </w:p>
    <w:p w:rsidR="004A31AD" w:rsidRDefault="004A31AD" w:rsidP="004A31AD">
      <w:pPr>
        <w:pStyle w:val="Default"/>
        <w:spacing w:after="120" w:line="276" w:lineRule="auto"/>
        <w:jc w:val="both"/>
        <w:rPr>
          <w:b/>
          <w:bCs/>
          <w:color w:val="auto"/>
        </w:rPr>
      </w:pPr>
      <w:r>
        <w:rPr>
          <w:b/>
          <w:bCs/>
          <w:color w:val="auto"/>
        </w:rPr>
        <w:t xml:space="preserve">з) </w:t>
      </w:r>
      <w:r>
        <w:rPr>
          <w:color w:val="auto"/>
        </w:rPr>
        <w:t xml:space="preserve">Участници, които по какъвто и да е начин са включили някъде в офертата си извън плика “Предлагана цена” елементи, свързани с ценовата оферта или части от нея, или са посочили информация, от която може да се направи предположение относно размера на предложената цена, ще бъдат отстранени от участие в процедурата. </w:t>
      </w:r>
    </w:p>
    <w:p w:rsidR="004A31AD" w:rsidRDefault="004A31AD" w:rsidP="004A31AD">
      <w:pPr>
        <w:pStyle w:val="Default"/>
        <w:spacing w:after="120" w:line="276" w:lineRule="auto"/>
        <w:jc w:val="both"/>
        <w:rPr>
          <w:b/>
          <w:bCs/>
          <w:color w:val="auto"/>
        </w:rPr>
      </w:pPr>
      <w:r>
        <w:rPr>
          <w:b/>
          <w:bCs/>
          <w:color w:val="auto"/>
        </w:rPr>
        <w:t xml:space="preserve">и) </w:t>
      </w:r>
      <w:r>
        <w:rPr>
          <w:color w:val="auto"/>
        </w:rPr>
        <w:t xml:space="preserve">Комисията може по всяко време да проверява заявените от участниците данни, да изисква от тях разяснения, както и допълнителни доказателства за данни, представени в техните ценови оферти, при условие че същите не водят до промяна на ценовото предложение на участниците. </w:t>
      </w:r>
    </w:p>
    <w:p w:rsidR="004A31AD" w:rsidRDefault="004A31AD" w:rsidP="004A31AD">
      <w:pPr>
        <w:pStyle w:val="Default"/>
        <w:spacing w:after="120" w:line="276" w:lineRule="auto"/>
        <w:jc w:val="both"/>
        <w:rPr>
          <w:b/>
        </w:rPr>
      </w:pPr>
      <w:r>
        <w:rPr>
          <w:b/>
          <w:bCs/>
          <w:color w:val="auto"/>
        </w:rPr>
        <w:t xml:space="preserve">й) </w:t>
      </w:r>
      <w:r>
        <w:rPr>
          <w:color w:val="auto"/>
        </w:rPr>
        <w:t xml:space="preserve">Всяко разяснение, което води до промяна в предложената крайна обща цена за изпълнение на поръчката (независимо дали в резултат на грешка или по друга причина) се приема като изменение на ценовото предложение на участника. </w:t>
      </w:r>
    </w:p>
    <w:p w:rsidR="004A31AD" w:rsidRDefault="004A31AD" w:rsidP="004A31AD">
      <w:pPr>
        <w:spacing w:after="120"/>
        <w:jc w:val="both"/>
        <w:rPr>
          <w:rFonts w:ascii="Times New Roman" w:hAnsi="Times New Roman" w:cs="Times New Roman"/>
          <w:b/>
          <w:sz w:val="24"/>
          <w:szCs w:val="24"/>
        </w:rPr>
      </w:pPr>
      <w:r>
        <w:rPr>
          <w:rFonts w:ascii="Times New Roman" w:hAnsi="Times New Roman" w:cs="Times New Roman"/>
          <w:b/>
          <w:sz w:val="24"/>
          <w:szCs w:val="24"/>
        </w:rPr>
        <w:t>7.2.</w:t>
      </w:r>
      <w:r>
        <w:rPr>
          <w:rFonts w:ascii="Times New Roman" w:hAnsi="Times New Roman" w:cs="Times New Roman"/>
          <w:sz w:val="24"/>
          <w:szCs w:val="24"/>
        </w:rPr>
        <w:tab/>
        <w:t xml:space="preserve">Комисията ще предлага за отстраняване от участие в процедурата участници, представили оферти, в които ценовото предложение e с променливи цени (минимални или максимални стойности или числа), както и тези, които не отговарят на поставените от Възложителя изисквания. </w:t>
      </w:r>
    </w:p>
    <w:p w:rsidR="004A31AD" w:rsidRDefault="004A31AD" w:rsidP="004A31AD">
      <w:pPr>
        <w:pageBreakBefore/>
        <w:spacing w:after="120"/>
        <w:jc w:val="both"/>
        <w:rPr>
          <w:rFonts w:ascii="Times New Roman" w:hAnsi="Times New Roman" w:cs="Times New Roman"/>
          <w:b/>
          <w:sz w:val="24"/>
          <w:szCs w:val="24"/>
        </w:rPr>
      </w:pPr>
      <w:r>
        <w:rPr>
          <w:rFonts w:ascii="Times New Roman" w:hAnsi="Times New Roman" w:cs="Times New Roman"/>
          <w:b/>
          <w:sz w:val="24"/>
          <w:szCs w:val="24"/>
        </w:rPr>
        <w:lastRenderedPageBreak/>
        <w:t>4.</w:t>
      </w:r>
      <w:r>
        <w:rPr>
          <w:rFonts w:ascii="Times New Roman" w:hAnsi="Times New Roman" w:cs="Times New Roman"/>
          <w:b/>
          <w:sz w:val="24"/>
          <w:szCs w:val="24"/>
        </w:rPr>
        <w:tab/>
        <w:t>ГАРАНЦИИ</w:t>
      </w:r>
    </w:p>
    <w:p w:rsidR="004A31AD" w:rsidRDefault="004A31AD" w:rsidP="004A31AD">
      <w:pPr>
        <w:spacing w:after="120"/>
        <w:ind w:right="28"/>
        <w:jc w:val="both"/>
        <w:rPr>
          <w:rFonts w:ascii="Times New Roman" w:hAnsi="Times New Roman" w:cs="Times New Roman"/>
          <w:b/>
          <w:sz w:val="24"/>
          <w:szCs w:val="24"/>
        </w:rPr>
      </w:pPr>
      <w:r>
        <w:rPr>
          <w:rFonts w:ascii="Times New Roman" w:hAnsi="Times New Roman" w:cs="Times New Roman"/>
          <w:b/>
          <w:sz w:val="24"/>
          <w:szCs w:val="24"/>
        </w:rPr>
        <w:t>4.1.</w:t>
      </w:r>
      <w:r>
        <w:rPr>
          <w:rFonts w:ascii="Times New Roman" w:hAnsi="Times New Roman" w:cs="Times New Roman"/>
          <w:sz w:val="24"/>
          <w:szCs w:val="24"/>
        </w:rPr>
        <w:t xml:space="preserve"> Всяка оферта трябва да бъде представена заедно с гаранция за участие в Процедурата за възлагане на Обществената поръчка в размер на </w:t>
      </w:r>
      <w:r w:rsidRPr="00820B0E">
        <w:rPr>
          <w:rFonts w:ascii="Times New Roman" w:hAnsi="Times New Roman" w:cs="Times New Roman"/>
          <w:sz w:val="24"/>
          <w:szCs w:val="24"/>
        </w:rPr>
        <w:t>350</w:t>
      </w:r>
      <w:r>
        <w:rPr>
          <w:rFonts w:ascii="Times New Roman" w:hAnsi="Times New Roman" w:cs="Times New Roman"/>
          <w:sz w:val="24"/>
          <w:szCs w:val="24"/>
        </w:rPr>
        <w:t xml:space="preserve"> лева под формата на парична сума или банкова гаранция. Участникът или определеният изпълнител избира сам формата на гаранцията за участие, съответно за изпълнение. </w:t>
      </w:r>
    </w:p>
    <w:p w:rsidR="004A31AD" w:rsidRDefault="004A31AD" w:rsidP="004A31AD">
      <w:pPr>
        <w:spacing w:after="120"/>
        <w:ind w:right="28"/>
        <w:jc w:val="both"/>
        <w:rPr>
          <w:rFonts w:ascii="Times New Roman" w:hAnsi="Times New Roman" w:cs="Times New Roman"/>
          <w:sz w:val="24"/>
          <w:szCs w:val="24"/>
        </w:rPr>
      </w:pPr>
      <w:r>
        <w:rPr>
          <w:rFonts w:ascii="Times New Roman" w:hAnsi="Times New Roman" w:cs="Times New Roman"/>
          <w:b/>
          <w:sz w:val="24"/>
          <w:szCs w:val="24"/>
        </w:rPr>
        <w:t xml:space="preserve">4.2. </w:t>
      </w:r>
      <w:r>
        <w:rPr>
          <w:rFonts w:ascii="Times New Roman" w:hAnsi="Times New Roman" w:cs="Times New Roman"/>
          <w:sz w:val="24"/>
          <w:szCs w:val="24"/>
        </w:rPr>
        <w:t>Възложителят има право да задържи гаранциите за участие в Процедурата при условията на чл.61 от ЗОП.</w:t>
      </w:r>
    </w:p>
    <w:p w:rsidR="004A31AD" w:rsidRDefault="004A31AD" w:rsidP="004A31AD">
      <w:pPr>
        <w:spacing w:after="120"/>
        <w:ind w:right="28"/>
        <w:jc w:val="both"/>
        <w:rPr>
          <w:rFonts w:ascii="Times New Roman" w:hAnsi="Times New Roman" w:cs="Times New Roman"/>
          <w:b/>
          <w:sz w:val="24"/>
          <w:szCs w:val="24"/>
        </w:rPr>
      </w:pPr>
      <w:r>
        <w:rPr>
          <w:rFonts w:ascii="Times New Roman" w:hAnsi="Times New Roman" w:cs="Times New Roman"/>
          <w:sz w:val="24"/>
          <w:szCs w:val="24"/>
        </w:rPr>
        <w:t xml:space="preserve">Възложителят има право до решаване на спора да задържи гаранцията за участие на кандидат или участник в процедура за възлагане на обществена поръчка, който обжалва решението, с което се обявяват резултатите от предварителния подбор, или решението за определяне на изпълнител, както и да усвои гаранцията за участие независимо от нейната форма при наличие на обстоятелствата на чл. 61, ал. 2 ЗОП. </w:t>
      </w:r>
    </w:p>
    <w:p w:rsidR="004A31AD" w:rsidRDefault="004A31AD" w:rsidP="004A31AD">
      <w:pPr>
        <w:spacing w:after="120"/>
        <w:ind w:right="28"/>
        <w:jc w:val="both"/>
        <w:rPr>
          <w:rFonts w:ascii="Times New Roman" w:hAnsi="Times New Roman" w:cs="Times New Roman"/>
          <w:b/>
          <w:sz w:val="24"/>
          <w:szCs w:val="24"/>
        </w:rPr>
      </w:pPr>
      <w:r>
        <w:rPr>
          <w:rFonts w:ascii="Times New Roman" w:hAnsi="Times New Roman" w:cs="Times New Roman"/>
          <w:b/>
          <w:sz w:val="24"/>
          <w:szCs w:val="24"/>
        </w:rPr>
        <w:t xml:space="preserve">4.3. </w:t>
      </w:r>
      <w:r>
        <w:rPr>
          <w:rFonts w:ascii="Times New Roman" w:hAnsi="Times New Roman" w:cs="Times New Roman"/>
          <w:sz w:val="24"/>
          <w:szCs w:val="24"/>
        </w:rPr>
        <w:t>Гаранциите за участие на класираните и отстранените участници се освобождават по реда на чл.62 от ЗОП.</w:t>
      </w:r>
    </w:p>
    <w:p w:rsidR="004A31AD" w:rsidRDefault="004A31AD" w:rsidP="004A31AD">
      <w:pPr>
        <w:spacing w:after="120"/>
        <w:ind w:right="26"/>
        <w:jc w:val="both"/>
        <w:rPr>
          <w:rFonts w:ascii="Times New Roman" w:hAnsi="Times New Roman" w:cs="Times New Roman"/>
          <w:b/>
          <w:sz w:val="24"/>
          <w:szCs w:val="24"/>
        </w:rPr>
      </w:pPr>
      <w:r>
        <w:rPr>
          <w:rFonts w:ascii="Times New Roman" w:hAnsi="Times New Roman" w:cs="Times New Roman"/>
          <w:b/>
          <w:sz w:val="24"/>
          <w:szCs w:val="24"/>
        </w:rPr>
        <w:t>4.4.</w:t>
      </w:r>
      <w:r>
        <w:rPr>
          <w:rFonts w:ascii="Times New Roman" w:hAnsi="Times New Roman" w:cs="Times New Roman"/>
          <w:sz w:val="24"/>
          <w:szCs w:val="24"/>
        </w:rPr>
        <w:t xml:space="preserve"> Участникът, определен за изпълнител на Обществената поръчка, представя гаранция за изпълнение на договора за обществена поръчка. Размерът на гаранцията за изпълнение е 3% (три на сто) от общата стойност на Поръчката без ДДС и се представя преди подписването му, като срокът за освобождаване на гаранцията е посочен в проекта на договор.</w:t>
      </w:r>
    </w:p>
    <w:p w:rsidR="004A31AD" w:rsidRDefault="004A31AD" w:rsidP="004A31AD">
      <w:pPr>
        <w:spacing w:after="120"/>
        <w:ind w:right="28"/>
        <w:jc w:val="both"/>
        <w:rPr>
          <w:rFonts w:ascii="Times New Roman" w:hAnsi="Times New Roman" w:cs="Times New Roman"/>
          <w:sz w:val="24"/>
          <w:szCs w:val="24"/>
        </w:rPr>
      </w:pPr>
      <w:r>
        <w:rPr>
          <w:rFonts w:ascii="Times New Roman" w:hAnsi="Times New Roman" w:cs="Times New Roman"/>
          <w:b/>
          <w:sz w:val="24"/>
          <w:szCs w:val="24"/>
        </w:rPr>
        <w:t>4.5</w:t>
      </w:r>
      <w:r>
        <w:rPr>
          <w:rFonts w:ascii="Times New Roman" w:hAnsi="Times New Roman" w:cs="Times New Roman"/>
          <w:sz w:val="24"/>
          <w:szCs w:val="24"/>
        </w:rPr>
        <w:t>. Когато гаранциите за участие и за изпълнение на договора се представят под формата на парични суми (депозит), същите са внасят на следната банкова сметка на НАПОО:</w:t>
      </w:r>
    </w:p>
    <w:p w:rsidR="004A31AD" w:rsidRDefault="004A31AD" w:rsidP="004A31AD">
      <w:pPr>
        <w:spacing w:after="120"/>
        <w:ind w:right="28"/>
        <w:jc w:val="both"/>
        <w:rPr>
          <w:rFonts w:ascii="Times New Roman" w:hAnsi="Times New Roman" w:cs="Times New Roman"/>
          <w:sz w:val="24"/>
          <w:szCs w:val="24"/>
        </w:rPr>
      </w:pPr>
      <w:r>
        <w:rPr>
          <w:rFonts w:ascii="Times New Roman" w:hAnsi="Times New Roman" w:cs="Times New Roman"/>
          <w:sz w:val="24"/>
          <w:szCs w:val="24"/>
        </w:rPr>
        <w:t xml:space="preserve">IBAN: BG22UNCR76303300000178 </w:t>
      </w:r>
    </w:p>
    <w:p w:rsidR="004A31AD" w:rsidRDefault="004A31AD" w:rsidP="004A31AD">
      <w:pPr>
        <w:spacing w:after="120"/>
        <w:ind w:right="28"/>
        <w:jc w:val="both"/>
        <w:rPr>
          <w:rFonts w:ascii="Times New Roman" w:hAnsi="Times New Roman" w:cs="Times New Roman"/>
          <w:sz w:val="24"/>
          <w:szCs w:val="24"/>
        </w:rPr>
      </w:pPr>
      <w:r>
        <w:rPr>
          <w:rFonts w:ascii="Times New Roman" w:hAnsi="Times New Roman" w:cs="Times New Roman"/>
          <w:sz w:val="24"/>
          <w:szCs w:val="24"/>
        </w:rPr>
        <w:t xml:space="preserve">BIC: UNCRBGSF </w:t>
      </w:r>
    </w:p>
    <w:p w:rsidR="004A31AD" w:rsidRDefault="004A31AD" w:rsidP="004A31AD">
      <w:pPr>
        <w:spacing w:after="120"/>
        <w:ind w:right="28"/>
        <w:jc w:val="both"/>
        <w:rPr>
          <w:rFonts w:ascii="Times New Roman" w:hAnsi="Times New Roman" w:cs="Times New Roman"/>
          <w:b/>
          <w:sz w:val="24"/>
          <w:szCs w:val="24"/>
        </w:rPr>
      </w:pPr>
      <w:r>
        <w:rPr>
          <w:rFonts w:ascii="Times New Roman" w:hAnsi="Times New Roman" w:cs="Times New Roman"/>
          <w:sz w:val="24"/>
          <w:szCs w:val="24"/>
        </w:rPr>
        <w:t xml:space="preserve">Банка: УНИКРЕДИТ БУЛБАНК </w:t>
      </w:r>
    </w:p>
    <w:p w:rsidR="004A31AD" w:rsidRDefault="004A31AD" w:rsidP="004A31AD">
      <w:pPr>
        <w:spacing w:after="120"/>
        <w:ind w:right="28"/>
        <w:jc w:val="both"/>
        <w:rPr>
          <w:rFonts w:ascii="Times New Roman" w:hAnsi="Times New Roman" w:cs="Times New Roman"/>
          <w:b/>
          <w:bCs/>
          <w:iCs/>
          <w:sz w:val="24"/>
          <w:szCs w:val="24"/>
        </w:rPr>
      </w:pPr>
      <w:r>
        <w:rPr>
          <w:rFonts w:ascii="Times New Roman" w:hAnsi="Times New Roman" w:cs="Times New Roman"/>
          <w:b/>
          <w:sz w:val="24"/>
          <w:szCs w:val="24"/>
        </w:rPr>
        <w:t>4.6.</w:t>
      </w:r>
      <w:r>
        <w:rPr>
          <w:rFonts w:ascii="Times New Roman" w:hAnsi="Times New Roman" w:cs="Times New Roman"/>
          <w:sz w:val="24"/>
          <w:szCs w:val="24"/>
        </w:rPr>
        <w:t xml:space="preserve"> Когато гаранциите за участие и за изпълнение на договора се представят под формата на банкова гаранция, същите следва да отговарят на изискванията на приложените към настоящата документация образци на Банкова гаранция за участие и Банкова гаранция за добро изпълнение.</w:t>
      </w:r>
    </w:p>
    <w:p w:rsidR="004A31AD" w:rsidRDefault="004A31AD" w:rsidP="004A31AD">
      <w:pPr>
        <w:pageBreakBefore/>
        <w:spacing w:after="120"/>
        <w:ind w:right="28"/>
        <w:jc w:val="both"/>
        <w:rPr>
          <w:rFonts w:ascii="Times New Roman" w:hAnsi="Times New Roman" w:cs="Times New Roman"/>
          <w:b/>
          <w:sz w:val="24"/>
          <w:szCs w:val="24"/>
        </w:rPr>
      </w:pPr>
      <w:r>
        <w:rPr>
          <w:rFonts w:ascii="Times New Roman" w:hAnsi="Times New Roman" w:cs="Times New Roman"/>
          <w:b/>
          <w:bCs/>
          <w:iCs/>
          <w:sz w:val="24"/>
          <w:szCs w:val="24"/>
        </w:rPr>
        <w:lastRenderedPageBreak/>
        <w:t>5.</w:t>
      </w:r>
      <w:r>
        <w:rPr>
          <w:rFonts w:ascii="Times New Roman" w:hAnsi="Times New Roman" w:cs="Times New Roman"/>
          <w:b/>
          <w:sz w:val="24"/>
          <w:szCs w:val="24"/>
        </w:rPr>
        <w:tab/>
        <w:t>ПРОВЕЖДАНЕ НА ПРОЦЕДУРАТА – РАЗГЛЕЖДАНЕ, ОЦЕНЯВАНЕ И КЛАСИРАНЕ НА ОФЕРТИТЕ</w:t>
      </w:r>
    </w:p>
    <w:p w:rsidR="004A31AD" w:rsidRDefault="004A31AD" w:rsidP="004A31AD">
      <w:pPr>
        <w:spacing w:after="120"/>
        <w:ind w:right="28"/>
        <w:jc w:val="both"/>
        <w:rPr>
          <w:rFonts w:ascii="Times New Roman" w:hAnsi="Times New Roman" w:cs="Times New Roman"/>
          <w:b/>
          <w:sz w:val="24"/>
          <w:szCs w:val="24"/>
        </w:rPr>
      </w:pPr>
      <w:r>
        <w:rPr>
          <w:rFonts w:ascii="Times New Roman" w:hAnsi="Times New Roman" w:cs="Times New Roman"/>
          <w:b/>
          <w:sz w:val="24"/>
          <w:szCs w:val="24"/>
        </w:rPr>
        <w:t>5.1.</w:t>
      </w:r>
      <w:r>
        <w:rPr>
          <w:rFonts w:ascii="Times New Roman" w:hAnsi="Times New Roman" w:cs="Times New Roman"/>
          <w:sz w:val="24"/>
          <w:szCs w:val="24"/>
        </w:rPr>
        <w:t xml:space="preserve"> Комисията за разглеждане, оценяване и класиране на офертите се назначава от Възложителя след изтичане на срока за приемане на офертите и се обявява в деня, определен за тяхното разглеждане.</w:t>
      </w:r>
    </w:p>
    <w:p w:rsidR="004A31AD" w:rsidRDefault="004A31AD" w:rsidP="004A31AD">
      <w:pPr>
        <w:autoSpaceDE w:val="0"/>
        <w:spacing w:after="120"/>
        <w:ind w:right="28"/>
        <w:jc w:val="both"/>
        <w:rPr>
          <w:rFonts w:ascii="Times New Roman" w:hAnsi="Times New Roman" w:cs="Times New Roman"/>
          <w:b/>
          <w:sz w:val="24"/>
          <w:szCs w:val="24"/>
        </w:rPr>
      </w:pPr>
      <w:r>
        <w:rPr>
          <w:rFonts w:ascii="Times New Roman" w:hAnsi="Times New Roman" w:cs="Times New Roman"/>
          <w:b/>
          <w:sz w:val="24"/>
          <w:szCs w:val="24"/>
        </w:rPr>
        <w:t>5.2.</w:t>
      </w:r>
      <w:r>
        <w:rPr>
          <w:rFonts w:ascii="Times New Roman" w:hAnsi="Times New Roman" w:cs="Times New Roman"/>
          <w:sz w:val="24"/>
          <w:szCs w:val="24"/>
        </w:rPr>
        <w:t xml:space="preserve"> Отварянето на офертите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 и на други лица при спазване на установения режим за достъп до сградата, в която се извършва отварянето. Представител на участник се допуска след представяне на документ за самоличност и съответно изрично нотариално заверено пълномощно (извън случаите на законно представителство по силата на закона). Присъстващите представители се подписват в изготвен от комисията списък, удостоверяващ тяхното присъствие, приложен към протокола на комисията.</w:t>
      </w:r>
    </w:p>
    <w:p w:rsidR="004A31AD" w:rsidRDefault="004A31AD" w:rsidP="004A31AD">
      <w:pPr>
        <w:autoSpaceDE w:val="0"/>
        <w:spacing w:after="120"/>
        <w:ind w:right="28"/>
        <w:jc w:val="both"/>
        <w:rPr>
          <w:rFonts w:ascii="Times New Roman" w:hAnsi="Times New Roman" w:cs="Times New Roman"/>
          <w:b/>
          <w:sz w:val="24"/>
          <w:szCs w:val="24"/>
        </w:rPr>
      </w:pPr>
      <w:r>
        <w:rPr>
          <w:rFonts w:ascii="Times New Roman" w:hAnsi="Times New Roman" w:cs="Times New Roman"/>
          <w:b/>
          <w:sz w:val="24"/>
          <w:szCs w:val="24"/>
        </w:rPr>
        <w:t>5.3.</w:t>
      </w:r>
      <w:r>
        <w:rPr>
          <w:rFonts w:ascii="Times New Roman" w:hAnsi="Times New Roman" w:cs="Times New Roman"/>
          <w:sz w:val="24"/>
          <w:szCs w:val="24"/>
        </w:rPr>
        <w:t xml:space="preserve"> Отварянето на офертите ще се извърши в сградата на Национална агенция за професионално образование и обучение, 1113 гр. София, бул. “Цариградско шосе”125, бл. 5, ет.5, на датата и часа посочени в обявлението на Процедурата. </w:t>
      </w:r>
    </w:p>
    <w:p w:rsidR="004A31AD" w:rsidRDefault="004A31AD" w:rsidP="004A31AD">
      <w:pPr>
        <w:autoSpaceDE w:val="0"/>
        <w:spacing w:after="120"/>
        <w:ind w:right="28"/>
        <w:jc w:val="both"/>
        <w:rPr>
          <w:rFonts w:ascii="Times New Roman" w:hAnsi="Times New Roman" w:cs="Times New Roman"/>
          <w:b/>
          <w:sz w:val="24"/>
          <w:szCs w:val="24"/>
        </w:rPr>
      </w:pPr>
      <w:r>
        <w:rPr>
          <w:rFonts w:ascii="Times New Roman" w:hAnsi="Times New Roman" w:cs="Times New Roman"/>
          <w:b/>
          <w:sz w:val="24"/>
          <w:szCs w:val="24"/>
        </w:rPr>
        <w:t>5.4.</w:t>
      </w:r>
      <w:r>
        <w:rPr>
          <w:rFonts w:ascii="Times New Roman" w:hAnsi="Times New Roman" w:cs="Times New Roman"/>
          <w:sz w:val="24"/>
          <w:szCs w:val="24"/>
        </w:rPr>
        <w:t xml:space="preserve"> За отваряне на ценовите оферти участниците в Процедурата ще бъдат поканени допълнително с писма изпратени по факс или друг подходящ начин.</w:t>
      </w:r>
    </w:p>
    <w:p w:rsidR="004A31AD" w:rsidRDefault="004A31AD" w:rsidP="004A31AD">
      <w:pPr>
        <w:autoSpaceDE w:val="0"/>
        <w:spacing w:after="120"/>
        <w:ind w:right="28"/>
        <w:jc w:val="both"/>
        <w:rPr>
          <w:rFonts w:ascii="Times New Roman" w:hAnsi="Times New Roman" w:cs="Times New Roman"/>
          <w:b/>
          <w:sz w:val="24"/>
          <w:szCs w:val="24"/>
        </w:rPr>
      </w:pPr>
      <w:r>
        <w:rPr>
          <w:rFonts w:ascii="Times New Roman" w:hAnsi="Times New Roman" w:cs="Times New Roman"/>
          <w:b/>
          <w:sz w:val="24"/>
          <w:szCs w:val="24"/>
        </w:rPr>
        <w:t>5.5.</w:t>
      </w:r>
      <w:r>
        <w:rPr>
          <w:rFonts w:ascii="Times New Roman" w:hAnsi="Times New Roman" w:cs="Times New Roman"/>
          <w:sz w:val="24"/>
          <w:szCs w:val="24"/>
        </w:rPr>
        <w:t xml:space="preserve"> Пликът с цената, предлагана от участник, чиято оферта не отговаря на изискванията на Възложителя, не се отваря. Комисията ще отвори пликовете с предлаганата цена, след като е изпълнила действията съгласно чл.69а от ЗОП. При отварянето на плика с предлаганата цена ще имат право да присъстват участниците в Процедурата или техни упълномощени представители с изрично нотариално заверено пълномощно, както и представители на юридически лица с нестопанска цел и на средствата за масово осведомяване. Преди отварянето на ценовите оферти, комисията ще съобщи на присъстващите лица резултатите от оценяването на офертите по посочените в документацията показатели.</w:t>
      </w:r>
    </w:p>
    <w:p w:rsidR="004A31AD" w:rsidRDefault="004A31AD" w:rsidP="004A31AD">
      <w:pPr>
        <w:autoSpaceDE w:val="0"/>
        <w:spacing w:after="120"/>
        <w:ind w:right="28"/>
        <w:jc w:val="both"/>
        <w:rPr>
          <w:rFonts w:ascii="Times New Roman" w:hAnsi="Times New Roman" w:cs="Times New Roman"/>
          <w:b/>
          <w:sz w:val="24"/>
          <w:szCs w:val="24"/>
        </w:rPr>
      </w:pPr>
      <w:r>
        <w:rPr>
          <w:rFonts w:ascii="Times New Roman" w:hAnsi="Times New Roman" w:cs="Times New Roman"/>
          <w:b/>
          <w:sz w:val="24"/>
          <w:szCs w:val="24"/>
        </w:rPr>
        <w:t>5.6.</w:t>
      </w:r>
      <w:r>
        <w:rPr>
          <w:rFonts w:ascii="Times New Roman" w:hAnsi="Times New Roman" w:cs="Times New Roman"/>
          <w:sz w:val="24"/>
          <w:szCs w:val="24"/>
        </w:rPr>
        <w:t xml:space="preserve"> В деня, обявен за отваряне на офертите, председателят на комисия отваря офертите по реда на тяхното постъпване и проверява за наличието на три отделни запечатани плика. При отварянето на офертите най-малко трима членове на комисията подписват плик № 3. Комисията предлага по един представител от присъстващите участници да подпише плик № 3 на останалите участници. </w:t>
      </w:r>
    </w:p>
    <w:p w:rsidR="004A31AD" w:rsidRDefault="004A31AD" w:rsidP="004A31AD">
      <w:pPr>
        <w:autoSpaceDE w:val="0"/>
        <w:spacing w:after="120"/>
        <w:ind w:right="28"/>
        <w:jc w:val="both"/>
        <w:rPr>
          <w:rFonts w:ascii="Times New Roman" w:hAnsi="Times New Roman" w:cs="Times New Roman"/>
          <w:b/>
          <w:sz w:val="24"/>
          <w:szCs w:val="24"/>
        </w:rPr>
      </w:pPr>
      <w:r>
        <w:rPr>
          <w:rFonts w:ascii="Times New Roman" w:hAnsi="Times New Roman" w:cs="Times New Roman"/>
          <w:b/>
          <w:sz w:val="24"/>
          <w:szCs w:val="24"/>
        </w:rPr>
        <w:t>5.7.</w:t>
      </w:r>
      <w:r>
        <w:rPr>
          <w:rFonts w:ascii="Times New Roman" w:hAnsi="Times New Roman" w:cs="Times New Roman"/>
          <w:sz w:val="24"/>
          <w:szCs w:val="24"/>
        </w:rPr>
        <w:t xml:space="preserve"> Комисията отваря плик № 2 и най-малко трима от членовете й подписват всички документи, съдържащи се в него. Комисията предлага по един представител от присъстващите участници да подпише документите в плик № 2 на останалите участници. Комисията след това отваря плик № 1 и оповестява документите, които той съдържа, и проверява съответствието им със списъка по чл.56, ал.1, т.14 от ЗОП.</w:t>
      </w:r>
    </w:p>
    <w:p w:rsidR="004A31AD" w:rsidRDefault="004A31AD" w:rsidP="004A31AD">
      <w:pPr>
        <w:autoSpaceDE w:val="0"/>
        <w:spacing w:after="120"/>
        <w:ind w:right="28"/>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5.8. </w:t>
      </w:r>
      <w:r>
        <w:rPr>
          <w:rFonts w:ascii="Times New Roman" w:hAnsi="Times New Roman" w:cs="Times New Roman"/>
          <w:sz w:val="24"/>
          <w:szCs w:val="24"/>
        </w:rPr>
        <w:t>След извършването на посочените действия приключва публичната част от заседанието на комисията.</w:t>
      </w:r>
    </w:p>
    <w:p w:rsidR="004A31AD" w:rsidRDefault="004A31AD" w:rsidP="004A31AD">
      <w:pPr>
        <w:autoSpaceDE w:val="0"/>
        <w:spacing w:after="120"/>
        <w:ind w:right="28"/>
        <w:jc w:val="both"/>
        <w:rPr>
          <w:rFonts w:ascii="Times New Roman" w:hAnsi="Times New Roman" w:cs="Times New Roman"/>
          <w:b/>
          <w:sz w:val="24"/>
          <w:szCs w:val="24"/>
        </w:rPr>
      </w:pPr>
      <w:r>
        <w:rPr>
          <w:rFonts w:ascii="Times New Roman" w:hAnsi="Times New Roman" w:cs="Times New Roman"/>
          <w:b/>
          <w:sz w:val="24"/>
          <w:szCs w:val="24"/>
        </w:rPr>
        <w:t>5.9.</w:t>
      </w:r>
      <w:r>
        <w:rPr>
          <w:rFonts w:ascii="Times New Roman" w:hAnsi="Times New Roman" w:cs="Times New Roman"/>
          <w:sz w:val="24"/>
          <w:szCs w:val="24"/>
        </w:rPr>
        <w:t xml:space="preserve"> Когато комисията установи липса на документи и/или несъответствия с критериите за подбор или с други изисквания на Възложителя, комисията изпраща протокола с констатациите до всички участници.</w:t>
      </w:r>
    </w:p>
    <w:p w:rsidR="004A31AD" w:rsidRDefault="004A31AD" w:rsidP="004A31AD">
      <w:pPr>
        <w:autoSpaceDE w:val="0"/>
        <w:spacing w:after="120"/>
        <w:ind w:right="28"/>
        <w:jc w:val="both"/>
        <w:rPr>
          <w:rFonts w:ascii="Times New Roman" w:hAnsi="Times New Roman" w:cs="Times New Roman"/>
          <w:b/>
          <w:sz w:val="24"/>
          <w:szCs w:val="24"/>
        </w:rPr>
      </w:pPr>
      <w:r>
        <w:rPr>
          <w:rFonts w:ascii="Times New Roman" w:hAnsi="Times New Roman" w:cs="Times New Roman"/>
          <w:b/>
          <w:sz w:val="24"/>
          <w:szCs w:val="24"/>
        </w:rPr>
        <w:t>5.10.</w:t>
      </w:r>
      <w:r>
        <w:rPr>
          <w:rFonts w:ascii="Times New Roman" w:hAnsi="Times New Roman" w:cs="Times New Roman"/>
          <w:sz w:val="24"/>
          <w:szCs w:val="24"/>
        </w:rPr>
        <w:t xml:space="preserve"> Комисията може по всяко време да проверява заявените от участниците данни, да изисква от тях разяснения, както и допълнителни доказателства за данните, представени в плик № 2 и № 3. Тази възможност не може да се използва за промяна на техническото и ценово предложение на участниците.</w:t>
      </w:r>
    </w:p>
    <w:p w:rsidR="004A31AD" w:rsidRDefault="004A31AD" w:rsidP="004A31AD">
      <w:pPr>
        <w:pageBreakBefore/>
        <w:autoSpaceDE w:val="0"/>
        <w:spacing w:after="120"/>
        <w:ind w:right="28"/>
        <w:jc w:val="both"/>
        <w:rPr>
          <w:rFonts w:ascii="Times New Roman" w:hAnsi="Times New Roman" w:cs="Times New Roman"/>
          <w:b/>
          <w:sz w:val="24"/>
          <w:szCs w:val="24"/>
        </w:rPr>
      </w:pPr>
      <w:r>
        <w:rPr>
          <w:rFonts w:ascii="Times New Roman" w:hAnsi="Times New Roman" w:cs="Times New Roman"/>
          <w:b/>
          <w:sz w:val="24"/>
          <w:szCs w:val="24"/>
        </w:rPr>
        <w:lastRenderedPageBreak/>
        <w:t>6.</w:t>
      </w:r>
      <w:r>
        <w:rPr>
          <w:rFonts w:ascii="Times New Roman" w:hAnsi="Times New Roman" w:cs="Times New Roman"/>
          <w:b/>
          <w:sz w:val="24"/>
          <w:szCs w:val="24"/>
        </w:rPr>
        <w:tab/>
        <w:t>ОБЯВЯВАНЕ РЕШЕНИЕТО НА ВЪЗЛОЖИТЕЛЯ. ПРЕКРАТЯВАНЕ НА ПРОЦЕДУРАТА.</w:t>
      </w:r>
    </w:p>
    <w:p w:rsidR="004A31AD" w:rsidRDefault="004A31AD" w:rsidP="004A31AD">
      <w:pPr>
        <w:tabs>
          <w:tab w:val="left" w:pos="993"/>
        </w:tabs>
        <w:autoSpaceDE w:val="0"/>
        <w:spacing w:after="120"/>
        <w:ind w:right="26"/>
        <w:jc w:val="both"/>
        <w:rPr>
          <w:rFonts w:ascii="Times New Roman" w:hAnsi="Times New Roman" w:cs="Times New Roman"/>
          <w:b/>
          <w:sz w:val="24"/>
          <w:szCs w:val="24"/>
        </w:rPr>
      </w:pPr>
      <w:r>
        <w:rPr>
          <w:rFonts w:ascii="Times New Roman" w:hAnsi="Times New Roman" w:cs="Times New Roman"/>
          <w:b/>
          <w:sz w:val="24"/>
          <w:szCs w:val="24"/>
        </w:rPr>
        <w:t>6.1.</w:t>
      </w:r>
      <w:r>
        <w:rPr>
          <w:rFonts w:ascii="Times New Roman" w:hAnsi="Times New Roman" w:cs="Times New Roman"/>
          <w:sz w:val="24"/>
          <w:szCs w:val="24"/>
        </w:rPr>
        <w:t xml:space="preserve"> В срок до 5 работни дни след приключване работата на комисията и предаване на протоколите от заседанията, Възложителят с мотивирано решение обявява класирането на участниците и участника, определен за Изпълнител. В решението си Възложителят посочва и отстранените от участие в Процедурата участници и оферти, и мотивите за отстраняването им.</w:t>
      </w:r>
    </w:p>
    <w:p w:rsidR="004A31AD" w:rsidRDefault="004A31AD" w:rsidP="004A31AD">
      <w:pPr>
        <w:autoSpaceDE w:val="0"/>
        <w:spacing w:after="120"/>
        <w:jc w:val="both"/>
        <w:rPr>
          <w:rFonts w:ascii="Times New Roman" w:hAnsi="Times New Roman" w:cs="Times New Roman"/>
          <w:b/>
          <w:sz w:val="24"/>
          <w:szCs w:val="24"/>
        </w:rPr>
      </w:pPr>
      <w:r>
        <w:rPr>
          <w:rFonts w:ascii="Times New Roman" w:hAnsi="Times New Roman" w:cs="Times New Roman"/>
          <w:b/>
          <w:sz w:val="24"/>
          <w:szCs w:val="24"/>
        </w:rPr>
        <w:t>6.2.</w:t>
      </w:r>
      <w:r>
        <w:rPr>
          <w:rFonts w:ascii="Times New Roman" w:hAnsi="Times New Roman" w:cs="Times New Roman"/>
          <w:sz w:val="24"/>
          <w:szCs w:val="24"/>
        </w:rPr>
        <w:t xml:space="preserve"> Възложителят в срок до 3 (три) дни, считано от датата на издаване на решението, го изпраща на участниците.</w:t>
      </w:r>
    </w:p>
    <w:p w:rsidR="004A31AD" w:rsidRDefault="004A31AD" w:rsidP="004A31AD">
      <w:pPr>
        <w:autoSpaceDE w:val="0"/>
        <w:spacing w:after="120"/>
        <w:jc w:val="both"/>
        <w:rPr>
          <w:rFonts w:ascii="Times New Roman" w:hAnsi="Times New Roman" w:cs="Times New Roman"/>
          <w:b/>
          <w:sz w:val="24"/>
          <w:szCs w:val="24"/>
        </w:rPr>
      </w:pPr>
      <w:r>
        <w:rPr>
          <w:rFonts w:ascii="Times New Roman" w:hAnsi="Times New Roman" w:cs="Times New Roman"/>
          <w:b/>
          <w:sz w:val="24"/>
          <w:szCs w:val="24"/>
        </w:rPr>
        <w:t>6.3.</w:t>
      </w:r>
      <w:r>
        <w:rPr>
          <w:rFonts w:ascii="Times New Roman" w:hAnsi="Times New Roman" w:cs="Times New Roman"/>
          <w:sz w:val="24"/>
          <w:szCs w:val="24"/>
        </w:rPr>
        <w:t xml:space="preserve"> При писмено искане от участник, направено в срока за обжалване на решението, Възложителят е длъжен в тридневен срок от получаването да му осигури копие или достъп до протокола в зависимост от искането на участника. Възложителят може да откаже достъп до информация, съдържаща се в протокола, когато предоставянето й противоречи на нормативен акт или предотвратява, ограничава или нарушава конкуренцията.</w:t>
      </w:r>
    </w:p>
    <w:p w:rsidR="004A31AD" w:rsidRDefault="004A31AD" w:rsidP="004A31AD">
      <w:pPr>
        <w:autoSpaceDE w:val="0"/>
        <w:spacing w:after="120"/>
        <w:jc w:val="both"/>
        <w:rPr>
          <w:rFonts w:ascii="Times New Roman" w:hAnsi="Times New Roman" w:cs="Times New Roman"/>
          <w:b/>
          <w:sz w:val="24"/>
          <w:szCs w:val="24"/>
        </w:rPr>
      </w:pPr>
      <w:r>
        <w:rPr>
          <w:rFonts w:ascii="Times New Roman" w:hAnsi="Times New Roman" w:cs="Times New Roman"/>
          <w:b/>
          <w:sz w:val="24"/>
          <w:szCs w:val="24"/>
        </w:rPr>
        <w:t>6.4.</w:t>
      </w:r>
      <w:r>
        <w:rPr>
          <w:rFonts w:ascii="Times New Roman" w:hAnsi="Times New Roman" w:cs="Times New Roman"/>
          <w:sz w:val="24"/>
          <w:szCs w:val="24"/>
        </w:rPr>
        <w:t xml:space="preserve"> Всички действия на Възложителя към участниците са в писмен вид. Обменът и съхраняването на информацията в хода на процедурата се извършват по начин, който гарантира целостта, достоверността и поверителността на офертите.</w:t>
      </w:r>
    </w:p>
    <w:p w:rsidR="004A31AD" w:rsidRDefault="004A31AD" w:rsidP="004A31AD">
      <w:pPr>
        <w:spacing w:after="120"/>
        <w:jc w:val="both"/>
        <w:rPr>
          <w:rFonts w:ascii="Times New Roman" w:hAnsi="Times New Roman" w:cs="Times New Roman"/>
          <w:b/>
          <w:sz w:val="24"/>
          <w:szCs w:val="24"/>
        </w:rPr>
      </w:pPr>
      <w:r>
        <w:rPr>
          <w:rFonts w:ascii="Times New Roman" w:hAnsi="Times New Roman" w:cs="Times New Roman"/>
          <w:b/>
          <w:sz w:val="24"/>
          <w:szCs w:val="24"/>
        </w:rPr>
        <w:t>6.5.</w:t>
      </w:r>
      <w:r>
        <w:rPr>
          <w:rFonts w:ascii="Times New Roman" w:hAnsi="Times New Roman" w:cs="Times New Roman"/>
          <w:sz w:val="24"/>
          <w:szCs w:val="24"/>
        </w:rPr>
        <w:t xml:space="preserve"> Възложителят прекратява процедурата, за възлагане на Обществената поръчка, с мотивирано решение при наличие на някое от обстоятелствата по чл.39, ал.1 от ЗОП, както следва:</w:t>
      </w:r>
    </w:p>
    <w:p w:rsidR="004A31AD" w:rsidRDefault="004A31AD" w:rsidP="004A31AD">
      <w:pPr>
        <w:tabs>
          <w:tab w:val="left" w:pos="567"/>
        </w:tabs>
        <w:spacing w:after="120"/>
        <w:jc w:val="both"/>
        <w:rPr>
          <w:rFonts w:ascii="Times New Roman" w:hAnsi="Times New Roman" w:cs="Times New Roman"/>
          <w:b/>
          <w:sz w:val="24"/>
          <w:szCs w:val="24"/>
        </w:rPr>
      </w:pPr>
      <w:r>
        <w:rPr>
          <w:rFonts w:ascii="Times New Roman" w:hAnsi="Times New Roman" w:cs="Times New Roman"/>
          <w:b/>
          <w:sz w:val="24"/>
          <w:szCs w:val="24"/>
        </w:rPr>
        <w:t>а)</w:t>
      </w:r>
      <w:r>
        <w:rPr>
          <w:rFonts w:ascii="Times New Roman" w:hAnsi="Times New Roman" w:cs="Times New Roman"/>
          <w:sz w:val="24"/>
          <w:szCs w:val="24"/>
        </w:rPr>
        <w:tab/>
        <w:t>не е подадена нито една оферта или няма допуснат нито един кандидат или участник, който да отговаря на изискванията по чл.47-53а от ЗОП;</w:t>
      </w:r>
    </w:p>
    <w:p w:rsidR="004A31AD" w:rsidRDefault="004A31AD" w:rsidP="004A31AD">
      <w:pPr>
        <w:tabs>
          <w:tab w:val="left" w:pos="567"/>
        </w:tabs>
        <w:spacing w:after="120"/>
        <w:jc w:val="both"/>
        <w:rPr>
          <w:rFonts w:ascii="Times New Roman" w:hAnsi="Times New Roman" w:cs="Times New Roman"/>
          <w:b/>
          <w:sz w:val="24"/>
          <w:szCs w:val="24"/>
        </w:rPr>
      </w:pPr>
      <w:r>
        <w:rPr>
          <w:rFonts w:ascii="Times New Roman" w:hAnsi="Times New Roman" w:cs="Times New Roman"/>
          <w:b/>
          <w:sz w:val="24"/>
          <w:szCs w:val="24"/>
        </w:rPr>
        <w:t>б)</w:t>
      </w:r>
      <w:r>
        <w:rPr>
          <w:rFonts w:ascii="Times New Roman" w:hAnsi="Times New Roman" w:cs="Times New Roman"/>
          <w:sz w:val="24"/>
          <w:szCs w:val="24"/>
        </w:rPr>
        <w:tab/>
        <w:t xml:space="preserve">всички оферти не отговарят на предварително обявените условия от Възложителя; </w:t>
      </w:r>
    </w:p>
    <w:p w:rsidR="004A31AD" w:rsidRDefault="004A31AD" w:rsidP="004A31AD">
      <w:pPr>
        <w:tabs>
          <w:tab w:val="left" w:pos="567"/>
        </w:tabs>
        <w:spacing w:after="120"/>
        <w:jc w:val="both"/>
        <w:rPr>
          <w:rFonts w:ascii="Times New Roman" w:hAnsi="Times New Roman" w:cs="Times New Roman"/>
          <w:b/>
          <w:sz w:val="24"/>
          <w:szCs w:val="24"/>
        </w:rPr>
      </w:pPr>
      <w:r>
        <w:rPr>
          <w:rFonts w:ascii="Times New Roman" w:hAnsi="Times New Roman" w:cs="Times New Roman"/>
          <w:b/>
          <w:sz w:val="24"/>
          <w:szCs w:val="24"/>
        </w:rPr>
        <w:t>в)</w:t>
      </w:r>
      <w:r>
        <w:rPr>
          <w:rFonts w:ascii="Times New Roman" w:hAnsi="Times New Roman" w:cs="Times New Roman"/>
          <w:sz w:val="24"/>
          <w:szCs w:val="24"/>
        </w:rPr>
        <w:tab/>
        <w:t xml:space="preserve">всички оферти, които отговарят на предварително обявените от Възложителя условия, надвишават финансовия ресурс, който той може да осигури; </w:t>
      </w:r>
    </w:p>
    <w:p w:rsidR="004A31AD" w:rsidRDefault="004A31AD" w:rsidP="004A31AD">
      <w:pPr>
        <w:tabs>
          <w:tab w:val="left" w:pos="567"/>
        </w:tabs>
        <w:spacing w:after="120"/>
        <w:jc w:val="both"/>
        <w:rPr>
          <w:rFonts w:ascii="Times New Roman" w:hAnsi="Times New Roman" w:cs="Times New Roman"/>
          <w:b/>
          <w:sz w:val="24"/>
          <w:szCs w:val="24"/>
        </w:rPr>
      </w:pPr>
      <w:r>
        <w:rPr>
          <w:rFonts w:ascii="Times New Roman" w:hAnsi="Times New Roman" w:cs="Times New Roman"/>
          <w:b/>
          <w:sz w:val="24"/>
          <w:szCs w:val="24"/>
        </w:rPr>
        <w:t>г)</w:t>
      </w:r>
      <w:r>
        <w:rPr>
          <w:rFonts w:ascii="Times New Roman" w:hAnsi="Times New Roman" w:cs="Times New Roman"/>
          <w:sz w:val="24"/>
          <w:szCs w:val="24"/>
        </w:rPr>
        <w:tab/>
        <w:t xml:space="preserve">първият или вторият класиран участник откаже да сключи договор; </w:t>
      </w:r>
    </w:p>
    <w:p w:rsidR="004A31AD" w:rsidRDefault="004A31AD" w:rsidP="004A31AD">
      <w:pPr>
        <w:tabs>
          <w:tab w:val="left" w:pos="567"/>
        </w:tabs>
        <w:spacing w:after="120"/>
        <w:jc w:val="both"/>
        <w:rPr>
          <w:rFonts w:ascii="Times New Roman" w:hAnsi="Times New Roman" w:cs="Times New Roman"/>
          <w:b/>
          <w:sz w:val="24"/>
          <w:szCs w:val="24"/>
        </w:rPr>
      </w:pPr>
      <w:r>
        <w:rPr>
          <w:rFonts w:ascii="Times New Roman" w:hAnsi="Times New Roman" w:cs="Times New Roman"/>
          <w:b/>
          <w:sz w:val="24"/>
          <w:szCs w:val="24"/>
        </w:rPr>
        <w:t>д)</w:t>
      </w:r>
      <w:r>
        <w:rPr>
          <w:rFonts w:ascii="Times New Roman" w:hAnsi="Times New Roman" w:cs="Times New Roman"/>
          <w:sz w:val="24"/>
          <w:szCs w:val="24"/>
        </w:rPr>
        <w:tab/>
        <w:t xml:space="preserve">отпадне необходимостта от провеждане на процедурата в резултат на съществена промяна в обстоятелствата, включително при невъзможност да се осигури финансиране за изпълнението на поръчката по причини, които Възложителят не е могъл да предвиди; </w:t>
      </w:r>
    </w:p>
    <w:p w:rsidR="004A31AD" w:rsidRDefault="004A31AD" w:rsidP="004A31AD">
      <w:pPr>
        <w:tabs>
          <w:tab w:val="left" w:pos="567"/>
        </w:tabs>
        <w:spacing w:after="120"/>
        <w:jc w:val="both"/>
        <w:rPr>
          <w:rFonts w:ascii="Times New Roman" w:hAnsi="Times New Roman" w:cs="Times New Roman"/>
          <w:b/>
          <w:sz w:val="24"/>
          <w:szCs w:val="24"/>
        </w:rPr>
      </w:pPr>
      <w:r>
        <w:rPr>
          <w:rFonts w:ascii="Times New Roman" w:hAnsi="Times New Roman" w:cs="Times New Roman"/>
          <w:b/>
          <w:sz w:val="24"/>
          <w:szCs w:val="24"/>
        </w:rPr>
        <w:t>е)</w:t>
      </w:r>
      <w:r>
        <w:rPr>
          <w:rFonts w:ascii="Times New Roman" w:hAnsi="Times New Roman" w:cs="Times New Roman"/>
          <w:sz w:val="24"/>
          <w:szCs w:val="24"/>
        </w:rPr>
        <w:tab/>
        <w:t xml:space="preserve">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 </w:t>
      </w:r>
    </w:p>
    <w:p w:rsidR="004A31AD" w:rsidRDefault="004A31AD" w:rsidP="004A31AD">
      <w:pPr>
        <w:tabs>
          <w:tab w:val="left" w:pos="567"/>
        </w:tabs>
        <w:spacing w:after="120"/>
        <w:jc w:val="both"/>
        <w:rPr>
          <w:rFonts w:ascii="Times New Roman" w:hAnsi="Times New Roman" w:cs="Times New Roman"/>
          <w:b/>
          <w:sz w:val="24"/>
          <w:szCs w:val="24"/>
        </w:rPr>
      </w:pPr>
      <w:r>
        <w:rPr>
          <w:rFonts w:ascii="Times New Roman" w:hAnsi="Times New Roman" w:cs="Times New Roman"/>
          <w:b/>
          <w:sz w:val="24"/>
          <w:szCs w:val="24"/>
        </w:rPr>
        <w:t>ж)</w:t>
      </w:r>
      <w:r>
        <w:rPr>
          <w:rFonts w:ascii="Times New Roman" w:hAnsi="Times New Roman" w:cs="Times New Roman"/>
          <w:sz w:val="24"/>
          <w:szCs w:val="24"/>
        </w:rPr>
        <w:tab/>
        <w:t>поради наличие на някое от основанията по чл.42, ал.1 не се сключва договор за обществена поръчка.</w:t>
      </w:r>
    </w:p>
    <w:p w:rsidR="004A31AD" w:rsidRDefault="004A31AD" w:rsidP="004A31AD">
      <w:pPr>
        <w:spacing w:after="120"/>
        <w:jc w:val="both"/>
        <w:rPr>
          <w:rFonts w:ascii="Times New Roman" w:hAnsi="Times New Roman" w:cs="Times New Roman"/>
          <w:b/>
          <w:sz w:val="24"/>
          <w:szCs w:val="24"/>
          <w:shd w:val="clear" w:color="auto" w:fill="FEFEFE"/>
        </w:rPr>
      </w:pPr>
      <w:r>
        <w:rPr>
          <w:rFonts w:ascii="Times New Roman" w:hAnsi="Times New Roman" w:cs="Times New Roman"/>
          <w:b/>
          <w:sz w:val="24"/>
          <w:szCs w:val="24"/>
        </w:rPr>
        <w:lastRenderedPageBreak/>
        <w:t>6.6.</w:t>
      </w:r>
      <w:r>
        <w:rPr>
          <w:rFonts w:ascii="Times New Roman" w:hAnsi="Times New Roman" w:cs="Times New Roman"/>
          <w:sz w:val="24"/>
          <w:szCs w:val="24"/>
        </w:rPr>
        <w:t xml:space="preserve"> Възложителят може да прекрати процедурата за възлагане на обществената поръчка, с мотивирано решение и при наличие на някое от обстоятелствата по чл.39, ал.2 от ЗОП, както следва:</w:t>
      </w:r>
    </w:p>
    <w:p w:rsidR="004A31AD" w:rsidRDefault="004A31AD" w:rsidP="004A31AD">
      <w:pPr>
        <w:tabs>
          <w:tab w:val="left" w:pos="567"/>
        </w:tabs>
        <w:spacing w:after="120"/>
        <w:jc w:val="both"/>
        <w:rPr>
          <w:rFonts w:ascii="Times New Roman" w:hAnsi="Times New Roman" w:cs="Times New Roman"/>
          <w:b/>
          <w:sz w:val="24"/>
          <w:szCs w:val="24"/>
          <w:shd w:val="clear" w:color="auto" w:fill="FEFEFE"/>
        </w:rPr>
      </w:pPr>
      <w:r>
        <w:rPr>
          <w:rFonts w:ascii="Times New Roman" w:hAnsi="Times New Roman" w:cs="Times New Roman"/>
          <w:b/>
          <w:sz w:val="24"/>
          <w:szCs w:val="24"/>
          <w:shd w:val="clear" w:color="auto" w:fill="FEFEFE"/>
        </w:rPr>
        <w:t>а)</w:t>
      </w:r>
      <w:r>
        <w:rPr>
          <w:rFonts w:ascii="Times New Roman" w:hAnsi="Times New Roman" w:cs="Times New Roman"/>
          <w:sz w:val="24"/>
          <w:szCs w:val="24"/>
          <w:shd w:val="clear" w:color="auto" w:fill="FEFEFE"/>
        </w:rPr>
        <w:tab/>
        <w:t>е подадена само една оферта, заявление за участие или проект;</w:t>
      </w:r>
    </w:p>
    <w:p w:rsidR="004A31AD" w:rsidRDefault="004A31AD" w:rsidP="004A31AD">
      <w:pPr>
        <w:tabs>
          <w:tab w:val="left" w:pos="567"/>
        </w:tabs>
        <w:spacing w:after="120"/>
        <w:jc w:val="both"/>
        <w:rPr>
          <w:rFonts w:ascii="Times New Roman" w:hAnsi="Times New Roman" w:cs="Times New Roman"/>
          <w:b/>
          <w:sz w:val="24"/>
          <w:szCs w:val="24"/>
          <w:shd w:val="clear" w:color="auto" w:fill="FEFEFE"/>
        </w:rPr>
      </w:pPr>
      <w:r>
        <w:rPr>
          <w:rFonts w:ascii="Times New Roman" w:hAnsi="Times New Roman" w:cs="Times New Roman"/>
          <w:b/>
          <w:sz w:val="24"/>
          <w:szCs w:val="24"/>
          <w:shd w:val="clear" w:color="auto" w:fill="FEFEFE"/>
        </w:rPr>
        <w:t>б)</w:t>
      </w:r>
      <w:r>
        <w:rPr>
          <w:rFonts w:ascii="Times New Roman" w:hAnsi="Times New Roman" w:cs="Times New Roman"/>
          <w:sz w:val="24"/>
          <w:szCs w:val="24"/>
          <w:shd w:val="clear" w:color="auto" w:fill="FEFEFE"/>
        </w:rPr>
        <w:tab/>
        <w:t>има само един кандидат или участник, който отговаря на изискванията по чл.47 – 53а от ЗОП или само една оферта или проект отговаря на предварително обявените условия от Възложителя;</w:t>
      </w:r>
    </w:p>
    <w:p w:rsidR="004A31AD" w:rsidRDefault="004A31AD" w:rsidP="004A31AD">
      <w:pPr>
        <w:tabs>
          <w:tab w:val="left" w:pos="567"/>
        </w:tabs>
        <w:spacing w:after="120"/>
        <w:jc w:val="both"/>
        <w:rPr>
          <w:rFonts w:ascii="Times New Roman" w:hAnsi="Times New Roman" w:cs="Times New Roman"/>
          <w:b/>
          <w:sz w:val="24"/>
          <w:szCs w:val="24"/>
          <w:shd w:val="clear" w:color="auto" w:fill="FEFEFE"/>
        </w:rPr>
      </w:pPr>
      <w:r>
        <w:rPr>
          <w:rFonts w:ascii="Times New Roman" w:hAnsi="Times New Roman" w:cs="Times New Roman"/>
          <w:b/>
          <w:sz w:val="24"/>
          <w:szCs w:val="24"/>
          <w:shd w:val="clear" w:color="auto" w:fill="FEFEFE"/>
        </w:rPr>
        <w:t>в)</w:t>
      </w:r>
      <w:r>
        <w:rPr>
          <w:rFonts w:ascii="Times New Roman" w:hAnsi="Times New Roman" w:cs="Times New Roman"/>
          <w:sz w:val="24"/>
          <w:szCs w:val="24"/>
          <w:shd w:val="clear" w:color="auto" w:fill="FEFEFE"/>
        </w:rPr>
        <w:tab/>
        <w:t>участникът, класиран на първо място откаже да сключи договор, или не изпълни някое от изискванията на чл.42, ал.1 от ЗОП, или не отговаря на изискванията на чл.47, ал.1 и 5 от ЗОП или на изискванията на чл.47, ал.2 от ЗОП, когато са посочени в обявлението;</w:t>
      </w:r>
    </w:p>
    <w:p w:rsidR="004A31AD" w:rsidRDefault="004A31AD" w:rsidP="004A31AD">
      <w:pPr>
        <w:tabs>
          <w:tab w:val="left" w:pos="567"/>
        </w:tabs>
        <w:spacing w:after="120"/>
        <w:jc w:val="both"/>
        <w:rPr>
          <w:rFonts w:ascii="Times New Roman" w:hAnsi="Times New Roman" w:cs="Times New Roman"/>
          <w:b/>
          <w:sz w:val="24"/>
          <w:szCs w:val="24"/>
        </w:rPr>
      </w:pPr>
      <w:r>
        <w:rPr>
          <w:rFonts w:ascii="Times New Roman" w:hAnsi="Times New Roman" w:cs="Times New Roman"/>
          <w:b/>
          <w:sz w:val="24"/>
          <w:szCs w:val="24"/>
          <w:shd w:val="clear" w:color="auto" w:fill="FEFEFE"/>
        </w:rPr>
        <w:t>г)</w:t>
      </w:r>
      <w:r>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ab/>
        <w:t>са налице основанията по чл. 79, ал. 9, т.2, чл.83г, ал.8, т.2 и чл.88, ал.8, т.2 от ЗОП.</w:t>
      </w:r>
    </w:p>
    <w:p w:rsidR="004A31AD" w:rsidRDefault="004A31AD" w:rsidP="004A31AD">
      <w:pPr>
        <w:pageBreakBefore/>
        <w:spacing w:after="120"/>
        <w:jc w:val="both"/>
        <w:rPr>
          <w:rFonts w:ascii="Times New Roman" w:hAnsi="Times New Roman" w:cs="Times New Roman"/>
          <w:b/>
          <w:sz w:val="24"/>
          <w:szCs w:val="24"/>
        </w:rPr>
      </w:pPr>
      <w:r>
        <w:rPr>
          <w:rFonts w:ascii="Times New Roman" w:hAnsi="Times New Roman" w:cs="Times New Roman"/>
          <w:b/>
          <w:sz w:val="24"/>
          <w:szCs w:val="24"/>
        </w:rPr>
        <w:lastRenderedPageBreak/>
        <w:t>7.</w:t>
      </w:r>
      <w:r>
        <w:rPr>
          <w:rFonts w:ascii="Times New Roman" w:hAnsi="Times New Roman" w:cs="Times New Roman"/>
          <w:b/>
          <w:sz w:val="24"/>
          <w:szCs w:val="24"/>
        </w:rPr>
        <w:tab/>
        <w:t>СКЛЮЧВАНЕ НА ДОГОВОР</w:t>
      </w:r>
    </w:p>
    <w:p w:rsidR="004A31AD" w:rsidRDefault="004A31AD" w:rsidP="004A31AD">
      <w:pPr>
        <w:spacing w:after="120"/>
        <w:jc w:val="both"/>
        <w:rPr>
          <w:rFonts w:ascii="Times New Roman" w:hAnsi="Times New Roman" w:cs="Times New Roman"/>
          <w:b/>
          <w:sz w:val="24"/>
          <w:szCs w:val="24"/>
        </w:rPr>
      </w:pPr>
      <w:r>
        <w:rPr>
          <w:rFonts w:ascii="Times New Roman" w:hAnsi="Times New Roman" w:cs="Times New Roman"/>
          <w:b/>
          <w:sz w:val="24"/>
          <w:szCs w:val="24"/>
        </w:rPr>
        <w:t>7.1.</w:t>
      </w:r>
      <w:r>
        <w:rPr>
          <w:rFonts w:ascii="Times New Roman" w:hAnsi="Times New Roman" w:cs="Times New Roman"/>
          <w:sz w:val="24"/>
          <w:szCs w:val="24"/>
        </w:rPr>
        <w:t xml:space="preserve"> Офертите на участниците се считат за валидни в срок до 90 (деветдесет) календарни дни, считано от крайния срок за представянето им, като това следва да бъде изрично декларирано в офертата на всеки участник.</w:t>
      </w:r>
    </w:p>
    <w:p w:rsidR="004A31AD" w:rsidRDefault="004A31AD" w:rsidP="004A31AD">
      <w:pPr>
        <w:spacing w:after="120"/>
        <w:jc w:val="both"/>
        <w:rPr>
          <w:rFonts w:ascii="Times New Roman" w:hAnsi="Times New Roman" w:cs="Times New Roman"/>
          <w:b/>
          <w:sz w:val="24"/>
          <w:szCs w:val="24"/>
        </w:rPr>
      </w:pPr>
      <w:r>
        <w:rPr>
          <w:rFonts w:ascii="Times New Roman" w:hAnsi="Times New Roman" w:cs="Times New Roman"/>
          <w:b/>
          <w:sz w:val="24"/>
          <w:szCs w:val="24"/>
        </w:rPr>
        <w:t>7.2.</w:t>
      </w:r>
      <w:r>
        <w:rPr>
          <w:rFonts w:ascii="Times New Roman" w:hAnsi="Times New Roman" w:cs="Times New Roman"/>
          <w:sz w:val="24"/>
          <w:szCs w:val="24"/>
        </w:rPr>
        <w:t xml:space="preserve"> Договор за възлагане на обществената поръчка се сключва с участника, избран за изпълнител, който към датата на подписване на договора представи:</w:t>
      </w:r>
    </w:p>
    <w:p w:rsidR="004A31AD" w:rsidRDefault="004A31AD" w:rsidP="004A31AD">
      <w:pPr>
        <w:tabs>
          <w:tab w:val="left" w:pos="567"/>
        </w:tabs>
        <w:spacing w:after="120"/>
        <w:jc w:val="both"/>
        <w:rPr>
          <w:rFonts w:ascii="Times New Roman" w:hAnsi="Times New Roman" w:cs="Times New Roman"/>
          <w:b/>
          <w:sz w:val="24"/>
          <w:szCs w:val="24"/>
        </w:rPr>
      </w:pPr>
      <w:r>
        <w:rPr>
          <w:rFonts w:ascii="Times New Roman" w:hAnsi="Times New Roman" w:cs="Times New Roman"/>
          <w:b/>
          <w:sz w:val="24"/>
          <w:szCs w:val="24"/>
        </w:rPr>
        <w:t>а)</w:t>
      </w:r>
      <w:r>
        <w:rPr>
          <w:rFonts w:ascii="Times New Roman" w:hAnsi="Times New Roman" w:cs="Times New Roman"/>
          <w:sz w:val="24"/>
          <w:szCs w:val="24"/>
        </w:rPr>
        <w:tab/>
        <w:t>Документ за регистрация (ако е приложимо);</w:t>
      </w:r>
    </w:p>
    <w:p w:rsidR="004A31AD" w:rsidRDefault="004A31AD" w:rsidP="004A31AD">
      <w:pPr>
        <w:tabs>
          <w:tab w:val="left" w:pos="567"/>
        </w:tabs>
        <w:spacing w:after="120"/>
        <w:ind w:left="709" w:hanging="709"/>
        <w:jc w:val="both"/>
        <w:rPr>
          <w:rFonts w:ascii="Times New Roman" w:hAnsi="Times New Roman" w:cs="Times New Roman"/>
          <w:b/>
          <w:sz w:val="24"/>
          <w:szCs w:val="24"/>
        </w:rPr>
      </w:pPr>
      <w:r>
        <w:rPr>
          <w:rFonts w:ascii="Times New Roman" w:hAnsi="Times New Roman" w:cs="Times New Roman"/>
          <w:b/>
          <w:sz w:val="24"/>
          <w:szCs w:val="24"/>
        </w:rPr>
        <w:t>б)</w:t>
      </w:r>
      <w:r>
        <w:rPr>
          <w:rFonts w:ascii="Times New Roman" w:hAnsi="Times New Roman" w:cs="Times New Roman"/>
          <w:sz w:val="24"/>
          <w:szCs w:val="24"/>
        </w:rPr>
        <w:tab/>
        <w:t>Изискуемите документи по чл.47, ал.9 и чл.48, ал.2 от ЗОП;</w:t>
      </w:r>
    </w:p>
    <w:p w:rsidR="004A31AD" w:rsidRDefault="004A31AD" w:rsidP="004A31AD">
      <w:pPr>
        <w:tabs>
          <w:tab w:val="left" w:pos="567"/>
        </w:tabs>
        <w:spacing w:after="120"/>
        <w:ind w:left="709" w:hanging="709"/>
        <w:jc w:val="both"/>
        <w:rPr>
          <w:rFonts w:ascii="Times New Roman" w:hAnsi="Times New Roman" w:cs="Times New Roman"/>
          <w:b/>
          <w:sz w:val="24"/>
          <w:szCs w:val="24"/>
        </w:rPr>
      </w:pPr>
      <w:r>
        <w:rPr>
          <w:rFonts w:ascii="Times New Roman" w:hAnsi="Times New Roman" w:cs="Times New Roman"/>
          <w:b/>
          <w:sz w:val="24"/>
          <w:szCs w:val="24"/>
        </w:rPr>
        <w:t>в)</w:t>
      </w:r>
      <w:r>
        <w:rPr>
          <w:rFonts w:ascii="Times New Roman" w:hAnsi="Times New Roman" w:cs="Times New Roman"/>
          <w:sz w:val="24"/>
          <w:szCs w:val="24"/>
        </w:rPr>
        <w:tab/>
        <w:t>Определената гаранция за изпълнение на договора;</w:t>
      </w:r>
    </w:p>
    <w:p w:rsidR="004A31AD" w:rsidRDefault="004A31AD" w:rsidP="004A31AD">
      <w:pPr>
        <w:tabs>
          <w:tab w:val="left" w:pos="567"/>
        </w:tabs>
        <w:spacing w:after="120"/>
        <w:ind w:left="709" w:hanging="709"/>
        <w:jc w:val="both"/>
        <w:rPr>
          <w:rFonts w:ascii="Times New Roman" w:hAnsi="Times New Roman" w:cs="Times New Roman"/>
          <w:b/>
          <w:sz w:val="24"/>
          <w:szCs w:val="24"/>
        </w:rPr>
      </w:pPr>
      <w:r>
        <w:rPr>
          <w:rFonts w:ascii="Times New Roman" w:hAnsi="Times New Roman" w:cs="Times New Roman"/>
          <w:b/>
          <w:sz w:val="24"/>
          <w:szCs w:val="24"/>
        </w:rPr>
        <w:t>г)</w:t>
      </w:r>
      <w:r>
        <w:rPr>
          <w:rFonts w:ascii="Times New Roman" w:hAnsi="Times New Roman" w:cs="Times New Roman"/>
          <w:b/>
          <w:sz w:val="24"/>
          <w:szCs w:val="24"/>
        </w:rPr>
        <w:tab/>
      </w:r>
      <w:r>
        <w:rPr>
          <w:rFonts w:ascii="Times New Roman" w:hAnsi="Times New Roman" w:cs="Times New Roman"/>
          <w:sz w:val="24"/>
          <w:szCs w:val="24"/>
        </w:rPr>
        <w:t>Други.</w:t>
      </w:r>
    </w:p>
    <w:p w:rsidR="004A31AD" w:rsidRDefault="004A31AD" w:rsidP="004A31AD">
      <w:pPr>
        <w:spacing w:after="120"/>
        <w:jc w:val="both"/>
        <w:rPr>
          <w:rFonts w:ascii="Times New Roman" w:hAnsi="Times New Roman" w:cs="Times New Roman"/>
          <w:b/>
          <w:sz w:val="24"/>
          <w:szCs w:val="24"/>
        </w:rPr>
      </w:pPr>
      <w:r>
        <w:rPr>
          <w:rFonts w:ascii="Times New Roman" w:hAnsi="Times New Roman" w:cs="Times New Roman"/>
          <w:b/>
          <w:sz w:val="24"/>
          <w:szCs w:val="24"/>
        </w:rPr>
        <w:t>7.3.</w:t>
      </w:r>
      <w:r>
        <w:rPr>
          <w:rFonts w:ascii="Times New Roman" w:hAnsi="Times New Roman" w:cs="Times New Roman"/>
          <w:sz w:val="24"/>
          <w:szCs w:val="24"/>
        </w:rPr>
        <w:t xml:space="preserve"> При отказ на участника, избран за изпълнител, да сключи договор, Възложителят може с решение да определи за изпълнител и да предложи сключване на договор на втория класиран участник.</w:t>
      </w:r>
    </w:p>
    <w:p w:rsidR="004A31AD" w:rsidRDefault="004A31AD" w:rsidP="004A31AD">
      <w:pPr>
        <w:spacing w:after="120"/>
        <w:jc w:val="both"/>
        <w:rPr>
          <w:rFonts w:ascii="Times New Roman" w:hAnsi="Times New Roman" w:cs="Times New Roman"/>
          <w:b/>
          <w:sz w:val="24"/>
          <w:szCs w:val="24"/>
        </w:rPr>
      </w:pPr>
      <w:r>
        <w:rPr>
          <w:rFonts w:ascii="Times New Roman" w:hAnsi="Times New Roman" w:cs="Times New Roman"/>
          <w:b/>
          <w:sz w:val="24"/>
          <w:szCs w:val="24"/>
        </w:rPr>
        <w:t>7.4.</w:t>
      </w:r>
      <w:r>
        <w:rPr>
          <w:rFonts w:ascii="Times New Roman" w:hAnsi="Times New Roman" w:cs="Times New Roman"/>
          <w:sz w:val="24"/>
          <w:szCs w:val="24"/>
        </w:rPr>
        <w:t xml:space="preserve"> Не се сключва договор с участник, определен за изпълнител, който при подписването на договора, който не:</w:t>
      </w:r>
    </w:p>
    <w:p w:rsidR="004A31AD" w:rsidRDefault="004A31AD" w:rsidP="004A31AD">
      <w:pPr>
        <w:tabs>
          <w:tab w:val="left" w:pos="567"/>
        </w:tabs>
        <w:spacing w:after="120"/>
        <w:jc w:val="both"/>
        <w:rPr>
          <w:rFonts w:ascii="Times New Roman" w:hAnsi="Times New Roman" w:cs="Times New Roman"/>
          <w:b/>
          <w:sz w:val="24"/>
          <w:szCs w:val="24"/>
        </w:rPr>
      </w:pPr>
      <w:r>
        <w:rPr>
          <w:rFonts w:ascii="Times New Roman" w:hAnsi="Times New Roman" w:cs="Times New Roman"/>
          <w:b/>
          <w:sz w:val="24"/>
          <w:szCs w:val="24"/>
        </w:rPr>
        <w:t>а)</w:t>
      </w:r>
      <w:r>
        <w:rPr>
          <w:rFonts w:ascii="Times New Roman" w:hAnsi="Times New Roman" w:cs="Times New Roman"/>
          <w:sz w:val="24"/>
          <w:szCs w:val="24"/>
        </w:rPr>
        <w:tab/>
        <w:t>изпълни задължението по чл.47, ал.9 и чл.48, ал.2 от ЗОП (документите се представят в оригинал или нотариално заверени копия). Това условие не се прилага в случаите по чл.47, ал.11 от ЗОП;</w:t>
      </w:r>
    </w:p>
    <w:p w:rsidR="004A31AD" w:rsidRDefault="004A31AD" w:rsidP="004A31AD">
      <w:pPr>
        <w:tabs>
          <w:tab w:val="left" w:pos="567"/>
        </w:tabs>
        <w:spacing w:after="120"/>
        <w:jc w:val="both"/>
        <w:rPr>
          <w:rFonts w:ascii="Times New Roman" w:hAnsi="Times New Roman" w:cs="Times New Roman"/>
          <w:b/>
          <w:sz w:val="24"/>
          <w:szCs w:val="24"/>
        </w:rPr>
      </w:pPr>
      <w:r>
        <w:rPr>
          <w:rFonts w:ascii="Times New Roman" w:hAnsi="Times New Roman" w:cs="Times New Roman"/>
          <w:b/>
          <w:sz w:val="24"/>
          <w:szCs w:val="24"/>
        </w:rPr>
        <w:t>б)</w:t>
      </w:r>
      <w:r>
        <w:rPr>
          <w:rFonts w:ascii="Times New Roman" w:hAnsi="Times New Roman" w:cs="Times New Roman"/>
          <w:sz w:val="24"/>
          <w:szCs w:val="24"/>
        </w:rPr>
        <w:tab/>
        <w:t xml:space="preserve">представи определената гаранция за изпълнение на договора; </w:t>
      </w:r>
    </w:p>
    <w:p w:rsidR="004A31AD" w:rsidRDefault="004A31AD" w:rsidP="004A31AD">
      <w:pPr>
        <w:tabs>
          <w:tab w:val="left" w:pos="567"/>
        </w:tabs>
        <w:spacing w:after="120"/>
        <w:jc w:val="both"/>
      </w:pPr>
      <w:r>
        <w:rPr>
          <w:rFonts w:ascii="Times New Roman" w:hAnsi="Times New Roman" w:cs="Times New Roman"/>
          <w:b/>
          <w:sz w:val="24"/>
          <w:szCs w:val="24"/>
        </w:rPr>
        <w:t>в)</w:t>
      </w:r>
      <w:r>
        <w:rPr>
          <w:rFonts w:ascii="Times New Roman" w:hAnsi="Times New Roman" w:cs="Times New Roman"/>
          <w:sz w:val="24"/>
          <w:szCs w:val="24"/>
        </w:rPr>
        <w:tab/>
        <w:t>извърши съответна регистрация, не представи документ или не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при откриване на Процедурата.</w:t>
      </w:r>
    </w:p>
    <w:p w:rsidR="004A31AD" w:rsidRPr="00EA7097" w:rsidRDefault="004A31AD" w:rsidP="004A31AD">
      <w:pPr>
        <w:pStyle w:val="Heading"/>
        <w:pageBreakBefore/>
        <w:jc w:val="left"/>
        <w:rPr>
          <w:bCs/>
        </w:rPr>
      </w:pPr>
      <w:r w:rsidRPr="00EA7097">
        <w:lastRenderedPageBreak/>
        <w:t>РАЗДЕЛ VI.</w:t>
      </w:r>
      <w:r w:rsidRPr="00EA7097">
        <w:tab/>
        <w:t>КРИТЕРИЙ ЗА ОЦЕНКА НА ОФЕРТАТА</w:t>
      </w:r>
    </w:p>
    <w:p w:rsidR="004A31AD" w:rsidRDefault="004A31AD" w:rsidP="004A31AD">
      <w:pPr>
        <w:pStyle w:val="Default"/>
        <w:spacing w:after="120" w:line="276" w:lineRule="auto"/>
        <w:jc w:val="both"/>
        <w:rPr>
          <w:color w:val="auto"/>
        </w:rPr>
      </w:pPr>
      <w:r w:rsidRPr="00EA7097">
        <w:rPr>
          <w:b/>
          <w:bCs/>
          <w:color w:val="auto"/>
        </w:rPr>
        <w:t>1. Критерий за оценка на офертите:</w:t>
      </w:r>
      <w:r>
        <w:rPr>
          <w:b/>
          <w:bCs/>
          <w:color w:val="auto"/>
        </w:rPr>
        <w:t xml:space="preserve"> </w:t>
      </w:r>
    </w:p>
    <w:p w:rsidR="004A31AD" w:rsidRDefault="004A31AD" w:rsidP="004A31AD">
      <w:pPr>
        <w:pStyle w:val="Default"/>
        <w:spacing w:after="120" w:line="276" w:lineRule="auto"/>
        <w:jc w:val="both"/>
      </w:pPr>
      <w:r>
        <w:rPr>
          <w:color w:val="auto"/>
        </w:rPr>
        <w:t xml:space="preserve">Критерият за оценка на офертите на настоящата обществена поръчка е </w:t>
      </w:r>
      <w:r>
        <w:rPr>
          <w:b/>
          <w:bCs/>
          <w:i/>
          <w:iCs/>
          <w:color w:val="auto"/>
        </w:rPr>
        <w:t>“Икономически</w:t>
      </w:r>
      <w:r>
        <w:rPr>
          <w:b/>
          <w:bCs/>
          <w:color w:val="auto"/>
        </w:rPr>
        <w:t xml:space="preserve"> </w:t>
      </w:r>
      <w:r>
        <w:rPr>
          <w:b/>
          <w:bCs/>
          <w:i/>
          <w:iCs/>
          <w:color w:val="auto"/>
        </w:rPr>
        <w:t xml:space="preserve">най-изгодна оферта”. </w:t>
      </w:r>
    </w:p>
    <w:p w:rsidR="004A31AD" w:rsidRDefault="004A31AD" w:rsidP="004A31AD">
      <w:pPr>
        <w:jc w:val="both"/>
        <w:rPr>
          <w:rFonts w:ascii="Times New Roman" w:hAnsi="Times New Roman" w:cs="Times New Roman"/>
          <w:sz w:val="24"/>
          <w:szCs w:val="24"/>
        </w:rPr>
      </w:pPr>
      <w:r>
        <w:rPr>
          <w:rFonts w:ascii="Times New Roman" w:hAnsi="Times New Roman" w:cs="Times New Roman"/>
          <w:sz w:val="24"/>
          <w:szCs w:val="24"/>
        </w:rPr>
        <w:t xml:space="preserve">Настоящата Методика за определяне на комплексната оценка на офертите в обявената открита процедура за избор на изпълнител е изготвена в изпълнение на чл.37, ал.1, т.2 от ЗОП и съответства на избрания от Възложителя критерий за оценка – </w:t>
      </w:r>
      <w:r>
        <w:rPr>
          <w:rFonts w:ascii="Times New Roman" w:hAnsi="Times New Roman" w:cs="Times New Roman"/>
          <w:b/>
          <w:sz w:val="24"/>
          <w:szCs w:val="24"/>
        </w:rPr>
        <w:t>“Икономически най-изгодна оферта”</w:t>
      </w:r>
      <w:r>
        <w:rPr>
          <w:rFonts w:ascii="Times New Roman" w:hAnsi="Times New Roman" w:cs="Times New Roman"/>
          <w:sz w:val="24"/>
          <w:szCs w:val="24"/>
        </w:rPr>
        <w:t>.</w:t>
      </w:r>
    </w:p>
    <w:p w:rsidR="004A31AD" w:rsidRDefault="004A31AD" w:rsidP="004A31AD">
      <w:pPr>
        <w:jc w:val="both"/>
        <w:rPr>
          <w:rFonts w:ascii="Times New Roman" w:hAnsi="Times New Roman" w:cs="Times New Roman"/>
          <w:sz w:val="24"/>
          <w:szCs w:val="24"/>
        </w:rPr>
      </w:pPr>
      <w:r>
        <w:rPr>
          <w:rFonts w:ascii="Times New Roman" w:hAnsi="Times New Roman" w:cs="Times New Roman"/>
          <w:sz w:val="24"/>
          <w:szCs w:val="24"/>
        </w:rPr>
        <w:t>Офертите на участниците, които не са отстранени от участие в процедурата и които отговарят на предварително обявените условия на Възложителя за икономически, финансови и технически възможности и квалификация, подлежат на комплексна оценка за определяне на “Икономически най-изгодната оферта” по условията на тази Методика.</w:t>
      </w:r>
    </w:p>
    <w:p w:rsidR="004A31AD" w:rsidRDefault="004A31AD" w:rsidP="004A31AD">
      <w:pPr>
        <w:jc w:val="both"/>
        <w:rPr>
          <w:rFonts w:ascii="Times New Roman" w:hAnsi="Times New Roman" w:cs="Times New Roman"/>
          <w:sz w:val="24"/>
          <w:szCs w:val="24"/>
        </w:rPr>
      </w:pPr>
      <w:r>
        <w:rPr>
          <w:rFonts w:ascii="Times New Roman" w:hAnsi="Times New Roman" w:cs="Times New Roman"/>
          <w:sz w:val="24"/>
          <w:szCs w:val="24"/>
        </w:rPr>
        <w:t>Класирането на офертите се извършва в зависимост от комплексната оценка, която се формира като сбор от получените точки по отделните показатели за оценка.</w:t>
      </w:r>
    </w:p>
    <w:p w:rsidR="004A31AD" w:rsidRDefault="004A31AD" w:rsidP="004A31AD">
      <w:pPr>
        <w:jc w:val="both"/>
        <w:rPr>
          <w:rFonts w:ascii="Times New Roman" w:hAnsi="Times New Roman" w:cs="Times New Roman"/>
          <w:b/>
          <w:sz w:val="24"/>
          <w:szCs w:val="24"/>
        </w:rPr>
      </w:pPr>
      <w:r>
        <w:rPr>
          <w:rFonts w:ascii="Times New Roman" w:hAnsi="Times New Roman" w:cs="Times New Roman"/>
          <w:sz w:val="24"/>
          <w:szCs w:val="24"/>
        </w:rPr>
        <w:t xml:space="preserve">Оценка на предложенията за изпълнение на поръчката и предложената цена се поставя </w:t>
      </w:r>
      <w:r>
        <w:rPr>
          <w:rFonts w:ascii="Times New Roman" w:hAnsi="Times New Roman" w:cs="Times New Roman"/>
          <w:b/>
          <w:sz w:val="24"/>
          <w:szCs w:val="24"/>
        </w:rPr>
        <w:t>само на офертите на допуснатите до този етап участници</w:t>
      </w:r>
      <w:r>
        <w:rPr>
          <w:rFonts w:ascii="Times New Roman" w:hAnsi="Times New Roman" w:cs="Times New Roman"/>
          <w:sz w:val="24"/>
          <w:szCs w:val="24"/>
        </w:rPr>
        <w:t>.</w:t>
      </w:r>
    </w:p>
    <w:p w:rsidR="004A31AD" w:rsidRDefault="004A31AD" w:rsidP="004A31AD">
      <w:pPr>
        <w:jc w:val="both"/>
        <w:rPr>
          <w:rFonts w:ascii="Times New Roman" w:hAnsi="Times New Roman" w:cs="Times New Roman"/>
          <w:b/>
          <w:sz w:val="24"/>
          <w:szCs w:val="24"/>
        </w:rPr>
      </w:pPr>
      <w:r>
        <w:rPr>
          <w:rFonts w:ascii="Times New Roman" w:hAnsi="Times New Roman" w:cs="Times New Roman"/>
          <w:b/>
          <w:sz w:val="24"/>
          <w:szCs w:val="24"/>
        </w:rPr>
        <w:t>2. Показатели за оценяване:</w:t>
      </w:r>
    </w:p>
    <w:p w:rsidR="004A31AD" w:rsidRDefault="004A31AD" w:rsidP="004A31AD">
      <w:pPr>
        <w:tabs>
          <w:tab w:val="left" w:pos="426"/>
          <w:tab w:val="left" w:pos="851"/>
        </w:tabs>
        <w:jc w:val="both"/>
        <w:rPr>
          <w:rFonts w:ascii="Times New Roman" w:hAnsi="Times New Roman" w:cs="Times New Roman"/>
          <w:b/>
          <w:sz w:val="24"/>
          <w:szCs w:val="24"/>
        </w:rPr>
      </w:pPr>
      <w:r>
        <w:rPr>
          <w:rFonts w:ascii="Times New Roman" w:hAnsi="Times New Roman" w:cs="Times New Roman"/>
          <w:b/>
          <w:sz w:val="24"/>
          <w:szCs w:val="24"/>
        </w:rPr>
        <w:t xml:space="preserve">2.1. </w:t>
      </w:r>
      <w:r>
        <w:rPr>
          <w:rFonts w:ascii="Times New Roman" w:hAnsi="Times New Roman" w:cs="Times New Roman"/>
          <w:sz w:val="24"/>
          <w:szCs w:val="24"/>
        </w:rPr>
        <w:t>Комплексната оценка (КО) се определя като сбор от оценките от посочените по-долу основни показатели, умножени по коефициент, определящ тежестта им в общата оценка по следната формула:</w:t>
      </w:r>
    </w:p>
    <w:p w:rsidR="004A31AD" w:rsidRDefault="004A31AD" w:rsidP="004A31AD">
      <w:pPr>
        <w:tabs>
          <w:tab w:val="left" w:pos="426"/>
          <w:tab w:val="left" w:pos="851"/>
        </w:tabs>
        <w:jc w:val="both"/>
        <w:rPr>
          <w:rFonts w:ascii="Times New Roman" w:hAnsi="Times New Roman" w:cs="Times New Roman"/>
          <w:b/>
          <w:sz w:val="24"/>
          <w:szCs w:val="24"/>
        </w:rPr>
      </w:pPr>
      <w:r>
        <w:rPr>
          <w:rFonts w:ascii="Times New Roman" w:hAnsi="Times New Roman" w:cs="Times New Roman"/>
          <w:b/>
          <w:sz w:val="24"/>
          <w:szCs w:val="24"/>
        </w:rPr>
        <w:t>КО = КФх0,30 + КТх0,70, като КО може да има максимален брой точки 100.</w:t>
      </w:r>
    </w:p>
    <w:p w:rsidR="004A31AD" w:rsidRDefault="004A31AD" w:rsidP="004A31AD">
      <w:pPr>
        <w:tabs>
          <w:tab w:val="left" w:pos="426"/>
          <w:tab w:val="left" w:pos="851"/>
        </w:tabs>
        <w:jc w:val="both"/>
        <w:rPr>
          <w:rFonts w:ascii="Times New Roman" w:hAnsi="Times New Roman" w:cs="Times New Roman"/>
          <w:b/>
          <w:sz w:val="24"/>
          <w:szCs w:val="24"/>
        </w:rPr>
      </w:pPr>
      <w:r>
        <w:rPr>
          <w:rFonts w:ascii="Times New Roman" w:hAnsi="Times New Roman" w:cs="Times New Roman"/>
          <w:b/>
          <w:sz w:val="24"/>
          <w:szCs w:val="24"/>
        </w:rPr>
        <w:t xml:space="preserve">2.1.1. </w:t>
      </w:r>
      <w:r>
        <w:rPr>
          <w:rFonts w:ascii="Times New Roman" w:hAnsi="Times New Roman" w:cs="Times New Roman"/>
          <w:sz w:val="24"/>
          <w:szCs w:val="24"/>
        </w:rPr>
        <w:t xml:space="preserve">КФ – Финансов показател с относителна тежест в КО – 30 % (Предложена цена (обща) за изпълнение на поръчката) – определя се по начина посочен по – долу. </w:t>
      </w:r>
    </w:p>
    <w:p w:rsidR="004A31AD" w:rsidRDefault="004A31AD" w:rsidP="004A31AD">
      <w:pPr>
        <w:tabs>
          <w:tab w:val="left" w:pos="426"/>
          <w:tab w:val="left" w:pos="851"/>
        </w:tabs>
        <w:jc w:val="both"/>
        <w:rPr>
          <w:rFonts w:ascii="Times New Roman" w:hAnsi="Times New Roman" w:cs="Times New Roman"/>
          <w:b/>
          <w:sz w:val="24"/>
          <w:szCs w:val="24"/>
        </w:rPr>
      </w:pPr>
      <w:r>
        <w:rPr>
          <w:rFonts w:ascii="Times New Roman" w:hAnsi="Times New Roman" w:cs="Times New Roman"/>
          <w:b/>
          <w:sz w:val="24"/>
          <w:szCs w:val="24"/>
        </w:rPr>
        <w:t xml:space="preserve">2.1.2. </w:t>
      </w:r>
      <w:r>
        <w:rPr>
          <w:rFonts w:ascii="Times New Roman" w:hAnsi="Times New Roman" w:cs="Times New Roman"/>
          <w:sz w:val="24"/>
          <w:szCs w:val="24"/>
        </w:rPr>
        <w:t>КТ – Технически показател с относителна тежест в КО – 70 %, който включва следните подпоказатели:</w:t>
      </w:r>
    </w:p>
    <w:p w:rsidR="004A31AD" w:rsidRDefault="004A31AD" w:rsidP="004A31AD">
      <w:pPr>
        <w:tabs>
          <w:tab w:val="left" w:pos="426"/>
          <w:tab w:val="left" w:pos="851"/>
        </w:tabs>
        <w:jc w:val="both"/>
        <w:rPr>
          <w:rFonts w:ascii="Times New Roman" w:hAnsi="Times New Roman" w:cs="Times New Roman"/>
          <w:b/>
          <w:sz w:val="24"/>
          <w:szCs w:val="24"/>
        </w:rPr>
      </w:pPr>
      <w:r>
        <w:rPr>
          <w:rFonts w:ascii="Times New Roman" w:hAnsi="Times New Roman" w:cs="Times New Roman"/>
          <w:b/>
          <w:sz w:val="24"/>
          <w:szCs w:val="24"/>
        </w:rPr>
        <w:t xml:space="preserve">Т1 – </w:t>
      </w:r>
      <w:r>
        <w:rPr>
          <w:rFonts w:ascii="Times New Roman" w:hAnsi="Times New Roman" w:cs="Times New Roman"/>
          <w:sz w:val="24"/>
          <w:szCs w:val="24"/>
        </w:rPr>
        <w:t xml:space="preserve">Предлаган Подход, план за работа и организация </w:t>
      </w:r>
      <w:r>
        <w:rPr>
          <w:rFonts w:ascii="Times New Roman" w:hAnsi="Times New Roman" w:cs="Times New Roman"/>
        </w:rPr>
        <w:t xml:space="preserve"> </w:t>
      </w:r>
      <w:r>
        <w:rPr>
          <w:rFonts w:ascii="Times New Roman" w:hAnsi="Times New Roman" w:cs="Times New Roman"/>
          <w:sz w:val="24"/>
          <w:szCs w:val="24"/>
        </w:rPr>
        <w:t>за изпълнение на дейностите, описани в техническото предложение, с обща относителна тежест – 60 точки;</w:t>
      </w:r>
    </w:p>
    <w:p w:rsidR="004A31AD" w:rsidRDefault="004A31AD" w:rsidP="004A31AD">
      <w:pPr>
        <w:tabs>
          <w:tab w:val="left" w:pos="426"/>
          <w:tab w:val="left" w:pos="851"/>
        </w:tabs>
        <w:jc w:val="both"/>
        <w:rPr>
          <w:rFonts w:ascii="Times New Roman" w:hAnsi="Times New Roman" w:cs="Times New Roman"/>
          <w:b/>
          <w:sz w:val="24"/>
          <w:szCs w:val="24"/>
        </w:rPr>
      </w:pPr>
      <w:r>
        <w:rPr>
          <w:rFonts w:ascii="Times New Roman" w:hAnsi="Times New Roman" w:cs="Times New Roman"/>
          <w:b/>
          <w:sz w:val="24"/>
          <w:szCs w:val="24"/>
        </w:rPr>
        <w:t xml:space="preserve">Т2. </w:t>
      </w:r>
      <w:r>
        <w:rPr>
          <w:rFonts w:ascii="Times New Roman" w:hAnsi="Times New Roman" w:cs="Times New Roman"/>
          <w:sz w:val="24"/>
          <w:szCs w:val="24"/>
        </w:rPr>
        <w:t>План за</w:t>
      </w:r>
      <w:r>
        <w:rPr>
          <w:rFonts w:ascii="Times New Roman" w:hAnsi="Times New Roman" w:cs="Times New Roman"/>
          <w:b/>
          <w:sz w:val="24"/>
          <w:szCs w:val="24"/>
        </w:rPr>
        <w:t xml:space="preserve"> </w:t>
      </w:r>
      <w:r>
        <w:rPr>
          <w:rFonts w:ascii="Times New Roman" w:hAnsi="Times New Roman" w:cs="Times New Roman"/>
          <w:sz w:val="24"/>
          <w:szCs w:val="24"/>
        </w:rPr>
        <w:t>управление на риска, с обща относителна тежест – 20 точки;</w:t>
      </w:r>
    </w:p>
    <w:p w:rsidR="004A31AD" w:rsidRDefault="004A31AD" w:rsidP="004A31AD">
      <w:pPr>
        <w:tabs>
          <w:tab w:val="left" w:pos="426"/>
          <w:tab w:val="left" w:pos="851"/>
        </w:tabs>
        <w:jc w:val="both"/>
        <w:rPr>
          <w:rFonts w:ascii="Times New Roman" w:hAnsi="Times New Roman" w:cs="Times New Roman"/>
          <w:b/>
          <w:sz w:val="24"/>
          <w:szCs w:val="24"/>
        </w:rPr>
      </w:pPr>
      <w:r>
        <w:rPr>
          <w:rFonts w:ascii="Times New Roman" w:hAnsi="Times New Roman" w:cs="Times New Roman"/>
          <w:b/>
          <w:sz w:val="24"/>
          <w:szCs w:val="24"/>
        </w:rPr>
        <w:t xml:space="preserve">Т3. </w:t>
      </w:r>
      <w:r>
        <w:rPr>
          <w:rFonts w:ascii="Times New Roman" w:hAnsi="Times New Roman" w:cs="Times New Roman"/>
          <w:sz w:val="24"/>
          <w:szCs w:val="24"/>
        </w:rPr>
        <w:t>Гаранционен срок, с обща относителна тежест – 20 точки.</w:t>
      </w:r>
    </w:p>
    <w:p w:rsidR="004A31AD" w:rsidRDefault="004A31AD" w:rsidP="004A31AD">
      <w:pPr>
        <w:tabs>
          <w:tab w:val="left" w:pos="426"/>
          <w:tab w:val="left" w:pos="851"/>
        </w:tabs>
        <w:jc w:val="both"/>
        <w:rPr>
          <w:rFonts w:ascii="Times New Roman" w:hAnsi="Times New Roman" w:cs="Times New Roman"/>
          <w:b/>
          <w:sz w:val="24"/>
          <w:szCs w:val="24"/>
        </w:rPr>
      </w:pPr>
      <w:r>
        <w:rPr>
          <w:rFonts w:ascii="Times New Roman" w:hAnsi="Times New Roman" w:cs="Times New Roman"/>
          <w:b/>
          <w:sz w:val="24"/>
          <w:szCs w:val="24"/>
        </w:rPr>
        <w:t>КТ=Т1+Т2+Т3.</w:t>
      </w:r>
    </w:p>
    <w:p w:rsidR="004A31AD" w:rsidRDefault="004A31AD" w:rsidP="004A31AD">
      <w:pPr>
        <w:tabs>
          <w:tab w:val="left" w:pos="426"/>
          <w:tab w:val="left" w:pos="851"/>
        </w:tabs>
        <w:jc w:val="both"/>
        <w:rPr>
          <w:rFonts w:ascii="Times New Roman" w:hAnsi="Times New Roman" w:cs="Times New Roman"/>
          <w:b/>
          <w:bCs/>
          <w:szCs w:val="24"/>
        </w:rPr>
      </w:pPr>
      <w:r>
        <w:rPr>
          <w:rFonts w:ascii="Times New Roman" w:hAnsi="Times New Roman" w:cs="Times New Roman"/>
          <w:b/>
          <w:sz w:val="24"/>
          <w:szCs w:val="24"/>
        </w:rPr>
        <w:t>2.2. Методика за изчисляване на оценката на офертите:</w:t>
      </w:r>
    </w:p>
    <w:p w:rsidR="004A31AD" w:rsidRDefault="004A31AD" w:rsidP="004A31AD">
      <w:pPr>
        <w:pStyle w:val="BodyText0"/>
        <w:spacing w:line="276" w:lineRule="auto"/>
        <w:rPr>
          <w:b/>
          <w:bCs/>
          <w:szCs w:val="24"/>
          <w:lang w:eastAsia="bg-BG"/>
        </w:rPr>
      </w:pPr>
      <w:r>
        <w:rPr>
          <w:rFonts w:ascii="Times New Roman" w:hAnsi="Times New Roman"/>
          <w:b/>
          <w:bCs/>
          <w:szCs w:val="24"/>
        </w:rPr>
        <w:lastRenderedPageBreak/>
        <w:t>2.2.1.</w:t>
      </w:r>
      <w:r>
        <w:rPr>
          <w:rFonts w:ascii="Times New Roman" w:hAnsi="Times New Roman"/>
          <w:bCs/>
          <w:szCs w:val="24"/>
        </w:rPr>
        <w:t xml:space="preserve"> Оценяването и класирането ще се извърши на базата на комплексна оценка КО по следните показатели:</w:t>
      </w:r>
    </w:p>
    <w:tbl>
      <w:tblPr>
        <w:tblW w:w="0" w:type="auto"/>
        <w:tblInd w:w="108" w:type="dxa"/>
        <w:tblLayout w:type="fixed"/>
        <w:tblLook w:val="0000" w:firstRow="0" w:lastRow="0" w:firstColumn="0" w:lastColumn="0" w:noHBand="0" w:noVBand="0"/>
      </w:tblPr>
      <w:tblGrid>
        <w:gridCol w:w="664"/>
        <w:gridCol w:w="3872"/>
        <w:gridCol w:w="1985"/>
        <w:gridCol w:w="3260"/>
      </w:tblGrid>
      <w:tr w:rsidR="004A31AD" w:rsidTr="00381814">
        <w:tc>
          <w:tcPr>
            <w:tcW w:w="664" w:type="dxa"/>
            <w:tcBorders>
              <w:top w:val="single" w:sz="8" w:space="0" w:color="000000"/>
              <w:left w:val="single" w:sz="8" w:space="0" w:color="000000"/>
              <w:bottom w:val="single" w:sz="8" w:space="0" w:color="000000"/>
            </w:tcBorders>
            <w:shd w:val="clear" w:color="auto" w:fill="auto"/>
            <w:vAlign w:val="center"/>
          </w:tcPr>
          <w:p w:rsidR="004A31AD" w:rsidRDefault="004A31AD" w:rsidP="00381814">
            <w:pPr>
              <w:pStyle w:val="BodyText2"/>
              <w:spacing w:line="276" w:lineRule="auto"/>
              <w:jc w:val="center"/>
              <w:rPr>
                <w:b/>
                <w:bCs/>
                <w:sz w:val="24"/>
                <w:szCs w:val="24"/>
                <w:lang w:val="bg-BG" w:eastAsia="bg-BG"/>
              </w:rPr>
            </w:pPr>
            <w:r>
              <w:rPr>
                <w:b/>
                <w:bCs/>
                <w:sz w:val="24"/>
                <w:szCs w:val="24"/>
                <w:lang w:val="bg-BG" w:eastAsia="bg-BG"/>
              </w:rPr>
              <w:t>№</w:t>
            </w:r>
          </w:p>
        </w:tc>
        <w:tc>
          <w:tcPr>
            <w:tcW w:w="3872" w:type="dxa"/>
            <w:tcBorders>
              <w:top w:val="single" w:sz="8" w:space="0" w:color="000000"/>
              <w:left w:val="single" w:sz="8" w:space="0" w:color="000000"/>
              <w:bottom w:val="single" w:sz="8" w:space="0" w:color="000000"/>
            </w:tcBorders>
            <w:shd w:val="clear" w:color="auto" w:fill="auto"/>
            <w:vAlign w:val="center"/>
          </w:tcPr>
          <w:p w:rsidR="004A31AD" w:rsidRDefault="004A31AD" w:rsidP="00381814">
            <w:pPr>
              <w:pStyle w:val="BodyText2"/>
              <w:spacing w:line="276" w:lineRule="auto"/>
              <w:jc w:val="center"/>
              <w:rPr>
                <w:b/>
                <w:bCs/>
                <w:sz w:val="24"/>
                <w:szCs w:val="24"/>
                <w:lang w:val="bg-BG" w:eastAsia="bg-BG"/>
              </w:rPr>
            </w:pPr>
            <w:r>
              <w:rPr>
                <w:b/>
                <w:bCs/>
                <w:sz w:val="24"/>
                <w:szCs w:val="24"/>
                <w:lang w:val="bg-BG" w:eastAsia="bg-BG"/>
              </w:rPr>
              <w:t>Показатели</w:t>
            </w:r>
          </w:p>
        </w:tc>
        <w:tc>
          <w:tcPr>
            <w:tcW w:w="1985" w:type="dxa"/>
            <w:tcBorders>
              <w:top w:val="single" w:sz="8" w:space="0" w:color="000000"/>
              <w:left w:val="single" w:sz="4" w:space="0" w:color="000000"/>
              <w:bottom w:val="single" w:sz="8" w:space="0" w:color="000000"/>
            </w:tcBorders>
            <w:shd w:val="clear" w:color="auto" w:fill="auto"/>
            <w:vAlign w:val="center"/>
          </w:tcPr>
          <w:p w:rsidR="004A31AD" w:rsidRDefault="004A31AD" w:rsidP="00381814">
            <w:pPr>
              <w:pStyle w:val="BodyText2"/>
              <w:spacing w:line="276" w:lineRule="auto"/>
              <w:jc w:val="center"/>
              <w:rPr>
                <w:b/>
                <w:bCs/>
                <w:sz w:val="24"/>
                <w:szCs w:val="24"/>
                <w:lang w:val="bg-BG" w:eastAsia="bg-BG"/>
              </w:rPr>
            </w:pPr>
            <w:r>
              <w:rPr>
                <w:b/>
                <w:bCs/>
                <w:sz w:val="24"/>
                <w:szCs w:val="24"/>
                <w:lang w:val="bg-BG" w:eastAsia="bg-BG"/>
              </w:rPr>
              <w:t>Относително тегло</w:t>
            </w:r>
          </w:p>
        </w:tc>
        <w:tc>
          <w:tcPr>
            <w:tcW w:w="3260" w:type="dxa"/>
            <w:tcBorders>
              <w:top w:val="single" w:sz="8" w:space="0" w:color="000000"/>
              <w:left w:val="single" w:sz="4" w:space="0" w:color="000000"/>
              <w:bottom w:val="single" w:sz="8" w:space="0" w:color="000000"/>
              <w:right w:val="single" w:sz="8" w:space="0" w:color="000000"/>
            </w:tcBorders>
            <w:shd w:val="clear" w:color="auto" w:fill="auto"/>
            <w:vAlign w:val="center"/>
          </w:tcPr>
          <w:p w:rsidR="004A31AD" w:rsidRDefault="004A31AD" w:rsidP="00381814">
            <w:pPr>
              <w:pStyle w:val="BodyText2"/>
              <w:spacing w:line="276" w:lineRule="auto"/>
            </w:pPr>
            <w:r>
              <w:rPr>
                <w:b/>
                <w:bCs/>
                <w:sz w:val="24"/>
                <w:szCs w:val="24"/>
                <w:lang w:val="bg-BG" w:eastAsia="bg-BG"/>
              </w:rPr>
              <w:t>мах брой точки</w:t>
            </w:r>
          </w:p>
        </w:tc>
      </w:tr>
      <w:tr w:rsidR="004A31AD" w:rsidTr="00381814">
        <w:trPr>
          <w:trHeight w:val="458"/>
        </w:trPr>
        <w:tc>
          <w:tcPr>
            <w:tcW w:w="664" w:type="dxa"/>
            <w:tcBorders>
              <w:left w:val="single" w:sz="8" w:space="0" w:color="000000"/>
              <w:bottom w:val="single" w:sz="8" w:space="0" w:color="000000"/>
            </w:tcBorders>
            <w:shd w:val="clear" w:color="auto" w:fill="auto"/>
            <w:vAlign w:val="center"/>
          </w:tcPr>
          <w:p w:rsidR="004A31AD" w:rsidRDefault="004A31AD" w:rsidP="00381814">
            <w:pPr>
              <w:pStyle w:val="BodyText2"/>
              <w:spacing w:line="276" w:lineRule="auto"/>
              <w:jc w:val="center"/>
              <w:rPr>
                <w:b/>
                <w:sz w:val="24"/>
                <w:szCs w:val="24"/>
                <w:lang w:val="bg-BG" w:eastAsia="bg-BG"/>
              </w:rPr>
            </w:pPr>
            <w:r>
              <w:rPr>
                <w:b/>
                <w:sz w:val="24"/>
                <w:szCs w:val="24"/>
                <w:lang w:val="bg-BG" w:eastAsia="bg-BG"/>
              </w:rPr>
              <w:t>1.</w:t>
            </w:r>
          </w:p>
        </w:tc>
        <w:tc>
          <w:tcPr>
            <w:tcW w:w="3872" w:type="dxa"/>
            <w:tcBorders>
              <w:left w:val="single" w:sz="8" w:space="0" w:color="000000"/>
              <w:bottom w:val="single" w:sz="8" w:space="0" w:color="000000"/>
            </w:tcBorders>
            <w:shd w:val="clear" w:color="auto" w:fill="auto"/>
            <w:vAlign w:val="center"/>
          </w:tcPr>
          <w:p w:rsidR="004A31AD" w:rsidRDefault="004A31AD" w:rsidP="00381814">
            <w:pPr>
              <w:pStyle w:val="BodyText2"/>
              <w:spacing w:line="276" w:lineRule="auto"/>
              <w:rPr>
                <w:b/>
                <w:sz w:val="24"/>
                <w:szCs w:val="24"/>
                <w:lang w:val="bg-BG" w:eastAsia="bg-BG"/>
              </w:rPr>
            </w:pPr>
            <w:r>
              <w:rPr>
                <w:b/>
                <w:sz w:val="24"/>
                <w:szCs w:val="24"/>
                <w:lang w:val="bg-BG" w:eastAsia="bg-BG"/>
              </w:rPr>
              <w:t>Финансов показател КФ</w:t>
            </w:r>
          </w:p>
        </w:tc>
        <w:tc>
          <w:tcPr>
            <w:tcW w:w="1985" w:type="dxa"/>
            <w:tcBorders>
              <w:left w:val="single" w:sz="4" w:space="0" w:color="000000"/>
              <w:bottom w:val="single" w:sz="8" w:space="0" w:color="000000"/>
            </w:tcBorders>
            <w:shd w:val="clear" w:color="auto" w:fill="auto"/>
            <w:vAlign w:val="center"/>
          </w:tcPr>
          <w:p w:rsidR="004A31AD" w:rsidRDefault="004A31AD" w:rsidP="00381814">
            <w:pPr>
              <w:pStyle w:val="BodyText2"/>
              <w:spacing w:line="276" w:lineRule="auto"/>
              <w:rPr>
                <w:b/>
                <w:sz w:val="24"/>
                <w:szCs w:val="24"/>
                <w:lang w:val="bg-BG" w:eastAsia="bg-BG"/>
              </w:rPr>
            </w:pPr>
            <w:r>
              <w:rPr>
                <w:b/>
                <w:sz w:val="24"/>
                <w:szCs w:val="24"/>
                <w:lang w:val="bg-BG" w:eastAsia="bg-BG"/>
              </w:rPr>
              <w:t>30%</w:t>
            </w:r>
          </w:p>
        </w:tc>
        <w:tc>
          <w:tcPr>
            <w:tcW w:w="3260" w:type="dxa"/>
            <w:tcBorders>
              <w:left w:val="single" w:sz="4" w:space="0" w:color="000000"/>
              <w:bottom w:val="single" w:sz="8" w:space="0" w:color="000000"/>
              <w:right w:val="single" w:sz="8" w:space="0" w:color="000000"/>
            </w:tcBorders>
            <w:shd w:val="clear" w:color="auto" w:fill="auto"/>
            <w:vAlign w:val="center"/>
          </w:tcPr>
          <w:p w:rsidR="004A31AD" w:rsidRDefault="004A31AD" w:rsidP="00381814">
            <w:pPr>
              <w:pStyle w:val="BodyText2"/>
              <w:spacing w:line="276" w:lineRule="auto"/>
            </w:pPr>
            <w:r>
              <w:rPr>
                <w:b/>
                <w:sz w:val="24"/>
                <w:szCs w:val="24"/>
                <w:lang w:val="bg-BG" w:eastAsia="bg-BG"/>
              </w:rPr>
              <w:t>100 точки</w:t>
            </w:r>
          </w:p>
        </w:tc>
      </w:tr>
      <w:tr w:rsidR="004A31AD" w:rsidTr="00381814">
        <w:trPr>
          <w:trHeight w:val="582"/>
        </w:trPr>
        <w:tc>
          <w:tcPr>
            <w:tcW w:w="664" w:type="dxa"/>
            <w:tcBorders>
              <w:left w:val="single" w:sz="8" w:space="0" w:color="000000"/>
              <w:bottom w:val="single" w:sz="4" w:space="0" w:color="000000"/>
            </w:tcBorders>
            <w:shd w:val="clear" w:color="auto" w:fill="auto"/>
            <w:vAlign w:val="center"/>
          </w:tcPr>
          <w:p w:rsidR="004A31AD" w:rsidRDefault="004A31AD" w:rsidP="00381814">
            <w:pPr>
              <w:pStyle w:val="BodyText2"/>
              <w:spacing w:line="276" w:lineRule="auto"/>
              <w:jc w:val="center"/>
              <w:rPr>
                <w:b/>
                <w:sz w:val="24"/>
                <w:szCs w:val="24"/>
                <w:lang w:val="bg-BG" w:eastAsia="bg-BG"/>
              </w:rPr>
            </w:pPr>
            <w:r>
              <w:rPr>
                <w:b/>
                <w:sz w:val="24"/>
                <w:szCs w:val="24"/>
                <w:lang w:val="bg-BG" w:eastAsia="bg-BG"/>
              </w:rPr>
              <w:t>2.</w:t>
            </w:r>
          </w:p>
        </w:tc>
        <w:tc>
          <w:tcPr>
            <w:tcW w:w="3872" w:type="dxa"/>
            <w:tcBorders>
              <w:left w:val="single" w:sz="8" w:space="0" w:color="000000"/>
              <w:bottom w:val="single" w:sz="4" w:space="0" w:color="000000"/>
            </w:tcBorders>
            <w:shd w:val="clear" w:color="auto" w:fill="auto"/>
            <w:vAlign w:val="center"/>
          </w:tcPr>
          <w:p w:rsidR="004A31AD" w:rsidRDefault="004A31AD" w:rsidP="00381814">
            <w:pPr>
              <w:pStyle w:val="BodyText2"/>
              <w:spacing w:line="276" w:lineRule="auto"/>
              <w:rPr>
                <w:b/>
                <w:sz w:val="24"/>
                <w:szCs w:val="24"/>
                <w:lang w:val="bg-BG" w:eastAsia="bg-BG"/>
              </w:rPr>
            </w:pPr>
            <w:r>
              <w:rPr>
                <w:b/>
                <w:sz w:val="24"/>
                <w:szCs w:val="24"/>
                <w:lang w:val="bg-BG" w:eastAsia="bg-BG"/>
              </w:rPr>
              <w:t>Технически показател КТ</w:t>
            </w:r>
          </w:p>
        </w:tc>
        <w:tc>
          <w:tcPr>
            <w:tcW w:w="1985" w:type="dxa"/>
            <w:tcBorders>
              <w:left w:val="single" w:sz="4" w:space="0" w:color="000000"/>
              <w:bottom w:val="single" w:sz="4" w:space="0" w:color="000000"/>
            </w:tcBorders>
            <w:shd w:val="clear" w:color="auto" w:fill="auto"/>
            <w:vAlign w:val="center"/>
          </w:tcPr>
          <w:p w:rsidR="004A31AD" w:rsidRDefault="004A31AD" w:rsidP="00381814">
            <w:pPr>
              <w:pStyle w:val="BodyText2"/>
              <w:spacing w:line="276" w:lineRule="auto"/>
              <w:rPr>
                <w:b/>
                <w:sz w:val="24"/>
                <w:szCs w:val="24"/>
              </w:rPr>
            </w:pPr>
            <w:r>
              <w:rPr>
                <w:b/>
                <w:sz w:val="24"/>
                <w:szCs w:val="24"/>
                <w:lang w:val="bg-BG" w:eastAsia="bg-BG"/>
              </w:rPr>
              <w:t>70%</w:t>
            </w:r>
          </w:p>
        </w:tc>
        <w:tc>
          <w:tcPr>
            <w:tcW w:w="3260" w:type="dxa"/>
            <w:tcBorders>
              <w:left w:val="single" w:sz="4" w:space="0" w:color="000000"/>
              <w:bottom w:val="single" w:sz="4" w:space="0" w:color="000000"/>
              <w:right w:val="single" w:sz="8" w:space="0" w:color="000000"/>
            </w:tcBorders>
            <w:shd w:val="clear" w:color="auto" w:fill="auto"/>
          </w:tcPr>
          <w:p w:rsidR="004A31AD" w:rsidRDefault="004A31AD" w:rsidP="00381814">
            <w:pPr>
              <w:spacing w:after="120"/>
            </w:pPr>
            <w:r>
              <w:rPr>
                <w:rFonts w:ascii="Times New Roman" w:hAnsi="Times New Roman" w:cs="Times New Roman"/>
                <w:b/>
                <w:sz w:val="24"/>
                <w:szCs w:val="24"/>
              </w:rPr>
              <w:t>100 точки</w:t>
            </w:r>
          </w:p>
        </w:tc>
      </w:tr>
    </w:tbl>
    <w:p w:rsidR="004A31AD" w:rsidRDefault="004A31AD" w:rsidP="004A31AD">
      <w:pPr>
        <w:spacing w:after="120"/>
        <w:jc w:val="both"/>
        <w:rPr>
          <w:rFonts w:ascii="Times New Roman" w:hAnsi="Times New Roman" w:cs="Times New Roman"/>
          <w:b/>
          <w:sz w:val="24"/>
          <w:szCs w:val="24"/>
          <w:u w:val="single"/>
        </w:rPr>
      </w:pPr>
    </w:p>
    <w:p w:rsidR="004A31AD" w:rsidRDefault="004A31AD" w:rsidP="004A31AD">
      <w:pPr>
        <w:spacing w:after="120"/>
        <w:jc w:val="both"/>
        <w:rPr>
          <w:rFonts w:ascii="Times New Roman" w:hAnsi="Times New Roman" w:cs="Times New Roman"/>
          <w:sz w:val="24"/>
          <w:szCs w:val="24"/>
        </w:rPr>
      </w:pPr>
      <w:r>
        <w:rPr>
          <w:rFonts w:ascii="Times New Roman" w:hAnsi="Times New Roman" w:cs="Times New Roman"/>
          <w:b/>
          <w:sz w:val="24"/>
          <w:szCs w:val="24"/>
          <w:u w:val="single"/>
        </w:rPr>
        <w:t>2.2.2. Показател КФ – “Предложена цена”:</w:t>
      </w:r>
    </w:p>
    <w:p w:rsidR="004A31AD" w:rsidRDefault="004A31AD" w:rsidP="004A31AD">
      <w:pPr>
        <w:spacing w:after="120"/>
        <w:jc w:val="both"/>
        <w:rPr>
          <w:rFonts w:ascii="Times New Roman" w:hAnsi="Times New Roman" w:cs="Times New Roman"/>
          <w:sz w:val="24"/>
          <w:szCs w:val="24"/>
        </w:rPr>
      </w:pPr>
      <w:r>
        <w:rPr>
          <w:rFonts w:ascii="Times New Roman" w:hAnsi="Times New Roman" w:cs="Times New Roman"/>
          <w:sz w:val="24"/>
          <w:szCs w:val="24"/>
        </w:rPr>
        <w:t>Предложенията на участниците относно предложената цена (обща) в български лева за изпълнение на поръчката се оценяват по формулата:</w:t>
      </w:r>
    </w:p>
    <w:p w:rsidR="004A31AD" w:rsidRDefault="004A31AD" w:rsidP="004A31AD">
      <w:pPr>
        <w:spacing w:after="120"/>
        <w:ind w:firstLine="709"/>
        <w:jc w:val="both"/>
        <w:rPr>
          <w:rFonts w:ascii="Times New Roman" w:hAnsi="Times New Roman" w:cs="Times New Roman"/>
          <w:sz w:val="24"/>
          <w:szCs w:val="24"/>
        </w:rPr>
      </w:pPr>
      <w:r>
        <w:rPr>
          <w:rFonts w:ascii="Times New Roman" w:hAnsi="Times New Roman" w:cs="Times New Roman"/>
          <w:sz w:val="24"/>
          <w:szCs w:val="24"/>
        </w:rPr>
        <w:t xml:space="preserve">КФ =  </w:t>
      </w:r>
      <w:r>
        <w:rPr>
          <w:rFonts w:ascii="Times New Roman" w:hAnsi="Times New Roman" w:cs="Times New Roman"/>
          <w:sz w:val="24"/>
          <w:szCs w:val="24"/>
          <w:u w:val="single"/>
        </w:rPr>
        <w:t xml:space="preserve">           Пр.цена </w:t>
      </w:r>
      <w:r>
        <w:rPr>
          <w:rFonts w:ascii="Times New Roman" w:hAnsi="Times New Roman" w:cs="Times New Roman"/>
          <w:i/>
          <w:sz w:val="24"/>
          <w:szCs w:val="24"/>
          <w:u w:val="single"/>
        </w:rPr>
        <w:t xml:space="preserve">(минимална)             </w:t>
      </w:r>
      <w:r>
        <w:rPr>
          <w:rFonts w:ascii="Times New Roman" w:hAnsi="Times New Roman" w:cs="Times New Roman"/>
          <w:sz w:val="24"/>
          <w:szCs w:val="24"/>
        </w:rPr>
        <w:t xml:space="preserve">   * 100  </w:t>
      </w:r>
    </w:p>
    <w:p w:rsidR="004A31AD" w:rsidRDefault="004A31AD" w:rsidP="004A31AD">
      <w:pPr>
        <w:spacing w:after="120"/>
        <w:ind w:left="709" w:firstLine="709"/>
        <w:jc w:val="both"/>
        <w:rPr>
          <w:rFonts w:ascii="Times New Roman" w:hAnsi="Times New Roman" w:cs="Times New Roman"/>
          <w:b/>
          <w:sz w:val="24"/>
          <w:szCs w:val="24"/>
          <w:u w:val="single"/>
        </w:rPr>
      </w:pPr>
      <w:r>
        <w:rPr>
          <w:rFonts w:ascii="Times New Roman" w:hAnsi="Times New Roman" w:cs="Times New Roman"/>
          <w:sz w:val="24"/>
          <w:szCs w:val="24"/>
        </w:rPr>
        <w:t>Пр.цена</w:t>
      </w:r>
      <w:r>
        <w:rPr>
          <w:rFonts w:ascii="Times New Roman" w:hAnsi="Times New Roman" w:cs="Times New Roman"/>
          <w:i/>
          <w:sz w:val="24"/>
          <w:szCs w:val="24"/>
        </w:rPr>
        <w:t xml:space="preserve"> (оценяван  участник)</w:t>
      </w:r>
    </w:p>
    <w:p w:rsidR="004A31AD" w:rsidRDefault="004A31AD" w:rsidP="004A31AD">
      <w:pPr>
        <w:spacing w:after="240"/>
        <w:jc w:val="both"/>
        <w:rPr>
          <w:rFonts w:ascii="Times New Roman" w:hAnsi="Times New Roman" w:cs="Times New Roman"/>
          <w:b/>
          <w:sz w:val="24"/>
          <w:szCs w:val="24"/>
        </w:rPr>
      </w:pPr>
      <w:r>
        <w:rPr>
          <w:rFonts w:ascii="Times New Roman" w:hAnsi="Times New Roman" w:cs="Times New Roman"/>
          <w:b/>
          <w:sz w:val="24"/>
          <w:szCs w:val="24"/>
          <w:u w:val="single"/>
        </w:rPr>
        <w:t xml:space="preserve">2.2.3  Показател КТ – “Технически показател”. </w:t>
      </w:r>
      <w:r>
        <w:rPr>
          <w:rFonts w:ascii="Times New Roman" w:hAnsi="Times New Roman" w:cs="Times New Roman"/>
          <w:sz w:val="24"/>
          <w:szCs w:val="24"/>
        </w:rPr>
        <w:t>Максимален брой точки по показателя – 100 т.</w:t>
      </w:r>
    </w:p>
    <w:tbl>
      <w:tblPr>
        <w:tblW w:w="0" w:type="auto"/>
        <w:tblInd w:w="-125" w:type="dxa"/>
        <w:tblLayout w:type="fixed"/>
        <w:tblLook w:val="0000" w:firstRow="0" w:lastRow="0" w:firstColumn="0" w:lastColumn="0" w:noHBand="0" w:noVBand="0"/>
      </w:tblPr>
      <w:tblGrid>
        <w:gridCol w:w="3652"/>
        <w:gridCol w:w="4661"/>
        <w:gridCol w:w="1717"/>
      </w:tblGrid>
      <w:tr w:rsidR="004A31AD" w:rsidTr="00381814">
        <w:tc>
          <w:tcPr>
            <w:tcW w:w="3652" w:type="dxa"/>
            <w:tcBorders>
              <w:top w:val="single" w:sz="4" w:space="0" w:color="000000"/>
              <w:left w:val="single" w:sz="4" w:space="0" w:color="000000"/>
              <w:bottom w:val="single" w:sz="4" w:space="0" w:color="000000"/>
            </w:tcBorders>
            <w:shd w:val="clear" w:color="auto" w:fill="FFFFFF"/>
          </w:tcPr>
          <w:p w:rsidR="004A31AD" w:rsidRDefault="004A31AD" w:rsidP="00381814">
            <w:pPr>
              <w:spacing w:after="120"/>
              <w:jc w:val="both"/>
              <w:rPr>
                <w:rFonts w:ascii="Times New Roman" w:hAnsi="Times New Roman" w:cs="Times New Roman"/>
                <w:b/>
                <w:sz w:val="24"/>
                <w:szCs w:val="24"/>
              </w:rPr>
            </w:pPr>
            <w:r>
              <w:rPr>
                <w:rFonts w:ascii="Times New Roman" w:hAnsi="Times New Roman" w:cs="Times New Roman"/>
                <w:b/>
                <w:sz w:val="24"/>
                <w:szCs w:val="24"/>
              </w:rPr>
              <w:t xml:space="preserve">Показател </w:t>
            </w:r>
          </w:p>
        </w:tc>
        <w:tc>
          <w:tcPr>
            <w:tcW w:w="4661" w:type="dxa"/>
            <w:tcBorders>
              <w:top w:val="single" w:sz="4" w:space="0" w:color="000000"/>
              <w:left w:val="single" w:sz="4" w:space="0" w:color="000000"/>
              <w:bottom w:val="single" w:sz="4" w:space="0" w:color="000000"/>
            </w:tcBorders>
            <w:shd w:val="clear" w:color="auto" w:fill="FFFFFF"/>
          </w:tcPr>
          <w:p w:rsidR="004A31AD" w:rsidRDefault="004A31AD" w:rsidP="00381814">
            <w:pPr>
              <w:spacing w:after="120"/>
              <w:jc w:val="both"/>
              <w:rPr>
                <w:rFonts w:ascii="Times New Roman" w:hAnsi="Times New Roman" w:cs="Times New Roman"/>
                <w:b/>
                <w:sz w:val="24"/>
                <w:szCs w:val="24"/>
              </w:rPr>
            </w:pPr>
            <w:r>
              <w:rPr>
                <w:rFonts w:ascii="Times New Roman" w:hAnsi="Times New Roman" w:cs="Times New Roman"/>
                <w:b/>
                <w:sz w:val="24"/>
                <w:szCs w:val="24"/>
              </w:rPr>
              <w:t>Степен на съответствие</w:t>
            </w:r>
          </w:p>
        </w:tc>
        <w:tc>
          <w:tcPr>
            <w:tcW w:w="1717" w:type="dxa"/>
            <w:tcBorders>
              <w:top w:val="single" w:sz="4" w:space="0" w:color="000000"/>
              <w:left w:val="single" w:sz="4" w:space="0" w:color="000000"/>
              <w:bottom w:val="single" w:sz="4" w:space="0" w:color="000000"/>
              <w:right w:val="single" w:sz="4" w:space="0" w:color="000000"/>
            </w:tcBorders>
            <w:shd w:val="clear" w:color="auto" w:fill="FFFFFF"/>
          </w:tcPr>
          <w:p w:rsidR="004A31AD" w:rsidRDefault="004A31AD" w:rsidP="00381814">
            <w:pPr>
              <w:spacing w:after="120"/>
              <w:jc w:val="both"/>
            </w:pPr>
            <w:r>
              <w:rPr>
                <w:rFonts w:ascii="Times New Roman" w:hAnsi="Times New Roman" w:cs="Times New Roman"/>
                <w:b/>
                <w:sz w:val="24"/>
                <w:szCs w:val="24"/>
              </w:rPr>
              <w:t xml:space="preserve">Брой точки </w:t>
            </w:r>
          </w:p>
        </w:tc>
      </w:tr>
      <w:tr w:rsidR="004A31AD" w:rsidTr="00381814">
        <w:tc>
          <w:tcPr>
            <w:tcW w:w="8313" w:type="dxa"/>
            <w:gridSpan w:val="2"/>
            <w:tcBorders>
              <w:top w:val="single" w:sz="4" w:space="0" w:color="000000"/>
              <w:left w:val="single" w:sz="4" w:space="0" w:color="000000"/>
              <w:bottom w:val="single" w:sz="4" w:space="0" w:color="000000"/>
            </w:tcBorders>
            <w:shd w:val="clear" w:color="auto" w:fill="FFFFFF"/>
          </w:tcPr>
          <w:p w:rsidR="004A31AD" w:rsidRDefault="004A31AD" w:rsidP="00381814">
            <w:pPr>
              <w:spacing w:after="120"/>
              <w:jc w:val="both"/>
              <w:rPr>
                <w:rFonts w:ascii="Times New Roman" w:hAnsi="Times New Roman" w:cs="Times New Roman"/>
                <w:b/>
                <w:sz w:val="24"/>
                <w:szCs w:val="24"/>
              </w:rPr>
            </w:pPr>
            <w:r>
              <w:rPr>
                <w:rFonts w:ascii="Times New Roman" w:hAnsi="Times New Roman" w:cs="Times New Roman"/>
                <w:b/>
                <w:sz w:val="24"/>
                <w:szCs w:val="24"/>
              </w:rPr>
              <w:t>Критерий 1 Т1 Подход, план за работа и организация, описани в техническото предложение:</w:t>
            </w:r>
          </w:p>
        </w:tc>
        <w:tc>
          <w:tcPr>
            <w:tcW w:w="1717" w:type="dxa"/>
            <w:tcBorders>
              <w:top w:val="single" w:sz="4" w:space="0" w:color="000000"/>
              <w:left w:val="single" w:sz="4" w:space="0" w:color="000000"/>
              <w:bottom w:val="single" w:sz="4" w:space="0" w:color="000000"/>
              <w:right w:val="single" w:sz="4" w:space="0" w:color="000000"/>
            </w:tcBorders>
            <w:shd w:val="clear" w:color="auto" w:fill="FFFFFF"/>
          </w:tcPr>
          <w:p w:rsidR="004A31AD" w:rsidRDefault="004A31AD" w:rsidP="00381814">
            <w:pPr>
              <w:spacing w:after="120"/>
              <w:jc w:val="both"/>
            </w:pPr>
            <w:r>
              <w:rPr>
                <w:rFonts w:ascii="Times New Roman" w:hAnsi="Times New Roman" w:cs="Times New Roman"/>
                <w:b/>
                <w:sz w:val="24"/>
                <w:szCs w:val="24"/>
              </w:rPr>
              <w:t>Максимален брой точки 60</w:t>
            </w:r>
          </w:p>
        </w:tc>
      </w:tr>
      <w:tr w:rsidR="004A31AD" w:rsidTr="00381814">
        <w:tc>
          <w:tcPr>
            <w:tcW w:w="3652" w:type="dxa"/>
            <w:vMerge w:val="restart"/>
            <w:tcBorders>
              <w:top w:val="single" w:sz="4" w:space="0" w:color="000000"/>
              <w:left w:val="single" w:sz="4" w:space="0" w:color="000000"/>
              <w:bottom w:val="single" w:sz="4" w:space="0" w:color="000000"/>
            </w:tcBorders>
            <w:shd w:val="clear" w:color="auto" w:fill="FFFFFF"/>
          </w:tcPr>
          <w:p w:rsidR="004A31AD" w:rsidRDefault="004A31AD" w:rsidP="00381814">
            <w:pPr>
              <w:spacing w:after="120"/>
              <w:rPr>
                <w:rFonts w:ascii="Times New Roman" w:hAnsi="Times New Roman" w:cs="Times New Roman"/>
                <w:i/>
                <w:sz w:val="24"/>
                <w:szCs w:val="24"/>
              </w:rPr>
            </w:pPr>
            <w:r>
              <w:rPr>
                <w:rFonts w:ascii="Times New Roman" w:hAnsi="Times New Roman" w:cs="Times New Roman"/>
                <w:sz w:val="24"/>
                <w:szCs w:val="24"/>
              </w:rPr>
              <w:t>Фактори, влияещи на оценката:</w:t>
            </w:r>
          </w:p>
          <w:p w:rsidR="004A31AD" w:rsidRDefault="004A31AD" w:rsidP="00381814">
            <w:pPr>
              <w:numPr>
                <w:ilvl w:val="0"/>
                <w:numId w:val="24"/>
              </w:numPr>
              <w:spacing w:after="120"/>
              <w:rPr>
                <w:rFonts w:ascii="Times New Roman" w:hAnsi="Times New Roman" w:cs="Times New Roman"/>
                <w:i/>
                <w:sz w:val="24"/>
                <w:szCs w:val="24"/>
              </w:rPr>
            </w:pPr>
            <w:r>
              <w:rPr>
                <w:rFonts w:ascii="Times New Roman" w:hAnsi="Times New Roman" w:cs="Times New Roman"/>
                <w:i/>
                <w:sz w:val="24"/>
                <w:szCs w:val="24"/>
              </w:rPr>
              <w:t>Описание на етапността на изпълнение на проекта;</w:t>
            </w:r>
          </w:p>
          <w:p w:rsidR="004A31AD" w:rsidRDefault="004A31AD" w:rsidP="00381814">
            <w:pPr>
              <w:numPr>
                <w:ilvl w:val="0"/>
                <w:numId w:val="24"/>
              </w:numPr>
              <w:spacing w:after="120"/>
              <w:rPr>
                <w:rFonts w:ascii="Times New Roman" w:hAnsi="Times New Roman" w:cs="Times New Roman"/>
                <w:i/>
                <w:sz w:val="24"/>
                <w:szCs w:val="24"/>
              </w:rPr>
            </w:pPr>
            <w:r>
              <w:rPr>
                <w:rFonts w:ascii="Times New Roman" w:hAnsi="Times New Roman" w:cs="Times New Roman"/>
                <w:i/>
                <w:sz w:val="24"/>
                <w:szCs w:val="24"/>
              </w:rPr>
              <w:t>Описание на начина и подхода за разработване на организационна структура за изпълнение на поръчката;</w:t>
            </w:r>
          </w:p>
          <w:p w:rsidR="004A31AD" w:rsidRDefault="004A31AD" w:rsidP="00381814">
            <w:pPr>
              <w:numPr>
                <w:ilvl w:val="0"/>
                <w:numId w:val="24"/>
              </w:numPr>
              <w:spacing w:after="120"/>
              <w:rPr>
                <w:rFonts w:ascii="Times New Roman" w:hAnsi="Times New Roman" w:cs="Times New Roman"/>
                <w:i/>
                <w:sz w:val="24"/>
                <w:szCs w:val="24"/>
              </w:rPr>
            </w:pPr>
            <w:r>
              <w:rPr>
                <w:rFonts w:ascii="Times New Roman" w:hAnsi="Times New Roman" w:cs="Times New Roman"/>
                <w:i/>
                <w:sz w:val="24"/>
                <w:szCs w:val="24"/>
              </w:rPr>
              <w:t>Описание на подхода за осъществяване на комуникация с възложителя и другите изпълнители по дейности от проекта;</w:t>
            </w:r>
          </w:p>
          <w:p w:rsidR="004A31AD" w:rsidRDefault="004A31AD" w:rsidP="00381814">
            <w:pPr>
              <w:numPr>
                <w:ilvl w:val="0"/>
                <w:numId w:val="24"/>
              </w:numPr>
              <w:spacing w:after="120"/>
              <w:rPr>
                <w:rFonts w:ascii="Times New Roman" w:hAnsi="Times New Roman" w:cs="Times New Roman"/>
                <w:i/>
                <w:sz w:val="24"/>
                <w:szCs w:val="24"/>
              </w:rPr>
            </w:pPr>
            <w:r>
              <w:rPr>
                <w:rFonts w:ascii="Times New Roman" w:hAnsi="Times New Roman" w:cs="Times New Roman"/>
                <w:i/>
                <w:sz w:val="24"/>
                <w:szCs w:val="24"/>
              </w:rPr>
              <w:t xml:space="preserve">Описание на </w:t>
            </w:r>
            <w:r>
              <w:rPr>
                <w:rFonts w:ascii="Times New Roman" w:eastAsia="Times New Roman" w:hAnsi="Times New Roman" w:cs="Times New Roman"/>
                <w:i/>
                <w:color w:val="000000"/>
                <w:sz w:val="24"/>
                <w:szCs w:val="24"/>
              </w:rPr>
              <w:t xml:space="preserve">Работната документация, която трябва да </w:t>
            </w:r>
            <w:r>
              <w:rPr>
                <w:rFonts w:ascii="Times New Roman" w:eastAsia="Times New Roman" w:hAnsi="Times New Roman" w:cs="Times New Roman"/>
                <w:i/>
                <w:color w:val="000000"/>
                <w:sz w:val="24"/>
                <w:szCs w:val="24"/>
              </w:rPr>
              <w:lastRenderedPageBreak/>
              <w:t>бъде изготвена и предадена на Възложителя в хода на изпълнение на договора;</w:t>
            </w:r>
          </w:p>
          <w:p w:rsidR="004A31AD" w:rsidRDefault="004A31AD" w:rsidP="00381814">
            <w:pPr>
              <w:numPr>
                <w:ilvl w:val="0"/>
                <w:numId w:val="24"/>
              </w:numPr>
              <w:spacing w:after="120"/>
              <w:rPr>
                <w:rFonts w:ascii="Times New Roman" w:hAnsi="Times New Roman" w:cs="Times New Roman"/>
                <w:i/>
                <w:sz w:val="24"/>
                <w:szCs w:val="24"/>
              </w:rPr>
            </w:pPr>
            <w:r>
              <w:rPr>
                <w:rFonts w:ascii="Times New Roman" w:hAnsi="Times New Roman" w:cs="Times New Roman"/>
                <w:i/>
                <w:sz w:val="24"/>
                <w:szCs w:val="24"/>
              </w:rPr>
              <w:t>Степен на разбиране на съществуващото състояние на Интернет сайта на НАПОО и предоставяните е-услуги и справки</w:t>
            </w:r>
          </w:p>
          <w:p w:rsidR="004A31AD" w:rsidRDefault="004A31AD" w:rsidP="00381814">
            <w:pPr>
              <w:numPr>
                <w:ilvl w:val="0"/>
                <w:numId w:val="24"/>
              </w:numPr>
              <w:spacing w:after="120"/>
              <w:rPr>
                <w:rFonts w:ascii="Times New Roman" w:hAnsi="Times New Roman" w:cs="Times New Roman"/>
                <w:i/>
                <w:sz w:val="24"/>
                <w:szCs w:val="24"/>
              </w:rPr>
            </w:pPr>
            <w:r>
              <w:rPr>
                <w:rFonts w:ascii="Times New Roman" w:hAnsi="Times New Roman" w:cs="Times New Roman"/>
                <w:i/>
                <w:sz w:val="24"/>
                <w:szCs w:val="24"/>
              </w:rPr>
              <w:t xml:space="preserve">Описание на подхода на участника за въвеждане в експолатация на сайта </w:t>
            </w:r>
          </w:p>
          <w:p w:rsidR="004A31AD" w:rsidRDefault="004A31AD" w:rsidP="00381814">
            <w:pPr>
              <w:numPr>
                <w:ilvl w:val="0"/>
                <w:numId w:val="24"/>
              </w:numPr>
              <w:spacing w:after="120"/>
              <w:rPr>
                <w:rFonts w:ascii="Times New Roman" w:hAnsi="Times New Roman" w:cs="Times New Roman"/>
                <w:i/>
                <w:sz w:val="24"/>
                <w:szCs w:val="24"/>
              </w:rPr>
            </w:pPr>
            <w:r>
              <w:rPr>
                <w:rFonts w:ascii="Times New Roman" w:hAnsi="Times New Roman" w:cs="Times New Roman"/>
                <w:i/>
                <w:sz w:val="24"/>
                <w:szCs w:val="24"/>
              </w:rPr>
              <w:t>Описание на подхода за извършване на проучване относно потребностите на лицата с увредено зрение/незрящи и съществуващите добри практики в тази област</w:t>
            </w:r>
          </w:p>
          <w:p w:rsidR="004A31AD" w:rsidRDefault="004A31AD" w:rsidP="00381814">
            <w:pPr>
              <w:numPr>
                <w:ilvl w:val="0"/>
                <w:numId w:val="24"/>
              </w:numPr>
              <w:spacing w:after="120"/>
              <w:rPr>
                <w:rFonts w:ascii="Times New Roman" w:eastAsia="Times New Roman" w:hAnsi="Times New Roman" w:cs="Times New Roman"/>
                <w:i/>
                <w:color w:val="000000"/>
                <w:sz w:val="24"/>
                <w:szCs w:val="24"/>
              </w:rPr>
            </w:pPr>
            <w:r>
              <w:rPr>
                <w:rFonts w:ascii="Times New Roman" w:hAnsi="Times New Roman" w:cs="Times New Roman"/>
                <w:i/>
                <w:sz w:val="24"/>
                <w:szCs w:val="24"/>
              </w:rPr>
              <w:t>Описание на подхода за разработване на Инструкция за потребителя</w:t>
            </w:r>
          </w:p>
          <w:p w:rsidR="004A31AD" w:rsidRDefault="004A31AD" w:rsidP="00381814">
            <w:pPr>
              <w:numPr>
                <w:ilvl w:val="0"/>
                <w:numId w:val="24"/>
              </w:numPr>
              <w:spacing w:after="120"/>
              <w:rPr>
                <w:rFonts w:ascii="Times New Roman" w:hAnsi="Times New Roman" w:cs="Times New Roman"/>
                <w:sz w:val="24"/>
                <w:szCs w:val="24"/>
              </w:rPr>
            </w:pPr>
            <w:r>
              <w:rPr>
                <w:rFonts w:ascii="Times New Roman" w:eastAsia="Times New Roman" w:hAnsi="Times New Roman" w:cs="Times New Roman"/>
                <w:i/>
                <w:color w:val="000000"/>
                <w:sz w:val="24"/>
                <w:szCs w:val="24"/>
              </w:rPr>
              <w:t>Описание на подхода за планиране и организиране на обучение.</w:t>
            </w:r>
          </w:p>
        </w:tc>
        <w:tc>
          <w:tcPr>
            <w:tcW w:w="4661" w:type="dxa"/>
            <w:tcBorders>
              <w:top w:val="single" w:sz="4" w:space="0" w:color="000000"/>
              <w:left w:val="single" w:sz="4" w:space="0" w:color="000000"/>
              <w:bottom w:val="single" w:sz="4" w:space="0" w:color="000000"/>
            </w:tcBorders>
            <w:shd w:val="clear" w:color="auto" w:fill="FFFFFF"/>
          </w:tcPr>
          <w:p w:rsidR="004A31AD" w:rsidRDefault="004A31AD" w:rsidP="00381814">
            <w:pPr>
              <w:spacing w:after="120"/>
              <w:rPr>
                <w:rFonts w:ascii="Times New Roman" w:hAnsi="Times New Roman" w:cs="Times New Roman"/>
                <w:sz w:val="24"/>
                <w:szCs w:val="24"/>
              </w:rPr>
            </w:pPr>
            <w:r>
              <w:rPr>
                <w:rFonts w:ascii="Times New Roman" w:hAnsi="Times New Roman" w:cs="Times New Roman"/>
                <w:sz w:val="24"/>
                <w:szCs w:val="24"/>
              </w:rPr>
              <w:lastRenderedPageBreak/>
              <w:t>В предлагания Подход, план за работа и организация:</w:t>
            </w:r>
          </w:p>
          <w:p w:rsidR="004A31AD" w:rsidRDefault="004A31AD" w:rsidP="00381814">
            <w:pPr>
              <w:numPr>
                <w:ilvl w:val="0"/>
                <w:numId w:val="24"/>
              </w:numPr>
              <w:spacing w:after="120"/>
              <w:rPr>
                <w:rFonts w:ascii="Times New Roman" w:hAnsi="Times New Roman" w:cs="Times New Roman"/>
                <w:sz w:val="24"/>
                <w:szCs w:val="24"/>
              </w:rPr>
            </w:pPr>
            <w:r>
              <w:rPr>
                <w:rFonts w:ascii="Times New Roman" w:hAnsi="Times New Roman" w:cs="Times New Roman"/>
                <w:sz w:val="24"/>
                <w:szCs w:val="24"/>
              </w:rPr>
              <w:t>Участникът е посочил пълната последователност на етапите и дейностите на изпълнение на проекта;</w:t>
            </w:r>
          </w:p>
          <w:p w:rsidR="004A31AD" w:rsidRDefault="004A31AD" w:rsidP="00381814">
            <w:pPr>
              <w:numPr>
                <w:ilvl w:val="0"/>
                <w:numId w:val="24"/>
              </w:numPr>
              <w:spacing w:after="120"/>
              <w:rPr>
                <w:rFonts w:ascii="Times New Roman" w:hAnsi="Times New Roman" w:cs="Times New Roman"/>
                <w:sz w:val="24"/>
                <w:szCs w:val="24"/>
              </w:rPr>
            </w:pPr>
            <w:r>
              <w:rPr>
                <w:rFonts w:ascii="Times New Roman" w:hAnsi="Times New Roman" w:cs="Times New Roman"/>
                <w:sz w:val="24"/>
                <w:szCs w:val="24"/>
              </w:rPr>
              <w:t>Участникът е представил разпределение на човешките ресурси и отговорностите на отделните специалисти по специалности, които ще участват в процеса на организиране, изпълнение и контрол на описаните дейности.</w:t>
            </w:r>
          </w:p>
          <w:p w:rsidR="004A31AD" w:rsidRDefault="004A31AD" w:rsidP="00381814">
            <w:pPr>
              <w:numPr>
                <w:ilvl w:val="0"/>
                <w:numId w:val="24"/>
              </w:numPr>
              <w:spacing w:after="120"/>
              <w:rPr>
                <w:rFonts w:ascii="Times New Roman" w:hAnsi="Times New Roman" w:cs="Times New Roman"/>
                <w:sz w:val="24"/>
                <w:szCs w:val="24"/>
              </w:rPr>
            </w:pPr>
            <w:r>
              <w:rPr>
                <w:rFonts w:ascii="Times New Roman" w:hAnsi="Times New Roman" w:cs="Times New Roman"/>
                <w:sz w:val="24"/>
                <w:szCs w:val="24"/>
              </w:rPr>
              <w:t>Участникът е описал схематично, последователността и подхода за осъществяване на комуникация и взаимоотношения, к</w:t>
            </w:r>
            <w:r w:rsidR="00EA7097">
              <w:rPr>
                <w:rFonts w:ascii="Times New Roman" w:hAnsi="Times New Roman" w:cs="Times New Roman"/>
                <w:sz w:val="24"/>
                <w:szCs w:val="24"/>
              </w:rPr>
              <w:t>а</w:t>
            </w:r>
            <w:r>
              <w:rPr>
                <w:rFonts w:ascii="Times New Roman" w:hAnsi="Times New Roman" w:cs="Times New Roman"/>
                <w:sz w:val="24"/>
                <w:szCs w:val="24"/>
              </w:rPr>
              <w:t xml:space="preserve">то е предвидил </w:t>
            </w:r>
            <w:r>
              <w:rPr>
                <w:rFonts w:ascii="Times New Roman" w:hAnsi="Times New Roman" w:cs="Times New Roman"/>
                <w:sz w:val="24"/>
                <w:szCs w:val="24"/>
              </w:rPr>
              <w:lastRenderedPageBreak/>
              <w:t>съгласуване  с възложителя на всички действия (продукти/предложения</w:t>
            </w:r>
            <w:r w:rsidR="00EA7097">
              <w:rPr>
                <w:rFonts w:ascii="Times New Roman" w:hAnsi="Times New Roman" w:cs="Times New Roman"/>
                <w:sz w:val="24"/>
                <w:szCs w:val="24"/>
              </w:rPr>
              <w:t>) на всички етапи на поръчката - вкл. дизайн, текстове, превод на английски и др.</w:t>
            </w:r>
            <w:r>
              <w:rPr>
                <w:rFonts w:ascii="Times New Roman" w:hAnsi="Times New Roman" w:cs="Times New Roman"/>
                <w:sz w:val="24"/>
                <w:szCs w:val="24"/>
              </w:rPr>
              <w:t>;</w:t>
            </w:r>
          </w:p>
          <w:p w:rsidR="004A31AD" w:rsidRDefault="004A31AD" w:rsidP="00381814">
            <w:pPr>
              <w:numPr>
                <w:ilvl w:val="0"/>
                <w:numId w:val="24"/>
              </w:numPr>
              <w:spacing w:after="120"/>
              <w:rPr>
                <w:rFonts w:ascii="Times New Roman" w:hAnsi="Times New Roman" w:cs="Times New Roman"/>
                <w:sz w:val="24"/>
                <w:szCs w:val="24"/>
              </w:rPr>
            </w:pPr>
            <w:r>
              <w:rPr>
                <w:rFonts w:ascii="Times New Roman" w:hAnsi="Times New Roman" w:cs="Times New Roman"/>
                <w:sz w:val="24"/>
                <w:szCs w:val="24"/>
              </w:rPr>
              <w:t>Участникът е предвидил дейности за комуникация/съгласуване с Изпълнителите по останалите ОП, свързани с разработването и на уеб-сайта</w:t>
            </w:r>
          </w:p>
          <w:p w:rsidR="004A31AD" w:rsidRDefault="004A31AD" w:rsidP="00381814">
            <w:pPr>
              <w:numPr>
                <w:ilvl w:val="0"/>
                <w:numId w:val="24"/>
              </w:numPr>
              <w:spacing w:after="120"/>
              <w:rPr>
                <w:rFonts w:ascii="Times New Roman" w:hAnsi="Times New Roman" w:cs="Times New Roman"/>
                <w:sz w:val="24"/>
                <w:szCs w:val="24"/>
              </w:rPr>
            </w:pPr>
            <w:r>
              <w:rPr>
                <w:rFonts w:ascii="Times New Roman" w:hAnsi="Times New Roman" w:cs="Times New Roman"/>
                <w:sz w:val="24"/>
                <w:szCs w:val="24"/>
              </w:rPr>
              <w:t xml:space="preserve">Участникът е посочил конкретни дейности при въвеждане в експлоатация на сайта като е предвидил да не се допуснат затруднения в работата на експертите от НАПОО и клиентите и ползватели на сайта </w:t>
            </w:r>
          </w:p>
          <w:p w:rsidR="004A31AD" w:rsidRDefault="004A31AD" w:rsidP="00381814">
            <w:pPr>
              <w:numPr>
                <w:ilvl w:val="0"/>
                <w:numId w:val="24"/>
              </w:numPr>
              <w:spacing w:after="120"/>
              <w:rPr>
                <w:rFonts w:ascii="Times New Roman" w:hAnsi="Times New Roman" w:cs="Times New Roman"/>
                <w:sz w:val="24"/>
                <w:szCs w:val="24"/>
              </w:rPr>
            </w:pPr>
            <w:r>
              <w:rPr>
                <w:rFonts w:ascii="Times New Roman" w:hAnsi="Times New Roman" w:cs="Times New Roman"/>
                <w:sz w:val="24"/>
                <w:szCs w:val="24"/>
              </w:rPr>
              <w:t xml:space="preserve">Участникът подробно е описал </w:t>
            </w:r>
            <w:r>
              <w:rPr>
                <w:rFonts w:ascii="Times New Roman" w:eastAsia="Times New Roman" w:hAnsi="Times New Roman" w:cs="Times New Roman"/>
                <w:sz w:val="24"/>
                <w:szCs w:val="24"/>
              </w:rPr>
              <w:t>Работната документация,  която трябва да бъде изготвена и предадена на Възложителя в хода на изпълнение на договора;</w:t>
            </w:r>
          </w:p>
          <w:p w:rsidR="004A31AD" w:rsidRDefault="004A31AD" w:rsidP="00381814">
            <w:pPr>
              <w:numPr>
                <w:ilvl w:val="0"/>
                <w:numId w:val="24"/>
              </w:numPr>
              <w:spacing w:after="120"/>
              <w:rPr>
                <w:rFonts w:ascii="Times New Roman" w:hAnsi="Times New Roman" w:cs="Times New Roman"/>
                <w:sz w:val="24"/>
                <w:szCs w:val="24"/>
              </w:rPr>
            </w:pPr>
            <w:r>
              <w:rPr>
                <w:rFonts w:ascii="Times New Roman" w:hAnsi="Times New Roman" w:cs="Times New Roman"/>
                <w:sz w:val="24"/>
                <w:szCs w:val="24"/>
              </w:rPr>
              <w:t>Участникът демонстрира техническо познаване и разбиране на съществуващото състояние на Интернет сайта и ИС на НАПОО и предоставяните е-услуги и справки</w:t>
            </w:r>
            <w:r>
              <w:rPr>
                <w:rFonts w:ascii="Times New Roman" w:hAnsi="Times New Roman" w:cs="Times New Roman"/>
                <w:i/>
                <w:sz w:val="24"/>
                <w:szCs w:val="24"/>
              </w:rPr>
              <w:t xml:space="preserve"> </w:t>
            </w:r>
            <w:r>
              <w:rPr>
                <w:rFonts w:ascii="Times New Roman" w:hAnsi="Times New Roman" w:cs="Times New Roman"/>
                <w:sz w:val="24"/>
                <w:szCs w:val="24"/>
              </w:rPr>
              <w:t>с оглед функциите на НАПОО</w:t>
            </w:r>
          </w:p>
          <w:p w:rsidR="004A31AD" w:rsidRDefault="004A31AD" w:rsidP="00381814">
            <w:pPr>
              <w:numPr>
                <w:ilvl w:val="0"/>
                <w:numId w:val="24"/>
              </w:numPr>
              <w:spacing w:after="120"/>
              <w:rPr>
                <w:rFonts w:ascii="Times New Roman" w:hAnsi="Times New Roman" w:cs="Times New Roman"/>
                <w:sz w:val="24"/>
                <w:szCs w:val="24"/>
              </w:rPr>
            </w:pPr>
            <w:r>
              <w:rPr>
                <w:rFonts w:ascii="Times New Roman" w:hAnsi="Times New Roman" w:cs="Times New Roman"/>
                <w:sz w:val="24"/>
                <w:szCs w:val="24"/>
              </w:rPr>
              <w:t>Участникът е посочил конкретни дейности, целеви групи, методи, които ще ползва за идентифициране на потребностите на лицата с увредено зрение/незрящи</w:t>
            </w:r>
          </w:p>
          <w:p w:rsidR="004A31AD" w:rsidRDefault="004A31AD" w:rsidP="00381814">
            <w:pPr>
              <w:numPr>
                <w:ilvl w:val="0"/>
                <w:numId w:val="24"/>
              </w:numPr>
              <w:spacing w:after="120"/>
              <w:rPr>
                <w:rFonts w:ascii="Times New Roman" w:hAnsi="Times New Roman" w:cs="Times New Roman"/>
                <w:sz w:val="24"/>
                <w:szCs w:val="24"/>
              </w:rPr>
            </w:pPr>
            <w:r>
              <w:rPr>
                <w:rFonts w:ascii="Times New Roman" w:hAnsi="Times New Roman" w:cs="Times New Roman"/>
                <w:sz w:val="24"/>
                <w:szCs w:val="24"/>
              </w:rPr>
              <w:t>Участникът е посочил подхода за разработване на Инструкция за потребителя относно обем, теми, съобразяване с потребностите на екипа на Възложителя</w:t>
            </w:r>
          </w:p>
          <w:p w:rsidR="004A31AD" w:rsidRDefault="004A31AD" w:rsidP="00381814">
            <w:pPr>
              <w:numPr>
                <w:ilvl w:val="0"/>
                <w:numId w:val="24"/>
              </w:numPr>
              <w:spacing w:after="120"/>
              <w:rPr>
                <w:rFonts w:ascii="Times New Roman" w:hAnsi="Times New Roman" w:cs="Times New Roman"/>
                <w:sz w:val="24"/>
                <w:szCs w:val="24"/>
              </w:rPr>
            </w:pPr>
            <w:r>
              <w:rPr>
                <w:rFonts w:ascii="Times New Roman" w:hAnsi="Times New Roman" w:cs="Times New Roman"/>
                <w:sz w:val="24"/>
                <w:szCs w:val="24"/>
              </w:rPr>
              <w:t xml:space="preserve">Участникът подробно е описал </w:t>
            </w:r>
            <w:r>
              <w:rPr>
                <w:rFonts w:ascii="Times New Roman" w:eastAsia="Times New Roman" w:hAnsi="Times New Roman" w:cs="Times New Roman"/>
                <w:color w:val="000000"/>
                <w:sz w:val="24"/>
                <w:szCs w:val="24"/>
              </w:rPr>
              <w:t xml:space="preserve">подхода, теми, методи за планиране и </w:t>
            </w:r>
            <w:r>
              <w:rPr>
                <w:rFonts w:ascii="Times New Roman" w:eastAsia="Times New Roman" w:hAnsi="Times New Roman" w:cs="Times New Roman"/>
                <w:color w:val="000000"/>
                <w:sz w:val="24"/>
                <w:szCs w:val="24"/>
              </w:rPr>
              <w:lastRenderedPageBreak/>
              <w:t>провеждане на обучение.</w:t>
            </w:r>
          </w:p>
        </w:tc>
        <w:tc>
          <w:tcPr>
            <w:tcW w:w="1717" w:type="dxa"/>
            <w:tcBorders>
              <w:top w:val="single" w:sz="4" w:space="0" w:color="000000"/>
              <w:left w:val="single" w:sz="4" w:space="0" w:color="000000"/>
              <w:bottom w:val="single" w:sz="4" w:space="0" w:color="000000"/>
              <w:right w:val="single" w:sz="4" w:space="0" w:color="000000"/>
            </w:tcBorders>
            <w:shd w:val="clear" w:color="auto" w:fill="FFFFFF"/>
          </w:tcPr>
          <w:p w:rsidR="004A31AD" w:rsidRDefault="004A31AD" w:rsidP="00381814">
            <w:pPr>
              <w:snapToGrid w:val="0"/>
              <w:spacing w:after="120"/>
              <w:rPr>
                <w:rFonts w:ascii="Times New Roman" w:hAnsi="Times New Roman" w:cs="Times New Roman"/>
                <w:sz w:val="24"/>
                <w:szCs w:val="24"/>
              </w:rPr>
            </w:pPr>
          </w:p>
          <w:p w:rsidR="004A31AD" w:rsidRDefault="004A31AD" w:rsidP="00381814">
            <w:pPr>
              <w:spacing w:after="120"/>
            </w:pPr>
            <w:r>
              <w:rPr>
                <w:rFonts w:ascii="Times New Roman" w:hAnsi="Times New Roman" w:cs="Times New Roman"/>
                <w:sz w:val="24"/>
                <w:szCs w:val="24"/>
              </w:rPr>
              <w:t>Оферта, която отговаря на посочените изискания се оценява с 60 точки</w:t>
            </w:r>
          </w:p>
        </w:tc>
      </w:tr>
      <w:tr w:rsidR="004A31AD" w:rsidTr="00381814">
        <w:tc>
          <w:tcPr>
            <w:tcW w:w="3652" w:type="dxa"/>
            <w:vMerge/>
            <w:tcBorders>
              <w:top w:val="single" w:sz="4" w:space="0" w:color="000000"/>
              <w:left w:val="single" w:sz="4" w:space="0" w:color="000000"/>
              <w:bottom w:val="single" w:sz="4" w:space="0" w:color="000000"/>
            </w:tcBorders>
            <w:shd w:val="clear" w:color="auto" w:fill="FFFFFF"/>
            <w:vAlign w:val="center"/>
          </w:tcPr>
          <w:p w:rsidR="004A31AD" w:rsidRDefault="004A31AD" w:rsidP="00381814">
            <w:pPr>
              <w:snapToGrid w:val="0"/>
              <w:spacing w:after="120"/>
              <w:jc w:val="both"/>
              <w:rPr>
                <w:rFonts w:ascii="Times New Roman" w:hAnsi="Times New Roman" w:cs="Times New Roman"/>
                <w:sz w:val="24"/>
                <w:szCs w:val="24"/>
              </w:rPr>
            </w:pPr>
          </w:p>
        </w:tc>
        <w:tc>
          <w:tcPr>
            <w:tcW w:w="4661" w:type="dxa"/>
            <w:tcBorders>
              <w:top w:val="single" w:sz="4" w:space="0" w:color="000000"/>
              <w:left w:val="single" w:sz="4" w:space="0" w:color="000000"/>
              <w:bottom w:val="single" w:sz="4" w:space="0" w:color="000000"/>
            </w:tcBorders>
            <w:shd w:val="clear" w:color="auto" w:fill="FFFFFF"/>
          </w:tcPr>
          <w:p w:rsidR="004A31AD" w:rsidRDefault="004A31AD" w:rsidP="00381814">
            <w:pPr>
              <w:spacing w:after="120"/>
              <w:jc w:val="both"/>
              <w:rPr>
                <w:rFonts w:ascii="Times New Roman" w:hAnsi="Times New Roman" w:cs="Times New Roman"/>
                <w:sz w:val="24"/>
                <w:szCs w:val="24"/>
              </w:rPr>
            </w:pPr>
            <w:r>
              <w:rPr>
                <w:rFonts w:ascii="Times New Roman" w:hAnsi="Times New Roman" w:cs="Times New Roman"/>
                <w:sz w:val="24"/>
                <w:szCs w:val="24"/>
              </w:rPr>
              <w:t xml:space="preserve">В предлагания Подход, план за работа и организация, има </w:t>
            </w:r>
            <w:r w:rsidRPr="003B71C6">
              <w:rPr>
                <w:rFonts w:ascii="Times New Roman" w:hAnsi="Times New Roman" w:cs="Times New Roman"/>
                <w:color w:val="000000"/>
                <w:sz w:val="24"/>
                <w:szCs w:val="24"/>
              </w:rPr>
              <w:t>пропуски в описанието</w:t>
            </w:r>
            <w:r>
              <w:rPr>
                <w:rFonts w:ascii="Times New Roman" w:hAnsi="Times New Roman" w:cs="Times New Roman"/>
                <w:sz w:val="24"/>
                <w:szCs w:val="24"/>
              </w:rPr>
              <w:t xml:space="preserve"> на организацията и плана за работа, като:</w:t>
            </w:r>
          </w:p>
          <w:p w:rsidR="004A31AD" w:rsidRDefault="004A31AD" w:rsidP="00381814">
            <w:pPr>
              <w:numPr>
                <w:ilvl w:val="0"/>
                <w:numId w:val="8"/>
              </w:numPr>
              <w:spacing w:after="120"/>
              <w:jc w:val="both"/>
              <w:rPr>
                <w:rFonts w:ascii="Times New Roman" w:hAnsi="Times New Roman" w:cs="Times New Roman"/>
                <w:sz w:val="24"/>
                <w:szCs w:val="24"/>
              </w:rPr>
            </w:pPr>
            <w:r>
              <w:rPr>
                <w:rFonts w:ascii="Times New Roman" w:hAnsi="Times New Roman" w:cs="Times New Roman"/>
                <w:sz w:val="24"/>
                <w:szCs w:val="24"/>
              </w:rPr>
              <w:t>Участникът е допуснал разминаване и/или пропуск при изготвения подход, методология за изпълнение на поръчката и последователността на етапите и дейностите на изпълнение на проекта.</w:t>
            </w:r>
          </w:p>
          <w:p w:rsidR="004A31AD" w:rsidRDefault="004A31AD" w:rsidP="00381814">
            <w:pPr>
              <w:numPr>
                <w:ilvl w:val="0"/>
                <w:numId w:val="8"/>
              </w:numPr>
              <w:spacing w:after="120"/>
              <w:jc w:val="both"/>
              <w:rPr>
                <w:rFonts w:ascii="Times New Roman" w:hAnsi="Times New Roman" w:cs="Times New Roman"/>
                <w:sz w:val="24"/>
                <w:szCs w:val="24"/>
              </w:rPr>
            </w:pPr>
            <w:r>
              <w:rPr>
                <w:rFonts w:ascii="Times New Roman" w:hAnsi="Times New Roman" w:cs="Times New Roman"/>
                <w:sz w:val="24"/>
                <w:szCs w:val="24"/>
              </w:rPr>
              <w:t>Участникът е представил разпределение на човешките ресурси и отговорностите на ключови експерти и други специалисти, но са пропуснати отделни поддейности/задачи.</w:t>
            </w:r>
          </w:p>
          <w:p w:rsidR="004A31AD" w:rsidRDefault="004A31AD" w:rsidP="00381814">
            <w:pPr>
              <w:numPr>
                <w:ilvl w:val="0"/>
                <w:numId w:val="8"/>
              </w:numPr>
              <w:spacing w:after="120"/>
              <w:jc w:val="both"/>
              <w:rPr>
                <w:rFonts w:ascii="Times New Roman" w:hAnsi="Times New Roman" w:cs="Times New Roman"/>
                <w:sz w:val="24"/>
                <w:szCs w:val="24"/>
              </w:rPr>
            </w:pPr>
            <w:r>
              <w:rPr>
                <w:rFonts w:ascii="Times New Roman" w:hAnsi="Times New Roman" w:cs="Times New Roman"/>
                <w:sz w:val="24"/>
                <w:szCs w:val="24"/>
              </w:rPr>
              <w:t>Участникът е планирал трудноизпълними (като обем и време) дейности за комуникация с Възложителя и Изпълнителите по останалите ОП</w:t>
            </w:r>
            <w:r w:rsidR="00EA7097">
              <w:rPr>
                <w:rFonts w:ascii="Times New Roman" w:hAnsi="Times New Roman" w:cs="Times New Roman"/>
                <w:sz w:val="24"/>
                <w:szCs w:val="24"/>
              </w:rPr>
              <w:t xml:space="preserve">, предвидил е съгласуване </w:t>
            </w:r>
            <w:r>
              <w:rPr>
                <w:rFonts w:ascii="Times New Roman" w:hAnsi="Times New Roman" w:cs="Times New Roman"/>
                <w:sz w:val="24"/>
                <w:szCs w:val="24"/>
              </w:rPr>
              <w:t>;</w:t>
            </w:r>
          </w:p>
          <w:p w:rsidR="004A31AD" w:rsidRDefault="004A31AD" w:rsidP="00381814">
            <w:pPr>
              <w:numPr>
                <w:ilvl w:val="0"/>
                <w:numId w:val="8"/>
              </w:numPr>
              <w:spacing w:after="120"/>
              <w:rPr>
                <w:rFonts w:ascii="Times New Roman" w:hAnsi="Times New Roman" w:cs="Times New Roman"/>
                <w:sz w:val="24"/>
                <w:szCs w:val="24"/>
              </w:rPr>
            </w:pPr>
            <w:r>
              <w:rPr>
                <w:rFonts w:ascii="Times New Roman" w:hAnsi="Times New Roman" w:cs="Times New Roman"/>
                <w:sz w:val="24"/>
                <w:szCs w:val="24"/>
              </w:rPr>
              <w:t xml:space="preserve">Участникът е посочил конкретни дейности при въвеждане в експлоатация на сайта като очкаваните  затруднения са в приемливо време и продължителност. </w:t>
            </w:r>
          </w:p>
          <w:p w:rsidR="004A31AD" w:rsidRDefault="004A31AD" w:rsidP="00381814">
            <w:pPr>
              <w:numPr>
                <w:ilvl w:val="0"/>
                <w:numId w:val="8"/>
              </w:numPr>
              <w:spacing w:after="120"/>
              <w:jc w:val="both"/>
              <w:rPr>
                <w:rFonts w:ascii="Times New Roman" w:hAnsi="Times New Roman" w:cs="Times New Roman"/>
                <w:sz w:val="24"/>
                <w:szCs w:val="24"/>
              </w:rPr>
            </w:pPr>
            <w:r>
              <w:rPr>
                <w:rFonts w:ascii="Times New Roman" w:hAnsi="Times New Roman" w:cs="Times New Roman"/>
                <w:sz w:val="24"/>
                <w:szCs w:val="24"/>
              </w:rPr>
              <w:t>Участникът е пропуснал да посочи елементи от р</w:t>
            </w:r>
            <w:r>
              <w:rPr>
                <w:rFonts w:ascii="Times New Roman" w:eastAsia="Times New Roman" w:hAnsi="Times New Roman" w:cs="Times New Roman"/>
                <w:color w:val="000000"/>
                <w:sz w:val="24"/>
                <w:szCs w:val="24"/>
              </w:rPr>
              <w:t>аботната документация, която трябва да бъде изготвена и предадена на Възложителя в хода на изпълнение на договора;</w:t>
            </w:r>
          </w:p>
          <w:p w:rsidR="004A31AD" w:rsidRDefault="004A31AD" w:rsidP="00381814">
            <w:pPr>
              <w:numPr>
                <w:ilvl w:val="0"/>
                <w:numId w:val="8"/>
              </w:numPr>
              <w:spacing w:after="120"/>
              <w:rPr>
                <w:rFonts w:ascii="Times New Roman" w:hAnsi="Times New Roman" w:cs="Times New Roman"/>
                <w:sz w:val="24"/>
                <w:szCs w:val="24"/>
              </w:rPr>
            </w:pPr>
            <w:r>
              <w:rPr>
                <w:rFonts w:ascii="Times New Roman" w:hAnsi="Times New Roman" w:cs="Times New Roman"/>
                <w:sz w:val="24"/>
                <w:szCs w:val="24"/>
              </w:rPr>
              <w:t>Участникът е посочил само методи, които ще ползва за идентифициране на потребностите на лицата с увредено зрение/незрящи</w:t>
            </w:r>
          </w:p>
          <w:p w:rsidR="004A31AD" w:rsidRDefault="004A31AD" w:rsidP="00381814">
            <w:pPr>
              <w:numPr>
                <w:ilvl w:val="0"/>
                <w:numId w:val="8"/>
              </w:numPr>
              <w:spacing w:after="120"/>
              <w:rPr>
                <w:rFonts w:ascii="Times New Roman" w:hAnsi="Times New Roman" w:cs="Times New Roman"/>
                <w:sz w:val="24"/>
                <w:szCs w:val="24"/>
              </w:rPr>
            </w:pPr>
            <w:r>
              <w:rPr>
                <w:rFonts w:ascii="Times New Roman" w:hAnsi="Times New Roman" w:cs="Times New Roman"/>
                <w:sz w:val="24"/>
                <w:szCs w:val="24"/>
              </w:rPr>
              <w:t xml:space="preserve">Участникът е демонстрирал познаване и разбиране на съществуващото състояние на Интернет сайта и ИС на НАПОО и АЗ и предоставяните е-услуги и </w:t>
            </w:r>
            <w:r>
              <w:rPr>
                <w:rFonts w:ascii="Times New Roman" w:hAnsi="Times New Roman" w:cs="Times New Roman"/>
                <w:sz w:val="24"/>
                <w:szCs w:val="24"/>
              </w:rPr>
              <w:lastRenderedPageBreak/>
              <w:t>справки до степен на информацията съдържаща се в техническата документация по настоящата обществена поръчка</w:t>
            </w:r>
          </w:p>
          <w:p w:rsidR="004A31AD" w:rsidRDefault="004A31AD" w:rsidP="00381814">
            <w:pPr>
              <w:numPr>
                <w:ilvl w:val="0"/>
                <w:numId w:val="8"/>
              </w:numPr>
              <w:spacing w:after="120"/>
              <w:rPr>
                <w:rFonts w:ascii="Times New Roman" w:hAnsi="Times New Roman" w:cs="Times New Roman"/>
                <w:sz w:val="24"/>
                <w:szCs w:val="24"/>
              </w:rPr>
            </w:pPr>
            <w:r>
              <w:rPr>
                <w:rFonts w:ascii="Times New Roman" w:hAnsi="Times New Roman" w:cs="Times New Roman"/>
                <w:sz w:val="24"/>
                <w:szCs w:val="24"/>
              </w:rPr>
              <w:t xml:space="preserve">Участникът е посочил подхода за разработване на Инструкция за потребителя вкл и съобразяване с потребностите на екипа на Възложителя без да влиза в детайли като обем, теми, </w:t>
            </w:r>
          </w:p>
          <w:p w:rsidR="004A31AD" w:rsidRDefault="004A31AD" w:rsidP="00381814">
            <w:pPr>
              <w:numPr>
                <w:ilvl w:val="0"/>
                <w:numId w:val="8"/>
              </w:numPr>
              <w:spacing w:after="120"/>
              <w:jc w:val="both"/>
              <w:rPr>
                <w:rFonts w:ascii="Times New Roman" w:hAnsi="Times New Roman" w:cs="Times New Roman"/>
                <w:sz w:val="24"/>
                <w:szCs w:val="24"/>
              </w:rPr>
            </w:pPr>
            <w:r>
              <w:rPr>
                <w:rFonts w:ascii="Times New Roman" w:hAnsi="Times New Roman" w:cs="Times New Roman"/>
                <w:sz w:val="24"/>
                <w:szCs w:val="24"/>
              </w:rPr>
              <w:t xml:space="preserve">Участникът е описал </w:t>
            </w:r>
            <w:r>
              <w:rPr>
                <w:rFonts w:ascii="Times New Roman" w:eastAsia="Times New Roman" w:hAnsi="Times New Roman" w:cs="Times New Roman"/>
                <w:color w:val="000000"/>
                <w:sz w:val="24"/>
                <w:szCs w:val="24"/>
              </w:rPr>
              <w:t>подхода за обучение.</w:t>
            </w:r>
          </w:p>
        </w:tc>
        <w:tc>
          <w:tcPr>
            <w:tcW w:w="1717" w:type="dxa"/>
            <w:tcBorders>
              <w:top w:val="single" w:sz="4" w:space="0" w:color="000000"/>
              <w:left w:val="single" w:sz="4" w:space="0" w:color="000000"/>
              <w:bottom w:val="single" w:sz="4" w:space="0" w:color="000000"/>
              <w:right w:val="single" w:sz="4" w:space="0" w:color="000000"/>
            </w:tcBorders>
            <w:shd w:val="clear" w:color="auto" w:fill="FFFFFF"/>
          </w:tcPr>
          <w:p w:rsidR="004A31AD" w:rsidRDefault="004A31AD" w:rsidP="00381814">
            <w:pPr>
              <w:spacing w:after="120"/>
              <w:jc w:val="both"/>
            </w:pPr>
            <w:r>
              <w:rPr>
                <w:rFonts w:ascii="Times New Roman" w:hAnsi="Times New Roman" w:cs="Times New Roman"/>
                <w:sz w:val="24"/>
                <w:szCs w:val="24"/>
              </w:rPr>
              <w:lastRenderedPageBreak/>
              <w:t>Оферта, която отговаря на посочените изискания се оценява с 40 точки</w:t>
            </w:r>
          </w:p>
        </w:tc>
      </w:tr>
      <w:tr w:rsidR="004A31AD" w:rsidTr="00381814">
        <w:tc>
          <w:tcPr>
            <w:tcW w:w="3652" w:type="dxa"/>
            <w:tcBorders>
              <w:top w:val="single" w:sz="4" w:space="0" w:color="000000"/>
              <w:left w:val="single" w:sz="4" w:space="0" w:color="000000"/>
              <w:bottom w:val="single" w:sz="4" w:space="0" w:color="000000"/>
            </w:tcBorders>
            <w:shd w:val="clear" w:color="auto" w:fill="FFFFFF"/>
            <w:vAlign w:val="center"/>
          </w:tcPr>
          <w:p w:rsidR="004A31AD" w:rsidRDefault="004A31AD" w:rsidP="00381814">
            <w:pPr>
              <w:snapToGrid w:val="0"/>
              <w:spacing w:after="120"/>
              <w:jc w:val="both"/>
              <w:rPr>
                <w:rFonts w:ascii="Times New Roman" w:hAnsi="Times New Roman" w:cs="Times New Roman"/>
                <w:sz w:val="24"/>
                <w:szCs w:val="24"/>
              </w:rPr>
            </w:pPr>
          </w:p>
        </w:tc>
        <w:tc>
          <w:tcPr>
            <w:tcW w:w="4661" w:type="dxa"/>
            <w:tcBorders>
              <w:top w:val="single" w:sz="4" w:space="0" w:color="000000"/>
              <w:left w:val="single" w:sz="4" w:space="0" w:color="000000"/>
              <w:bottom w:val="single" w:sz="4" w:space="0" w:color="000000"/>
            </w:tcBorders>
            <w:shd w:val="clear" w:color="auto" w:fill="auto"/>
          </w:tcPr>
          <w:p w:rsidR="004A31AD" w:rsidRDefault="004A31AD" w:rsidP="00381814">
            <w:pPr>
              <w:spacing w:after="120"/>
              <w:jc w:val="both"/>
              <w:rPr>
                <w:rFonts w:ascii="Times New Roman" w:hAnsi="Times New Roman" w:cs="Times New Roman"/>
                <w:sz w:val="24"/>
                <w:szCs w:val="24"/>
              </w:rPr>
            </w:pPr>
            <w:r>
              <w:rPr>
                <w:rFonts w:ascii="Times New Roman" w:hAnsi="Times New Roman" w:cs="Times New Roman"/>
                <w:sz w:val="24"/>
                <w:szCs w:val="24"/>
              </w:rPr>
              <w:t>В предлагания Подход, план за работа и организация, има съществени пропуски и неразбиране на задачата, като:</w:t>
            </w:r>
          </w:p>
          <w:p w:rsidR="004A31AD" w:rsidRDefault="004A31AD" w:rsidP="00381814">
            <w:pPr>
              <w:numPr>
                <w:ilvl w:val="0"/>
                <w:numId w:val="8"/>
              </w:numPr>
              <w:spacing w:after="120"/>
              <w:jc w:val="both"/>
              <w:rPr>
                <w:rFonts w:ascii="Times New Roman" w:hAnsi="Times New Roman" w:cs="Times New Roman"/>
                <w:sz w:val="24"/>
                <w:szCs w:val="24"/>
              </w:rPr>
            </w:pPr>
            <w:r>
              <w:rPr>
                <w:rFonts w:ascii="Times New Roman" w:hAnsi="Times New Roman" w:cs="Times New Roman"/>
                <w:sz w:val="24"/>
                <w:szCs w:val="24"/>
              </w:rPr>
              <w:t>Предвиденият план-график е неизпълним с оглед срокове и капацитет, има пропуснати дейности</w:t>
            </w:r>
          </w:p>
          <w:p w:rsidR="004A31AD" w:rsidRDefault="004A31AD" w:rsidP="00381814">
            <w:pPr>
              <w:numPr>
                <w:ilvl w:val="0"/>
                <w:numId w:val="8"/>
              </w:numPr>
              <w:spacing w:after="120"/>
              <w:jc w:val="both"/>
              <w:rPr>
                <w:rFonts w:ascii="Times New Roman" w:hAnsi="Times New Roman" w:cs="Times New Roman"/>
                <w:sz w:val="24"/>
                <w:szCs w:val="24"/>
              </w:rPr>
            </w:pPr>
            <w:r>
              <w:rPr>
                <w:rFonts w:ascii="Times New Roman" w:hAnsi="Times New Roman" w:cs="Times New Roman"/>
                <w:sz w:val="24"/>
                <w:szCs w:val="24"/>
              </w:rPr>
              <w:t>Участникът е пропуснал част от ключовите експерти при представяне на разпределението на човешките ресурси и отговорностите.</w:t>
            </w:r>
          </w:p>
          <w:p w:rsidR="004A31AD" w:rsidRDefault="004A31AD" w:rsidP="00381814">
            <w:pPr>
              <w:numPr>
                <w:ilvl w:val="0"/>
                <w:numId w:val="8"/>
              </w:numPr>
              <w:spacing w:after="120"/>
              <w:jc w:val="both"/>
              <w:rPr>
                <w:rFonts w:ascii="Times New Roman" w:hAnsi="Times New Roman" w:cs="Times New Roman"/>
                <w:sz w:val="24"/>
                <w:szCs w:val="24"/>
              </w:rPr>
            </w:pPr>
            <w:r>
              <w:rPr>
                <w:rFonts w:ascii="Times New Roman" w:hAnsi="Times New Roman" w:cs="Times New Roman"/>
                <w:sz w:val="24"/>
                <w:szCs w:val="24"/>
              </w:rPr>
              <w:t>Участникът е планирал дейности за комуникация с Възложителя и Изпълнителите по останалите ОП, които са трудноизпълними или няма да доведат до постигане на резултат</w:t>
            </w:r>
            <w:r w:rsidR="00EA7097">
              <w:rPr>
                <w:rFonts w:ascii="Times New Roman" w:hAnsi="Times New Roman" w:cs="Times New Roman"/>
                <w:sz w:val="24"/>
                <w:szCs w:val="24"/>
              </w:rPr>
              <w:t>, не е предивидл съгалсуване на всеки един от етапите на работа</w:t>
            </w:r>
            <w:r>
              <w:rPr>
                <w:rFonts w:ascii="Times New Roman" w:hAnsi="Times New Roman" w:cs="Times New Roman"/>
                <w:sz w:val="24"/>
                <w:szCs w:val="24"/>
              </w:rPr>
              <w:t>;</w:t>
            </w:r>
          </w:p>
          <w:p w:rsidR="004A31AD" w:rsidRDefault="004A31AD" w:rsidP="00381814">
            <w:pPr>
              <w:numPr>
                <w:ilvl w:val="0"/>
                <w:numId w:val="8"/>
              </w:numPr>
              <w:spacing w:after="120"/>
              <w:jc w:val="both"/>
              <w:rPr>
                <w:rFonts w:ascii="Times New Roman" w:hAnsi="Times New Roman" w:cs="Times New Roman"/>
                <w:sz w:val="24"/>
                <w:szCs w:val="24"/>
              </w:rPr>
            </w:pPr>
            <w:r>
              <w:rPr>
                <w:rFonts w:ascii="Times New Roman" w:hAnsi="Times New Roman" w:cs="Times New Roman"/>
                <w:sz w:val="24"/>
                <w:szCs w:val="24"/>
              </w:rPr>
              <w:t>Участникът при посочените подходи за въвеждане  в експлоатация на сайта не се е съобразил с екипа на НАПОО и и потребителите</w:t>
            </w:r>
          </w:p>
          <w:p w:rsidR="004A31AD" w:rsidRDefault="004A31AD" w:rsidP="00381814">
            <w:pPr>
              <w:numPr>
                <w:ilvl w:val="0"/>
                <w:numId w:val="8"/>
              </w:numPr>
              <w:spacing w:after="120"/>
              <w:jc w:val="both"/>
              <w:rPr>
                <w:rFonts w:ascii="Times New Roman" w:hAnsi="Times New Roman" w:cs="Times New Roman"/>
                <w:sz w:val="24"/>
                <w:szCs w:val="24"/>
              </w:rPr>
            </w:pPr>
            <w:r>
              <w:rPr>
                <w:rFonts w:ascii="Times New Roman" w:hAnsi="Times New Roman" w:cs="Times New Roman"/>
                <w:sz w:val="24"/>
                <w:szCs w:val="24"/>
              </w:rPr>
              <w:t>Участникът е пропуснал да посочи основни елементи от р</w:t>
            </w:r>
            <w:r>
              <w:rPr>
                <w:rFonts w:ascii="Times New Roman" w:eastAsia="Times New Roman" w:hAnsi="Times New Roman" w:cs="Times New Roman"/>
                <w:color w:val="000000"/>
                <w:sz w:val="24"/>
                <w:szCs w:val="24"/>
              </w:rPr>
              <w:t xml:space="preserve">аботната документация, която трябва да бъде изготвена и предадена на Възложителя в </w:t>
            </w:r>
            <w:r>
              <w:rPr>
                <w:rFonts w:ascii="Times New Roman" w:eastAsia="Times New Roman" w:hAnsi="Times New Roman" w:cs="Times New Roman"/>
                <w:color w:val="000000"/>
                <w:sz w:val="24"/>
                <w:szCs w:val="24"/>
              </w:rPr>
              <w:lastRenderedPageBreak/>
              <w:t>хода на изпълнение на договора;</w:t>
            </w:r>
          </w:p>
          <w:p w:rsidR="004A31AD" w:rsidRDefault="004A31AD" w:rsidP="00381814">
            <w:pPr>
              <w:numPr>
                <w:ilvl w:val="0"/>
                <w:numId w:val="8"/>
              </w:numPr>
              <w:spacing w:after="120"/>
              <w:rPr>
                <w:rFonts w:ascii="Times New Roman" w:hAnsi="Times New Roman" w:cs="Times New Roman"/>
                <w:sz w:val="24"/>
                <w:szCs w:val="24"/>
              </w:rPr>
            </w:pPr>
            <w:r>
              <w:rPr>
                <w:rFonts w:ascii="Times New Roman" w:hAnsi="Times New Roman" w:cs="Times New Roman"/>
                <w:sz w:val="24"/>
                <w:szCs w:val="24"/>
              </w:rPr>
              <w:t>Участникът е посочил само подход за идентифициране на потребностите на лицата с увредено зрение/незрящи</w:t>
            </w:r>
          </w:p>
          <w:p w:rsidR="004A31AD" w:rsidRDefault="004A31AD" w:rsidP="00381814">
            <w:pPr>
              <w:numPr>
                <w:ilvl w:val="0"/>
                <w:numId w:val="8"/>
              </w:numPr>
              <w:spacing w:after="120"/>
              <w:rPr>
                <w:rFonts w:ascii="Times New Roman" w:hAnsi="Times New Roman" w:cs="Times New Roman"/>
                <w:sz w:val="24"/>
                <w:szCs w:val="24"/>
              </w:rPr>
            </w:pPr>
            <w:r>
              <w:rPr>
                <w:rFonts w:ascii="Times New Roman" w:hAnsi="Times New Roman" w:cs="Times New Roman"/>
                <w:sz w:val="24"/>
                <w:szCs w:val="24"/>
              </w:rPr>
              <w:t xml:space="preserve">Участникът демонстрира с изложението си че не познава и не разбира съществуващото състояние на Интернет сайта и ИС на НАПОО и предоставяните е-услуги и справки </w:t>
            </w:r>
          </w:p>
          <w:p w:rsidR="004A31AD" w:rsidRDefault="004A31AD" w:rsidP="00381814">
            <w:pPr>
              <w:numPr>
                <w:ilvl w:val="0"/>
                <w:numId w:val="8"/>
              </w:numPr>
              <w:spacing w:after="120"/>
              <w:rPr>
                <w:rFonts w:ascii="Times New Roman" w:hAnsi="Times New Roman" w:cs="Times New Roman"/>
                <w:sz w:val="24"/>
                <w:szCs w:val="24"/>
              </w:rPr>
            </w:pPr>
            <w:r>
              <w:rPr>
                <w:rFonts w:ascii="Times New Roman" w:hAnsi="Times New Roman" w:cs="Times New Roman"/>
                <w:sz w:val="24"/>
                <w:szCs w:val="24"/>
              </w:rPr>
              <w:t xml:space="preserve">Участникът е посочил подхода за разработване на Инструкция за потребителя; </w:t>
            </w:r>
          </w:p>
          <w:p w:rsidR="004A31AD" w:rsidRDefault="004A31AD" w:rsidP="00381814">
            <w:pPr>
              <w:numPr>
                <w:ilvl w:val="0"/>
                <w:numId w:val="8"/>
              </w:numPr>
              <w:spacing w:after="120"/>
              <w:jc w:val="both"/>
              <w:rPr>
                <w:rFonts w:ascii="Times New Roman" w:hAnsi="Times New Roman" w:cs="Times New Roman"/>
                <w:sz w:val="24"/>
                <w:szCs w:val="24"/>
              </w:rPr>
            </w:pPr>
            <w:r>
              <w:rPr>
                <w:rFonts w:ascii="Times New Roman" w:hAnsi="Times New Roman" w:cs="Times New Roman"/>
                <w:sz w:val="24"/>
                <w:szCs w:val="24"/>
              </w:rPr>
              <w:t xml:space="preserve">Участникът е описал </w:t>
            </w:r>
            <w:r>
              <w:rPr>
                <w:rFonts w:ascii="Times New Roman" w:eastAsia="Times New Roman" w:hAnsi="Times New Roman" w:cs="Times New Roman"/>
                <w:color w:val="000000"/>
                <w:sz w:val="24"/>
                <w:szCs w:val="24"/>
              </w:rPr>
              <w:t>подхода за обучение.</w:t>
            </w:r>
          </w:p>
        </w:tc>
        <w:tc>
          <w:tcPr>
            <w:tcW w:w="1717" w:type="dxa"/>
            <w:tcBorders>
              <w:top w:val="single" w:sz="4" w:space="0" w:color="000000"/>
              <w:left w:val="single" w:sz="4" w:space="0" w:color="000000"/>
              <w:bottom w:val="single" w:sz="4" w:space="0" w:color="000000"/>
              <w:right w:val="single" w:sz="4" w:space="0" w:color="000000"/>
            </w:tcBorders>
            <w:shd w:val="clear" w:color="auto" w:fill="FFFFFF"/>
          </w:tcPr>
          <w:p w:rsidR="004A31AD" w:rsidRDefault="004A31AD" w:rsidP="00381814">
            <w:pPr>
              <w:spacing w:after="120"/>
              <w:jc w:val="both"/>
            </w:pPr>
            <w:r>
              <w:rPr>
                <w:rFonts w:ascii="Times New Roman" w:hAnsi="Times New Roman" w:cs="Times New Roman"/>
                <w:sz w:val="24"/>
                <w:szCs w:val="24"/>
              </w:rPr>
              <w:lastRenderedPageBreak/>
              <w:t>Оферта, която отговаря на посочените изискания се оценява с 10  точки</w:t>
            </w:r>
          </w:p>
        </w:tc>
      </w:tr>
      <w:tr w:rsidR="004A31AD" w:rsidTr="00381814">
        <w:tc>
          <w:tcPr>
            <w:tcW w:w="8313" w:type="dxa"/>
            <w:gridSpan w:val="2"/>
            <w:tcBorders>
              <w:top w:val="single" w:sz="4" w:space="0" w:color="000000"/>
              <w:left w:val="single" w:sz="4" w:space="0" w:color="000000"/>
              <w:bottom w:val="single" w:sz="4" w:space="0" w:color="000000"/>
            </w:tcBorders>
            <w:shd w:val="clear" w:color="auto" w:fill="FFFFFF"/>
          </w:tcPr>
          <w:p w:rsidR="004A31AD" w:rsidRDefault="004A31AD" w:rsidP="00381814">
            <w:pPr>
              <w:spacing w:after="120"/>
              <w:jc w:val="both"/>
              <w:rPr>
                <w:rFonts w:ascii="Times New Roman" w:hAnsi="Times New Roman" w:cs="Times New Roman"/>
                <w:b/>
                <w:sz w:val="24"/>
                <w:szCs w:val="24"/>
              </w:rPr>
            </w:pPr>
            <w:r>
              <w:rPr>
                <w:rFonts w:ascii="Times New Roman" w:hAnsi="Times New Roman" w:cs="Times New Roman"/>
                <w:b/>
                <w:sz w:val="24"/>
                <w:szCs w:val="24"/>
              </w:rPr>
              <w:lastRenderedPageBreak/>
              <w:t>Критерии Т2 План за управление на риска (</w:t>
            </w:r>
            <w:r>
              <w:rPr>
                <w:rFonts w:ascii="Times New Roman" w:hAnsi="Times New Roman" w:cs="Times New Roman"/>
                <w:sz w:val="24"/>
                <w:szCs w:val="24"/>
              </w:rPr>
              <w:t xml:space="preserve">рисковете, които изпълнителят трябва да има предвид са дефинирани в </w:t>
            </w:r>
            <w:r w:rsidRPr="00381814">
              <w:rPr>
                <w:rFonts w:ascii="Times New Roman" w:hAnsi="Times New Roman" w:cs="Times New Roman"/>
                <w:sz w:val="24"/>
                <w:szCs w:val="24"/>
              </w:rPr>
              <w:t>раздел IIІ., част Е, т.1.4):</w:t>
            </w:r>
          </w:p>
        </w:tc>
        <w:tc>
          <w:tcPr>
            <w:tcW w:w="1717" w:type="dxa"/>
            <w:tcBorders>
              <w:top w:val="single" w:sz="4" w:space="0" w:color="000000"/>
              <w:left w:val="single" w:sz="4" w:space="0" w:color="000000"/>
              <w:bottom w:val="single" w:sz="4" w:space="0" w:color="000000"/>
              <w:right w:val="single" w:sz="4" w:space="0" w:color="000000"/>
            </w:tcBorders>
            <w:shd w:val="clear" w:color="auto" w:fill="FFFFFF"/>
          </w:tcPr>
          <w:p w:rsidR="004A31AD" w:rsidRDefault="004A31AD" w:rsidP="00381814">
            <w:pPr>
              <w:spacing w:after="120"/>
              <w:jc w:val="both"/>
            </w:pPr>
            <w:r>
              <w:rPr>
                <w:rFonts w:ascii="Times New Roman" w:hAnsi="Times New Roman" w:cs="Times New Roman"/>
                <w:b/>
                <w:sz w:val="24"/>
                <w:szCs w:val="24"/>
              </w:rPr>
              <w:t>Максимален брой точки 20</w:t>
            </w:r>
          </w:p>
        </w:tc>
      </w:tr>
      <w:tr w:rsidR="004A31AD" w:rsidTr="00381814">
        <w:tc>
          <w:tcPr>
            <w:tcW w:w="3652" w:type="dxa"/>
            <w:tcBorders>
              <w:top w:val="single" w:sz="4" w:space="0" w:color="000000"/>
              <w:left w:val="single" w:sz="4" w:space="0" w:color="000000"/>
              <w:bottom w:val="single" w:sz="4" w:space="0" w:color="000000"/>
            </w:tcBorders>
            <w:shd w:val="clear" w:color="auto" w:fill="FFFFFF"/>
          </w:tcPr>
          <w:p w:rsidR="004A31AD" w:rsidRDefault="004A31AD" w:rsidP="00381814">
            <w:pPr>
              <w:spacing w:after="120"/>
              <w:jc w:val="both"/>
              <w:rPr>
                <w:rFonts w:ascii="Times New Roman" w:hAnsi="Times New Roman" w:cs="Times New Roman"/>
                <w:b/>
                <w:sz w:val="24"/>
                <w:szCs w:val="24"/>
              </w:rPr>
            </w:pPr>
            <w:r>
              <w:rPr>
                <w:rFonts w:ascii="Times New Roman" w:hAnsi="Times New Roman" w:cs="Times New Roman"/>
                <w:b/>
                <w:sz w:val="24"/>
                <w:szCs w:val="24"/>
              </w:rPr>
              <w:t xml:space="preserve">Показател </w:t>
            </w:r>
          </w:p>
        </w:tc>
        <w:tc>
          <w:tcPr>
            <w:tcW w:w="4661" w:type="dxa"/>
            <w:tcBorders>
              <w:top w:val="single" w:sz="4" w:space="0" w:color="000000"/>
              <w:left w:val="single" w:sz="4" w:space="0" w:color="000000"/>
              <w:bottom w:val="single" w:sz="4" w:space="0" w:color="000000"/>
            </w:tcBorders>
            <w:shd w:val="clear" w:color="auto" w:fill="FFFFFF"/>
          </w:tcPr>
          <w:p w:rsidR="004A31AD" w:rsidRDefault="004A31AD" w:rsidP="00381814">
            <w:pPr>
              <w:spacing w:after="120"/>
              <w:jc w:val="both"/>
              <w:rPr>
                <w:rFonts w:ascii="Times New Roman" w:hAnsi="Times New Roman" w:cs="Times New Roman"/>
                <w:b/>
                <w:sz w:val="24"/>
                <w:szCs w:val="24"/>
              </w:rPr>
            </w:pPr>
            <w:r>
              <w:rPr>
                <w:rFonts w:ascii="Times New Roman" w:hAnsi="Times New Roman" w:cs="Times New Roman"/>
                <w:b/>
                <w:sz w:val="24"/>
                <w:szCs w:val="24"/>
              </w:rPr>
              <w:t>Степен на съответствие</w:t>
            </w:r>
          </w:p>
        </w:tc>
        <w:tc>
          <w:tcPr>
            <w:tcW w:w="1717" w:type="dxa"/>
            <w:tcBorders>
              <w:top w:val="single" w:sz="4" w:space="0" w:color="000000"/>
              <w:left w:val="single" w:sz="4" w:space="0" w:color="000000"/>
              <w:bottom w:val="single" w:sz="4" w:space="0" w:color="000000"/>
              <w:right w:val="single" w:sz="4" w:space="0" w:color="000000"/>
            </w:tcBorders>
            <w:shd w:val="clear" w:color="auto" w:fill="FFFFFF"/>
          </w:tcPr>
          <w:p w:rsidR="004A31AD" w:rsidRDefault="004A31AD" w:rsidP="00381814">
            <w:pPr>
              <w:spacing w:after="120"/>
              <w:jc w:val="both"/>
            </w:pPr>
            <w:r>
              <w:rPr>
                <w:rFonts w:ascii="Times New Roman" w:hAnsi="Times New Roman" w:cs="Times New Roman"/>
                <w:b/>
                <w:sz w:val="24"/>
                <w:szCs w:val="24"/>
              </w:rPr>
              <w:t xml:space="preserve">Брой точки </w:t>
            </w:r>
          </w:p>
        </w:tc>
      </w:tr>
      <w:tr w:rsidR="004A31AD" w:rsidTr="00381814">
        <w:tc>
          <w:tcPr>
            <w:tcW w:w="3652" w:type="dxa"/>
            <w:vMerge w:val="restart"/>
            <w:tcBorders>
              <w:top w:val="single" w:sz="4" w:space="0" w:color="000000"/>
              <w:left w:val="single" w:sz="4" w:space="0" w:color="000000"/>
              <w:bottom w:val="single" w:sz="4" w:space="0" w:color="000000"/>
            </w:tcBorders>
            <w:shd w:val="clear" w:color="auto" w:fill="FFFFFF"/>
          </w:tcPr>
          <w:p w:rsidR="004A31AD" w:rsidRDefault="004A31AD" w:rsidP="00381814">
            <w:pPr>
              <w:spacing w:after="120"/>
              <w:jc w:val="both"/>
              <w:rPr>
                <w:rFonts w:ascii="Times New Roman" w:hAnsi="Times New Roman" w:cs="Times New Roman"/>
                <w:i/>
                <w:sz w:val="24"/>
                <w:szCs w:val="24"/>
              </w:rPr>
            </w:pPr>
            <w:r>
              <w:rPr>
                <w:rFonts w:ascii="Times New Roman" w:hAnsi="Times New Roman" w:cs="Times New Roman"/>
                <w:sz w:val="24"/>
                <w:szCs w:val="24"/>
              </w:rPr>
              <w:t>Фактори, влияещи на оценката:</w:t>
            </w:r>
          </w:p>
          <w:p w:rsidR="004A31AD" w:rsidRDefault="004A31AD" w:rsidP="00381814">
            <w:pPr>
              <w:spacing w:after="120"/>
              <w:jc w:val="both"/>
              <w:rPr>
                <w:rFonts w:ascii="Times New Roman" w:hAnsi="Times New Roman" w:cs="Times New Roman"/>
                <w:i/>
                <w:sz w:val="24"/>
                <w:szCs w:val="24"/>
              </w:rPr>
            </w:pPr>
            <w:r>
              <w:rPr>
                <w:rFonts w:ascii="Times New Roman" w:hAnsi="Times New Roman" w:cs="Times New Roman"/>
                <w:i/>
                <w:sz w:val="24"/>
                <w:szCs w:val="24"/>
              </w:rPr>
              <w:t>- Разгледани аспекти и сфери на влияние на описаните рискове;</w:t>
            </w:r>
          </w:p>
          <w:p w:rsidR="004A31AD" w:rsidRDefault="004A31AD" w:rsidP="00381814">
            <w:pPr>
              <w:spacing w:after="120"/>
              <w:jc w:val="both"/>
              <w:rPr>
                <w:rFonts w:ascii="Times New Roman" w:hAnsi="Times New Roman" w:cs="Times New Roman"/>
                <w:i/>
                <w:sz w:val="24"/>
                <w:szCs w:val="24"/>
              </w:rPr>
            </w:pPr>
            <w:r>
              <w:rPr>
                <w:rFonts w:ascii="Times New Roman" w:hAnsi="Times New Roman" w:cs="Times New Roman"/>
                <w:i/>
                <w:sz w:val="24"/>
                <w:szCs w:val="24"/>
              </w:rPr>
              <w:t>- Мерки за въздействие върху изпълнението на договора при възникването на риска;</w:t>
            </w:r>
          </w:p>
          <w:p w:rsidR="004A31AD" w:rsidRDefault="004A31AD" w:rsidP="00381814">
            <w:pPr>
              <w:spacing w:after="120"/>
              <w:jc w:val="both"/>
              <w:rPr>
                <w:rFonts w:ascii="Times New Roman" w:hAnsi="Times New Roman" w:cs="Times New Roman"/>
                <w:i/>
                <w:sz w:val="24"/>
                <w:szCs w:val="24"/>
              </w:rPr>
            </w:pPr>
            <w:r>
              <w:rPr>
                <w:rFonts w:ascii="Times New Roman" w:hAnsi="Times New Roman" w:cs="Times New Roman"/>
                <w:i/>
                <w:sz w:val="24"/>
                <w:szCs w:val="24"/>
              </w:rPr>
              <w:t>- Мерки за недопускане/ предотвратяване  на риска;</w:t>
            </w:r>
          </w:p>
          <w:p w:rsidR="004A31AD" w:rsidRDefault="004A31AD" w:rsidP="00381814">
            <w:pPr>
              <w:spacing w:after="120"/>
              <w:jc w:val="both"/>
              <w:rPr>
                <w:rFonts w:ascii="Times New Roman" w:hAnsi="Times New Roman" w:cs="Times New Roman"/>
                <w:sz w:val="24"/>
                <w:szCs w:val="24"/>
              </w:rPr>
            </w:pPr>
            <w:r>
              <w:rPr>
                <w:rFonts w:ascii="Times New Roman" w:hAnsi="Times New Roman" w:cs="Times New Roman"/>
                <w:i/>
                <w:sz w:val="24"/>
                <w:szCs w:val="24"/>
              </w:rPr>
              <w:t>- Мерки за преодоляване на последиците при настъпване на риска.</w:t>
            </w:r>
          </w:p>
        </w:tc>
        <w:tc>
          <w:tcPr>
            <w:tcW w:w="4661" w:type="dxa"/>
            <w:tcBorders>
              <w:top w:val="single" w:sz="4" w:space="0" w:color="000000"/>
              <w:left w:val="single" w:sz="4" w:space="0" w:color="000000"/>
              <w:bottom w:val="single" w:sz="4" w:space="0" w:color="000000"/>
            </w:tcBorders>
            <w:shd w:val="clear" w:color="auto" w:fill="FFFFFF"/>
          </w:tcPr>
          <w:p w:rsidR="004A31AD" w:rsidRDefault="004A31AD" w:rsidP="00381814">
            <w:pPr>
              <w:spacing w:after="120"/>
              <w:jc w:val="both"/>
              <w:rPr>
                <w:rFonts w:ascii="Times New Roman" w:hAnsi="Times New Roman" w:cs="Times New Roman"/>
                <w:sz w:val="24"/>
                <w:szCs w:val="24"/>
              </w:rPr>
            </w:pPr>
            <w:r>
              <w:rPr>
                <w:rFonts w:ascii="Times New Roman" w:hAnsi="Times New Roman" w:cs="Times New Roman"/>
                <w:sz w:val="24"/>
                <w:szCs w:val="24"/>
              </w:rPr>
              <w:t>В Плана за</w:t>
            </w:r>
            <w:r>
              <w:rPr>
                <w:rFonts w:ascii="Times New Roman" w:hAnsi="Times New Roman" w:cs="Times New Roman"/>
                <w:b/>
                <w:sz w:val="24"/>
                <w:szCs w:val="24"/>
              </w:rPr>
              <w:t xml:space="preserve"> </w:t>
            </w:r>
            <w:r>
              <w:rPr>
                <w:rFonts w:ascii="Times New Roman" w:hAnsi="Times New Roman" w:cs="Times New Roman"/>
                <w:sz w:val="24"/>
                <w:szCs w:val="24"/>
              </w:rPr>
              <w:t>управление на риска за всеки един от рисковете, посочени от Възложителя са:</w:t>
            </w:r>
          </w:p>
          <w:p w:rsidR="004A31AD" w:rsidRDefault="004A31AD" w:rsidP="00381814">
            <w:pPr>
              <w:spacing w:after="120"/>
              <w:jc w:val="both"/>
              <w:rPr>
                <w:rFonts w:ascii="Times New Roman" w:hAnsi="Times New Roman" w:cs="Times New Roman"/>
                <w:sz w:val="24"/>
                <w:szCs w:val="24"/>
              </w:rPr>
            </w:pPr>
            <w:r>
              <w:rPr>
                <w:rFonts w:ascii="Times New Roman" w:hAnsi="Times New Roman" w:cs="Times New Roman"/>
                <w:sz w:val="24"/>
                <w:szCs w:val="24"/>
              </w:rPr>
              <w:t>- Направени анализ на риска и са предложени конкретни мерки за недопускане/предотвратяване/ настъпването на риска и съответно конкретни адекватни дейности по отстраняване и управление на последиците от настъпилия риск.</w:t>
            </w:r>
          </w:p>
          <w:p w:rsidR="004A31AD" w:rsidRDefault="004A31AD" w:rsidP="00381814">
            <w:pPr>
              <w:spacing w:after="120"/>
              <w:jc w:val="both"/>
              <w:rPr>
                <w:rFonts w:ascii="Times New Roman" w:hAnsi="Times New Roman" w:cs="Times New Roman"/>
                <w:sz w:val="24"/>
                <w:szCs w:val="24"/>
              </w:rPr>
            </w:pPr>
            <w:r>
              <w:rPr>
                <w:rFonts w:ascii="Times New Roman" w:hAnsi="Times New Roman" w:cs="Times New Roman"/>
                <w:sz w:val="24"/>
                <w:szCs w:val="24"/>
              </w:rPr>
              <w:t>-  Планирани са конкретни, относими и адекватни похвати, посредством които реално е възможно да се повлияе на възникването, респ. негативното влияние на риска, така че същият да бъде предотвратен, респ. да не окаже негативно влияние върху изпълнението на дейностите, предмет на договора.</w:t>
            </w:r>
          </w:p>
        </w:tc>
        <w:tc>
          <w:tcPr>
            <w:tcW w:w="1717" w:type="dxa"/>
            <w:tcBorders>
              <w:top w:val="single" w:sz="4" w:space="0" w:color="000000"/>
              <w:left w:val="single" w:sz="4" w:space="0" w:color="000000"/>
              <w:bottom w:val="single" w:sz="4" w:space="0" w:color="000000"/>
              <w:right w:val="single" w:sz="4" w:space="0" w:color="000000"/>
            </w:tcBorders>
            <w:shd w:val="clear" w:color="auto" w:fill="FFFFFF"/>
          </w:tcPr>
          <w:p w:rsidR="004A31AD" w:rsidRDefault="004A31AD" w:rsidP="00381814">
            <w:pPr>
              <w:spacing w:after="120"/>
              <w:jc w:val="both"/>
            </w:pPr>
            <w:r>
              <w:rPr>
                <w:rFonts w:ascii="Times New Roman" w:hAnsi="Times New Roman" w:cs="Times New Roman"/>
                <w:sz w:val="24"/>
                <w:szCs w:val="24"/>
              </w:rPr>
              <w:t>Оферта, която отговаря на посочените изискания се оценява с 20 точки</w:t>
            </w:r>
          </w:p>
        </w:tc>
      </w:tr>
      <w:tr w:rsidR="004A31AD" w:rsidTr="00381814">
        <w:tc>
          <w:tcPr>
            <w:tcW w:w="3652" w:type="dxa"/>
            <w:vMerge/>
            <w:tcBorders>
              <w:top w:val="single" w:sz="4" w:space="0" w:color="000000"/>
              <w:left w:val="single" w:sz="4" w:space="0" w:color="000000"/>
              <w:bottom w:val="single" w:sz="4" w:space="0" w:color="000000"/>
            </w:tcBorders>
            <w:shd w:val="clear" w:color="auto" w:fill="FFFFFF"/>
          </w:tcPr>
          <w:p w:rsidR="004A31AD" w:rsidRDefault="004A31AD" w:rsidP="00381814">
            <w:pPr>
              <w:snapToGrid w:val="0"/>
              <w:spacing w:after="120"/>
              <w:jc w:val="both"/>
              <w:rPr>
                <w:rFonts w:ascii="Times New Roman" w:hAnsi="Times New Roman" w:cs="Times New Roman"/>
                <w:sz w:val="24"/>
                <w:szCs w:val="24"/>
              </w:rPr>
            </w:pPr>
          </w:p>
        </w:tc>
        <w:tc>
          <w:tcPr>
            <w:tcW w:w="4661" w:type="dxa"/>
            <w:tcBorders>
              <w:top w:val="single" w:sz="4" w:space="0" w:color="000000"/>
              <w:left w:val="single" w:sz="4" w:space="0" w:color="000000"/>
              <w:bottom w:val="single" w:sz="4" w:space="0" w:color="000000"/>
            </w:tcBorders>
            <w:shd w:val="clear" w:color="auto" w:fill="FFFFFF"/>
          </w:tcPr>
          <w:p w:rsidR="004A31AD" w:rsidRDefault="004A31AD" w:rsidP="00381814">
            <w:pPr>
              <w:spacing w:after="120"/>
              <w:jc w:val="both"/>
              <w:rPr>
                <w:rFonts w:ascii="Times New Roman" w:hAnsi="Times New Roman" w:cs="Times New Roman"/>
                <w:sz w:val="24"/>
                <w:szCs w:val="24"/>
              </w:rPr>
            </w:pPr>
            <w:r>
              <w:rPr>
                <w:rFonts w:ascii="Times New Roman" w:hAnsi="Times New Roman" w:cs="Times New Roman"/>
                <w:sz w:val="24"/>
                <w:szCs w:val="24"/>
              </w:rPr>
              <w:t>В Плана за</w:t>
            </w:r>
            <w:r>
              <w:rPr>
                <w:rFonts w:ascii="Times New Roman" w:hAnsi="Times New Roman" w:cs="Times New Roman"/>
                <w:b/>
                <w:sz w:val="24"/>
                <w:szCs w:val="24"/>
              </w:rPr>
              <w:t xml:space="preserve"> </w:t>
            </w:r>
            <w:r>
              <w:rPr>
                <w:rFonts w:ascii="Times New Roman" w:hAnsi="Times New Roman" w:cs="Times New Roman"/>
                <w:sz w:val="24"/>
                <w:szCs w:val="24"/>
              </w:rPr>
              <w:t>управление на риска за всеки един от рисковете, посочени от Възложителя са:</w:t>
            </w:r>
          </w:p>
          <w:p w:rsidR="004A31AD" w:rsidRDefault="004A31AD" w:rsidP="00381814">
            <w:pPr>
              <w:spacing w:after="120"/>
              <w:jc w:val="both"/>
              <w:rPr>
                <w:rFonts w:ascii="Times New Roman" w:hAnsi="Times New Roman" w:cs="Times New Roman"/>
                <w:sz w:val="24"/>
                <w:szCs w:val="24"/>
              </w:rPr>
            </w:pPr>
            <w:r>
              <w:rPr>
                <w:rFonts w:ascii="Times New Roman" w:hAnsi="Times New Roman" w:cs="Times New Roman"/>
                <w:sz w:val="24"/>
                <w:szCs w:val="24"/>
              </w:rPr>
              <w:t>- Предложени мерки за недопускане/предотвратяване настъпването на риска и съответно конкретни адекватни дейности по отстраняване и управление на последиците от настъпилия риск.</w:t>
            </w:r>
          </w:p>
          <w:p w:rsidR="004A31AD" w:rsidRDefault="004A31AD" w:rsidP="00381814">
            <w:pPr>
              <w:spacing w:after="120"/>
              <w:jc w:val="both"/>
              <w:rPr>
                <w:rFonts w:ascii="Times New Roman" w:hAnsi="Times New Roman" w:cs="Times New Roman"/>
                <w:sz w:val="24"/>
                <w:szCs w:val="24"/>
              </w:rPr>
            </w:pPr>
            <w:r>
              <w:rPr>
                <w:rFonts w:ascii="Times New Roman" w:hAnsi="Times New Roman" w:cs="Times New Roman"/>
                <w:sz w:val="24"/>
                <w:szCs w:val="24"/>
              </w:rPr>
              <w:t>-  Планирани са похвати, посредством които реално е възможно да се повлияе на негативното влияние на риска.</w:t>
            </w:r>
          </w:p>
        </w:tc>
        <w:tc>
          <w:tcPr>
            <w:tcW w:w="1717" w:type="dxa"/>
            <w:tcBorders>
              <w:top w:val="single" w:sz="4" w:space="0" w:color="000000"/>
              <w:left w:val="single" w:sz="4" w:space="0" w:color="000000"/>
              <w:bottom w:val="single" w:sz="4" w:space="0" w:color="000000"/>
              <w:right w:val="single" w:sz="4" w:space="0" w:color="000000"/>
            </w:tcBorders>
            <w:shd w:val="clear" w:color="auto" w:fill="FFFFFF"/>
          </w:tcPr>
          <w:p w:rsidR="004A31AD" w:rsidRDefault="004A31AD" w:rsidP="00381814">
            <w:pPr>
              <w:spacing w:after="120"/>
              <w:jc w:val="both"/>
            </w:pPr>
            <w:r>
              <w:rPr>
                <w:rFonts w:ascii="Times New Roman" w:hAnsi="Times New Roman" w:cs="Times New Roman"/>
                <w:sz w:val="24"/>
                <w:szCs w:val="24"/>
              </w:rPr>
              <w:t>Оферта, която отговаря на посочените изискания се оценява с 10 точки</w:t>
            </w:r>
          </w:p>
        </w:tc>
      </w:tr>
      <w:tr w:rsidR="004A31AD" w:rsidTr="00381814">
        <w:tc>
          <w:tcPr>
            <w:tcW w:w="3652" w:type="dxa"/>
            <w:vMerge/>
            <w:tcBorders>
              <w:top w:val="single" w:sz="4" w:space="0" w:color="000000"/>
              <w:left w:val="single" w:sz="4" w:space="0" w:color="000000"/>
              <w:bottom w:val="single" w:sz="4" w:space="0" w:color="000000"/>
            </w:tcBorders>
            <w:shd w:val="clear" w:color="auto" w:fill="FFFFFF"/>
            <w:vAlign w:val="center"/>
          </w:tcPr>
          <w:p w:rsidR="004A31AD" w:rsidRDefault="004A31AD" w:rsidP="00381814">
            <w:pPr>
              <w:snapToGrid w:val="0"/>
              <w:spacing w:after="120"/>
              <w:jc w:val="both"/>
              <w:rPr>
                <w:rFonts w:ascii="Times New Roman" w:hAnsi="Times New Roman" w:cs="Times New Roman"/>
                <w:sz w:val="24"/>
                <w:szCs w:val="24"/>
              </w:rPr>
            </w:pPr>
          </w:p>
        </w:tc>
        <w:tc>
          <w:tcPr>
            <w:tcW w:w="4661" w:type="dxa"/>
            <w:tcBorders>
              <w:top w:val="single" w:sz="4" w:space="0" w:color="000000"/>
              <w:left w:val="single" w:sz="4" w:space="0" w:color="000000"/>
              <w:bottom w:val="single" w:sz="4" w:space="0" w:color="000000"/>
            </w:tcBorders>
            <w:shd w:val="clear" w:color="auto" w:fill="FFFFFF"/>
          </w:tcPr>
          <w:p w:rsidR="004A31AD" w:rsidRDefault="004A31AD" w:rsidP="00381814">
            <w:pPr>
              <w:spacing w:after="120"/>
              <w:jc w:val="both"/>
              <w:rPr>
                <w:rFonts w:ascii="Times New Roman" w:hAnsi="Times New Roman" w:cs="Times New Roman"/>
                <w:sz w:val="24"/>
                <w:szCs w:val="24"/>
              </w:rPr>
            </w:pPr>
            <w:r>
              <w:rPr>
                <w:rFonts w:ascii="Times New Roman" w:hAnsi="Times New Roman" w:cs="Times New Roman"/>
                <w:sz w:val="24"/>
                <w:szCs w:val="24"/>
              </w:rPr>
              <w:t>В Плана за</w:t>
            </w:r>
            <w:r>
              <w:rPr>
                <w:rFonts w:ascii="Times New Roman" w:hAnsi="Times New Roman" w:cs="Times New Roman"/>
                <w:b/>
                <w:sz w:val="24"/>
                <w:szCs w:val="24"/>
              </w:rPr>
              <w:t xml:space="preserve"> </w:t>
            </w:r>
            <w:r>
              <w:rPr>
                <w:rFonts w:ascii="Times New Roman" w:hAnsi="Times New Roman" w:cs="Times New Roman"/>
                <w:sz w:val="24"/>
                <w:szCs w:val="24"/>
              </w:rPr>
              <w:t>управление на риска за всеки един от рисковете, посочени от Възложителя:</w:t>
            </w:r>
          </w:p>
          <w:p w:rsidR="004A31AD" w:rsidRDefault="004A31AD" w:rsidP="00381814">
            <w:pPr>
              <w:spacing w:after="120"/>
              <w:jc w:val="both"/>
              <w:rPr>
                <w:rFonts w:ascii="Times New Roman" w:hAnsi="Times New Roman" w:cs="Times New Roman"/>
                <w:sz w:val="24"/>
                <w:szCs w:val="24"/>
              </w:rPr>
            </w:pPr>
            <w:r>
              <w:rPr>
                <w:rFonts w:ascii="Times New Roman" w:hAnsi="Times New Roman" w:cs="Times New Roman"/>
                <w:sz w:val="24"/>
                <w:szCs w:val="24"/>
              </w:rPr>
              <w:t>- Е направен анализ, но не са посочени конкретни мерки за недопускане/предотвратяване настъпването на риска и съответно похвати за повлияване на негативното влияние на риска.</w:t>
            </w:r>
          </w:p>
        </w:tc>
        <w:tc>
          <w:tcPr>
            <w:tcW w:w="1717" w:type="dxa"/>
            <w:tcBorders>
              <w:top w:val="single" w:sz="4" w:space="0" w:color="000000"/>
              <w:left w:val="single" w:sz="4" w:space="0" w:color="000000"/>
              <w:bottom w:val="single" w:sz="4" w:space="0" w:color="000000"/>
              <w:right w:val="single" w:sz="4" w:space="0" w:color="000000"/>
            </w:tcBorders>
            <w:shd w:val="clear" w:color="auto" w:fill="FFFFFF"/>
          </w:tcPr>
          <w:p w:rsidR="004A31AD" w:rsidRDefault="004A31AD" w:rsidP="00381814">
            <w:pPr>
              <w:spacing w:after="120"/>
              <w:jc w:val="both"/>
            </w:pPr>
            <w:r>
              <w:rPr>
                <w:rFonts w:ascii="Times New Roman" w:hAnsi="Times New Roman" w:cs="Times New Roman"/>
                <w:sz w:val="24"/>
                <w:szCs w:val="24"/>
              </w:rPr>
              <w:t>Оферта, която отговаря на посочените изискания се оценява с 5 точки</w:t>
            </w:r>
          </w:p>
        </w:tc>
      </w:tr>
    </w:tbl>
    <w:p w:rsidR="004A31AD" w:rsidRDefault="004A31AD" w:rsidP="004A31AD">
      <w:pPr>
        <w:spacing w:after="120"/>
        <w:jc w:val="both"/>
        <w:rPr>
          <w:rFonts w:ascii="Times New Roman" w:hAnsi="Times New Roman" w:cs="Times New Roman"/>
          <w:b/>
          <w:sz w:val="24"/>
          <w:szCs w:val="24"/>
          <w:u w:val="single"/>
        </w:rPr>
      </w:pPr>
    </w:p>
    <w:p w:rsidR="004A31AD" w:rsidRDefault="004A31AD" w:rsidP="004A31AD">
      <w:pPr>
        <w:spacing w:after="120"/>
        <w:jc w:val="both"/>
        <w:rPr>
          <w:rFonts w:ascii="Times New Roman" w:hAnsi="Times New Roman" w:cs="Times New Roman"/>
          <w:b/>
          <w:sz w:val="24"/>
          <w:szCs w:val="24"/>
          <w:u w:val="single"/>
        </w:rPr>
      </w:pPr>
    </w:p>
    <w:p w:rsidR="004A31AD" w:rsidRDefault="004A31AD" w:rsidP="004A31AD">
      <w:pPr>
        <w:spacing w:after="120"/>
        <w:jc w:val="both"/>
        <w:rPr>
          <w:rFonts w:ascii="Times New Roman" w:hAnsi="Times New Roman" w:cs="Times New Roman"/>
        </w:rPr>
      </w:pPr>
      <w:r>
        <w:rPr>
          <w:rFonts w:ascii="Times New Roman" w:hAnsi="Times New Roman" w:cs="Times New Roman"/>
          <w:b/>
          <w:sz w:val="24"/>
          <w:szCs w:val="24"/>
          <w:u w:val="single"/>
        </w:rPr>
        <w:t>2.2.4. Показател КТ “Технически показател”: Т3 – “Гаранционен срок”:</w:t>
      </w:r>
    </w:p>
    <w:p w:rsidR="004A31AD" w:rsidRDefault="004A31AD" w:rsidP="004A31AD">
      <w:pPr>
        <w:pStyle w:val="Style2"/>
        <w:widowControl/>
        <w:spacing w:after="120" w:line="276" w:lineRule="auto"/>
        <w:ind w:firstLine="588"/>
        <w:rPr>
          <w:rFonts w:ascii="Times New Roman" w:hAnsi="Times New Roman" w:cs="Times New Roman"/>
        </w:rPr>
      </w:pPr>
      <w:r>
        <w:rPr>
          <w:rFonts w:ascii="Times New Roman" w:hAnsi="Times New Roman" w:cs="Times New Roman"/>
        </w:rPr>
        <w:t xml:space="preserve">    Т3 =  </w:t>
      </w:r>
      <w:r>
        <w:rPr>
          <w:rFonts w:ascii="Times New Roman" w:hAnsi="Times New Roman" w:cs="Times New Roman"/>
          <w:u w:val="single"/>
        </w:rPr>
        <w:t xml:space="preserve"> Гаранционен срок </w:t>
      </w:r>
      <w:r>
        <w:rPr>
          <w:rFonts w:ascii="Times New Roman" w:hAnsi="Times New Roman" w:cs="Times New Roman"/>
          <w:i/>
          <w:u w:val="single"/>
        </w:rPr>
        <w:t>(оценяван  участник)</w:t>
      </w:r>
      <w:r>
        <w:rPr>
          <w:rFonts w:ascii="Times New Roman" w:hAnsi="Times New Roman" w:cs="Times New Roman"/>
        </w:rPr>
        <w:t xml:space="preserve">  * 20 </w:t>
      </w:r>
    </w:p>
    <w:p w:rsidR="004A31AD" w:rsidRDefault="004A31AD" w:rsidP="004A31AD">
      <w:pPr>
        <w:spacing w:after="120"/>
        <w:jc w:val="both"/>
        <w:rPr>
          <w:rFonts w:ascii="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         Гаранционен срок </w:t>
      </w:r>
      <w:r>
        <w:rPr>
          <w:rFonts w:ascii="Times New Roman" w:hAnsi="Times New Roman" w:cs="Times New Roman"/>
          <w:i/>
          <w:sz w:val="24"/>
          <w:szCs w:val="24"/>
        </w:rPr>
        <w:t>(мах)</w:t>
      </w:r>
      <w:r>
        <w:rPr>
          <w:rFonts w:ascii="Times New Roman" w:hAnsi="Times New Roman" w:cs="Times New Roman"/>
          <w:sz w:val="24"/>
          <w:szCs w:val="24"/>
          <w:u w:val="single"/>
        </w:rPr>
        <w:t xml:space="preserve">          </w:t>
      </w:r>
      <w:r>
        <w:rPr>
          <w:rFonts w:ascii="Times New Roman" w:hAnsi="Times New Roman" w:cs="Times New Roman"/>
          <w:i/>
          <w:sz w:val="24"/>
          <w:szCs w:val="24"/>
        </w:rPr>
        <w:t xml:space="preserve"> </w:t>
      </w:r>
    </w:p>
    <w:p w:rsidR="004A31AD" w:rsidRDefault="004A31AD" w:rsidP="004A31AD">
      <w:pPr>
        <w:spacing w:after="120"/>
        <w:ind w:left="360" w:firstLine="348"/>
        <w:jc w:val="both"/>
        <w:rPr>
          <w:rFonts w:ascii="Times New Roman" w:hAnsi="Times New Roman" w:cs="Times New Roman"/>
          <w:b/>
          <w:iCs/>
          <w:szCs w:val="24"/>
        </w:rPr>
      </w:pPr>
      <w:r>
        <w:rPr>
          <w:rFonts w:ascii="Times New Roman" w:hAnsi="Times New Roman" w:cs="Times New Roman"/>
          <w:b/>
          <w:sz w:val="24"/>
          <w:szCs w:val="24"/>
        </w:rPr>
        <w:t>* Минимално допустимия гаранционен срок е 12 месеца. Максимално допустимия гаранционен срок не може да бъде по-дълъг от 36 месеца</w:t>
      </w:r>
    </w:p>
    <w:p w:rsidR="004A31AD" w:rsidRDefault="004A31AD" w:rsidP="004A31AD">
      <w:pPr>
        <w:pStyle w:val="BodyText0"/>
        <w:spacing w:line="276" w:lineRule="auto"/>
        <w:rPr>
          <w:rFonts w:ascii="Times New Roman" w:hAnsi="Times New Roman"/>
          <w:b/>
          <w:szCs w:val="24"/>
        </w:rPr>
      </w:pPr>
      <w:r>
        <w:rPr>
          <w:rFonts w:ascii="Times New Roman" w:hAnsi="Times New Roman"/>
          <w:b/>
          <w:iCs/>
          <w:szCs w:val="24"/>
        </w:rPr>
        <w:t>2.2.5.</w:t>
      </w:r>
      <w:r>
        <w:rPr>
          <w:rFonts w:ascii="Times New Roman" w:hAnsi="Times New Roman"/>
          <w:iCs/>
          <w:szCs w:val="24"/>
        </w:rPr>
        <w:t xml:space="preserve"> </w:t>
      </w:r>
      <w:r>
        <w:rPr>
          <w:rFonts w:ascii="Times New Roman" w:hAnsi="Times New Roman"/>
          <w:szCs w:val="24"/>
        </w:rPr>
        <w:t>Получените оценки за всеки показател и за КО се представят в числово изражение и се закръгляват с точност до цяло число.</w:t>
      </w:r>
    </w:p>
    <w:p w:rsidR="004A31AD" w:rsidRDefault="004A31AD" w:rsidP="004A31AD">
      <w:pPr>
        <w:pStyle w:val="BodyText0"/>
        <w:spacing w:line="276" w:lineRule="auto"/>
        <w:rPr>
          <w:rFonts w:ascii="Times New Roman" w:hAnsi="Times New Roman"/>
          <w:b/>
          <w:szCs w:val="24"/>
        </w:rPr>
      </w:pPr>
      <w:r>
        <w:rPr>
          <w:rFonts w:ascii="Times New Roman" w:hAnsi="Times New Roman"/>
          <w:b/>
          <w:szCs w:val="24"/>
        </w:rPr>
        <w:t>2.2.6.</w:t>
      </w:r>
      <w:r>
        <w:rPr>
          <w:rFonts w:ascii="Times New Roman" w:hAnsi="Times New Roman"/>
          <w:szCs w:val="24"/>
        </w:rPr>
        <w:t xml:space="preserve"> Знакът </w:t>
      </w:r>
      <w:r w:rsidRPr="00946E04">
        <w:rPr>
          <w:rFonts w:ascii="Times New Roman" w:hAnsi="Times New Roman"/>
          <w:szCs w:val="24"/>
        </w:rPr>
        <w:t>“</w:t>
      </w:r>
      <w:r>
        <w:rPr>
          <w:rFonts w:ascii="Times New Roman" w:hAnsi="Times New Roman"/>
          <w:szCs w:val="24"/>
        </w:rPr>
        <w:t>*” и „х“във формулите е знак за аритметично умножение.</w:t>
      </w:r>
    </w:p>
    <w:p w:rsidR="004A31AD" w:rsidRDefault="004A31AD" w:rsidP="004A31AD">
      <w:pPr>
        <w:pStyle w:val="BodyText0"/>
        <w:spacing w:line="276" w:lineRule="auto"/>
        <w:rPr>
          <w:rFonts w:ascii="Times New Roman" w:hAnsi="Times New Roman"/>
          <w:b/>
          <w:szCs w:val="24"/>
        </w:rPr>
      </w:pPr>
      <w:r>
        <w:rPr>
          <w:rFonts w:ascii="Times New Roman" w:hAnsi="Times New Roman"/>
          <w:b/>
          <w:szCs w:val="24"/>
        </w:rPr>
        <w:t xml:space="preserve">2.2.7. </w:t>
      </w:r>
      <w:r>
        <w:rPr>
          <w:rFonts w:ascii="Times New Roman" w:hAnsi="Times New Roman"/>
          <w:szCs w:val="24"/>
        </w:rPr>
        <w:t>Знакът “___” във формулите е знак за аритметично деление.</w:t>
      </w:r>
    </w:p>
    <w:p w:rsidR="004A31AD" w:rsidRDefault="004A31AD" w:rsidP="004A31AD">
      <w:pPr>
        <w:spacing w:after="120"/>
        <w:jc w:val="both"/>
        <w:rPr>
          <w:b/>
        </w:rPr>
      </w:pPr>
      <w:r>
        <w:rPr>
          <w:rFonts w:ascii="Times New Roman" w:hAnsi="Times New Roman" w:cs="Times New Roman"/>
          <w:b/>
          <w:sz w:val="24"/>
          <w:szCs w:val="24"/>
        </w:rPr>
        <w:t xml:space="preserve">3. Крайно класиране: </w:t>
      </w:r>
    </w:p>
    <w:p w:rsidR="004A31AD" w:rsidRDefault="004A31AD" w:rsidP="004A31AD">
      <w:pPr>
        <w:pStyle w:val="Default"/>
        <w:spacing w:after="120" w:line="276" w:lineRule="auto"/>
        <w:jc w:val="both"/>
        <w:rPr>
          <w:b/>
        </w:rPr>
      </w:pPr>
      <w:r>
        <w:rPr>
          <w:b/>
          <w:color w:val="auto"/>
        </w:rPr>
        <w:lastRenderedPageBreak/>
        <w:t>1.</w:t>
      </w:r>
      <w:r>
        <w:rPr>
          <w:color w:val="auto"/>
        </w:rPr>
        <w:t xml:space="preserve"> Крайното класиране на участниците, допуснати до етапа на оценяване, се извършва в низходящ ред в зависимост от предлаганите от тях условия за изпълнение на поръчката и получения брой точки за КО. </w:t>
      </w:r>
    </w:p>
    <w:p w:rsidR="004A31AD" w:rsidRDefault="004A31AD" w:rsidP="004A31AD">
      <w:pPr>
        <w:spacing w:after="120"/>
        <w:ind w:right="27"/>
        <w:jc w:val="both"/>
        <w:rPr>
          <w:rFonts w:ascii="Times New Roman" w:hAnsi="Times New Roman" w:cs="Times New Roman"/>
          <w:b/>
          <w:bCs/>
          <w:sz w:val="24"/>
          <w:szCs w:val="24"/>
        </w:rPr>
      </w:pPr>
      <w:r>
        <w:rPr>
          <w:rFonts w:ascii="Times New Roman" w:hAnsi="Times New Roman" w:cs="Times New Roman"/>
          <w:b/>
          <w:sz w:val="24"/>
          <w:szCs w:val="24"/>
        </w:rPr>
        <w:t>2.</w:t>
      </w:r>
      <w:r>
        <w:rPr>
          <w:rFonts w:ascii="Times New Roman" w:hAnsi="Times New Roman" w:cs="Times New Roman"/>
          <w:sz w:val="24"/>
          <w:szCs w:val="24"/>
        </w:rPr>
        <w:t xml:space="preserve"> На първо място се класира участникът с икономически най-изгодната оферта, получил най-висок брой точки за КО.</w:t>
      </w:r>
    </w:p>
    <w:p w:rsidR="004A31AD" w:rsidRDefault="004A31AD" w:rsidP="004A31AD">
      <w:pPr>
        <w:spacing w:after="120"/>
        <w:ind w:right="27"/>
        <w:jc w:val="both"/>
        <w:rPr>
          <w:rFonts w:ascii="Times New Roman" w:hAnsi="Times New Roman" w:cs="Times New Roman"/>
          <w:b/>
          <w:bCs/>
          <w:sz w:val="24"/>
          <w:szCs w:val="24"/>
        </w:rPr>
      </w:pPr>
      <w:r>
        <w:rPr>
          <w:rFonts w:ascii="Times New Roman" w:hAnsi="Times New Roman" w:cs="Times New Roman"/>
          <w:b/>
          <w:bCs/>
          <w:sz w:val="24"/>
          <w:szCs w:val="24"/>
        </w:rPr>
        <w:t>4. Други:</w:t>
      </w:r>
    </w:p>
    <w:p w:rsidR="004A31AD" w:rsidRDefault="004A31AD" w:rsidP="004A31AD">
      <w:pPr>
        <w:spacing w:after="120"/>
        <w:ind w:right="27"/>
        <w:jc w:val="both"/>
        <w:rPr>
          <w:rFonts w:ascii="Times New Roman" w:hAnsi="Times New Roman" w:cs="Times New Roman"/>
          <w:b/>
          <w:sz w:val="24"/>
          <w:szCs w:val="24"/>
        </w:rPr>
      </w:pPr>
      <w:r>
        <w:rPr>
          <w:rFonts w:ascii="Times New Roman" w:hAnsi="Times New Roman" w:cs="Times New Roman"/>
          <w:b/>
          <w:bCs/>
          <w:sz w:val="24"/>
          <w:szCs w:val="24"/>
        </w:rPr>
        <w:t>4.1.</w:t>
      </w:r>
      <w:r>
        <w:rPr>
          <w:rFonts w:ascii="Times New Roman" w:hAnsi="Times New Roman" w:cs="Times New Roman"/>
          <w:bCs/>
          <w:sz w:val="24"/>
          <w:szCs w:val="24"/>
        </w:rPr>
        <w:t xml:space="preserve"> </w:t>
      </w:r>
      <w:r>
        <w:rPr>
          <w:rFonts w:ascii="Times New Roman" w:hAnsi="Times New Roman" w:cs="Times New Roman"/>
          <w:sz w:val="24"/>
          <w:szCs w:val="24"/>
        </w:rPr>
        <w:t>Предлаганите от участниците цени за извършване на услугата, предмет на поръчката, следва да</w:t>
      </w:r>
      <w:r>
        <w:rPr>
          <w:rFonts w:ascii="Times New Roman" w:hAnsi="Times New Roman" w:cs="Times New Roman"/>
          <w:b/>
          <w:i/>
          <w:sz w:val="24"/>
          <w:szCs w:val="24"/>
        </w:rPr>
        <w:t xml:space="preserve"> </w:t>
      </w:r>
      <w:r>
        <w:rPr>
          <w:rFonts w:ascii="Times New Roman" w:hAnsi="Times New Roman" w:cs="Times New Roman"/>
          <w:sz w:val="24"/>
          <w:szCs w:val="24"/>
        </w:rPr>
        <w:t>бъдат точни и конкретни, закръглени на цели числа, и без данък добавена стойност.</w:t>
      </w:r>
    </w:p>
    <w:p w:rsidR="004A31AD" w:rsidRDefault="004A31AD" w:rsidP="004A31AD">
      <w:pPr>
        <w:spacing w:after="120"/>
        <w:ind w:right="27"/>
        <w:jc w:val="both"/>
        <w:rPr>
          <w:rFonts w:ascii="Times New Roman" w:hAnsi="Times New Roman" w:cs="Times New Roman"/>
          <w:b/>
          <w:sz w:val="24"/>
          <w:szCs w:val="24"/>
        </w:rPr>
      </w:pPr>
      <w:r>
        <w:rPr>
          <w:rFonts w:ascii="Times New Roman" w:hAnsi="Times New Roman" w:cs="Times New Roman"/>
          <w:b/>
          <w:sz w:val="24"/>
          <w:szCs w:val="24"/>
        </w:rPr>
        <w:t>4.2.</w:t>
      </w:r>
      <w:r>
        <w:rPr>
          <w:rFonts w:ascii="Times New Roman" w:hAnsi="Times New Roman" w:cs="Times New Roman"/>
          <w:sz w:val="24"/>
          <w:szCs w:val="24"/>
        </w:rPr>
        <w:t xml:space="preserve"> Ценовото предложение трябва да включва всички разходи за изпълнение на услугата.</w:t>
      </w:r>
    </w:p>
    <w:p w:rsidR="004A31AD" w:rsidRDefault="004A31AD" w:rsidP="004A31AD">
      <w:pPr>
        <w:spacing w:after="120"/>
        <w:ind w:right="27"/>
        <w:jc w:val="both"/>
        <w:rPr>
          <w:rFonts w:ascii="Times New Roman" w:hAnsi="Times New Roman" w:cs="Times New Roman"/>
          <w:b/>
          <w:sz w:val="24"/>
          <w:szCs w:val="24"/>
        </w:rPr>
      </w:pPr>
      <w:r>
        <w:rPr>
          <w:rFonts w:ascii="Times New Roman" w:hAnsi="Times New Roman" w:cs="Times New Roman"/>
          <w:b/>
          <w:sz w:val="24"/>
          <w:szCs w:val="24"/>
        </w:rPr>
        <w:t>4.3.</w:t>
      </w:r>
      <w:r>
        <w:rPr>
          <w:rFonts w:ascii="Times New Roman" w:hAnsi="Times New Roman" w:cs="Times New Roman"/>
          <w:sz w:val="24"/>
          <w:szCs w:val="24"/>
        </w:rPr>
        <w:t xml:space="preserve"> Ще се отстраняват от участие в процедурата и участници, представили оферти, в които ценовото предложение е с променливи цени (минимални или максимални стойности или числа), както и тези, които не отговарят на поставените от Възложителя изисквания.</w:t>
      </w:r>
    </w:p>
    <w:p w:rsidR="004A31AD" w:rsidRDefault="004A31AD">
      <w:pPr>
        <w:suppressAutoHyphens w:val="0"/>
      </w:pPr>
      <w:r>
        <w:br w:type="page"/>
      </w:r>
    </w:p>
    <w:p w:rsidR="004A31AD" w:rsidRDefault="004A31AD" w:rsidP="004A31AD">
      <w:pPr>
        <w:pageBreakBefore/>
        <w:spacing w:after="120"/>
        <w:jc w:val="both"/>
        <w:rPr>
          <w:rFonts w:ascii="Times New Roman" w:eastAsia="Times New Roman" w:hAnsi="Times New Roman" w:cs="Times New Roman"/>
          <w:b/>
          <w:sz w:val="24"/>
          <w:szCs w:val="24"/>
          <w:lang w:eastAsia="bg-BG"/>
        </w:rPr>
      </w:pPr>
      <w:r>
        <w:rPr>
          <w:rFonts w:ascii="Times New Roman" w:hAnsi="Times New Roman" w:cs="Times New Roman"/>
          <w:b/>
          <w:sz w:val="24"/>
          <w:szCs w:val="24"/>
        </w:rPr>
        <w:lastRenderedPageBreak/>
        <w:t>ЧАСТ VІІ. ПРОЕКТ НА ДОГОВОР</w:t>
      </w:r>
    </w:p>
    <w:p w:rsidR="004A31AD" w:rsidRDefault="004A31AD" w:rsidP="004A31AD">
      <w:pPr>
        <w:tabs>
          <w:tab w:val="left" w:pos="1080"/>
        </w:tabs>
        <w:spacing w:after="120"/>
        <w:jc w:val="center"/>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ДОГОВОР</w:t>
      </w:r>
    </w:p>
    <w:p w:rsidR="004A31AD" w:rsidRDefault="004A31AD" w:rsidP="004A31AD">
      <w:pPr>
        <w:tabs>
          <w:tab w:val="left" w:pos="1080"/>
        </w:tabs>
        <w:spacing w:after="120"/>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lang w:eastAsia="bg-BG"/>
        </w:rPr>
        <w:t>Днес,.............................2014 год. в гр. София, между:</w:t>
      </w:r>
    </w:p>
    <w:p w:rsidR="004A31AD" w:rsidRDefault="004A31AD" w:rsidP="004A31AD">
      <w:pPr>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НАЦИОНАЛНА АГЕНЦИЯ ЗА ПРОФЕСИОНАЛНО ОБРАЗОВАНИЕ И ОБУЧЕНИЕ</w:t>
      </w:r>
      <w:r>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b/>
          <w:sz w:val="24"/>
          <w:szCs w:val="24"/>
          <w:lang w:eastAsia="bg-BG"/>
        </w:rPr>
        <w:t>НАПОО)</w:t>
      </w:r>
      <w:r>
        <w:rPr>
          <w:rFonts w:ascii="Times New Roman" w:eastAsia="Times New Roman" w:hAnsi="Times New Roman" w:cs="Times New Roman"/>
          <w:sz w:val="24"/>
          <w:szCs w:val="24"/>
          <w:lang w:eastAsia="bg-BG"/>
        </w:rPr>
        <w:t xml:space="preserve">, представлявана от Емилияна Михайлова Димитрова – председател, и ….. – старши счетоводител, със седалище и адрес на управление: град София 1113, бул. "Цариградско шосе" № 125, бл. 5, ет. 5, БУЛСТАТ 130273618, наричана по-долу ВЪЗЛОЖИТЕЛ, от една страна и </w:t>
      </w:r>
    </w:p>
    <w:p w:rsidR="004A31AD" w:rsidRDefault="004A31AD" w:rsidP="004A31AD">
      <w:pPr>
        <w:spacing w:after="120"/>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p>
    <w:p w:rsidR="004A31AD" w:rsidRDefault="004A31AD" w:rsidP="004A31AD">
      <w:pPr>
        <w:spacing w:after="120"/>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ЕИК/БУЛСТАТ ……………………, с адрес ……………………………………………………......, представлявано от …………………… ………………., Обслужваща банка:...................................., IBAN:................................................................................................, BIC:............................................, </w:t>
      </w:r>
    </w:p>
    <w:p w:rsidR="004A31AD" w:rsidRDefault="004A31AD" w:rsidP="004A31AD">
      <w:pPr>
        <w:spacing w:after="120"/>
        <w:rPr>
          <w:rFonts w:ascii="Times New Roman" w:hAnsi="Times New Roman" w:cs="Times New Roman"/>
          <w:sz w:val="24"/>
          <w:szCs w:val="24"/>
        </w:rPr>
      </w:pPr>
      <w:r>
        <w:rPr>
          <w:rFonts w:ascii="Times New Roman" w:eastAsia="Times New Roman" w:hAnsi="Times New Roman" w:cs="Times New Roman"/>
          <w:sz w:val="24"/>
          <w:szCs w:val="24"/>
          <w:lang w:eastAsia="bg-BG"/>
        </w:rPr>
        <w:t xml:space="preserve">наричано по-долу ИЗПЪЛНИТЕЛ, от друга страна, </w:t>
      </w:r>
    </w:p>
    <w:p w:rsidR="004A31AD" w:rsidRDefault="004A31AD" w:rsidP="004A31AD">
      <w:pPr>
        <w:spacing w:after="120"/>
        <w:jc w:val="both"/>
        <w:rPr>
          <w:rFonts w:ascii="Times New Roman" w:eastAsia="Times New Roman" w:hAnsi="Times New Roman" w:cs="Times New Roman"/>
          <w:b/>
          <w:sz w:val="24"/>
          <w:szCs w:val="24"/>
          <w:lang w:eastAsia="bg-BG"/>
        </w:rPr>
      </w:pPr>
      <w:r>
        <w:rPr>
          <w:rFonts w:ascii="Times New Roman" w:hAnsi="Times New Roman" w:cs="Times New Roman"/>
          <w:sz w:val="24"/>
          <w:szCs w:val="24"/>
        </w:rPr>
        <w:t xml:space="preserve">въз основа на проведена Открита процедура за възлагане на обществена поръчка, открита с Решение №.......................от .......................год. и на основание влязло в сила Решение №...................от ...............год. и чл.74, ал.1 от Закона за обществени поръчки, се сключи настоящият договор за следното: </w:t>
      </w:r>
    </w:p>
    <w:p w:rsidR="004A31AD" w:rsidRDefault="004A31AD" w:rsidP="004A31AD">
      <w:pPr>
        <w:tabs>
          <w:tab w:val="left" w:pos="1080"/>
        </w:tabs>
        <w:spacing w:after="120"/>
        <w:jc w:val="center"/>
        <w:rPr>
          <w:rFonts w:ascii="Times New Roman" w:eastAsia="SimSun" w:hAnsi="Times New Roman" w:cs="Times New Roman"/>
          <w:sz w:val="24"/>
          <w:szCs w:val="24"/>
        </w:rPr>
      </w:pPr>
      <w:r>
        <w:rPr>
          <w:rFonts w:ascii="Times New Roman" w:eastAsia="Times New Roman" w:hAnsi="Times New Roman" w:cs="Times New Roman"/>
          <w:b/>
          <w:sz w:val="24"/>
          <w:szCs w:val="24"/>
          <w:lang w:eastAsia="bg-BG"/>
        </w:rPr>
        <w:t>І. ПРЕДМЕТ НА ДОГОВОРА</w:t>
      </w:r>
    </w:p>
    <w:p w:rsidR="004A31AD" w:rsidRPr="007E64CD" w:rsidRDefault="004A31AD" w:rsidP="004A31AD">
      <w:pPr>
        <w:suppressAutoHyphens w:val="0"/>
        <w:spacing w:after="120"/>
        <w:jc w:val="both"/>
        <w:rPr>
          <w:rFonts w:ascii="Times New Roman" w:eastAsia="Times New Roman" w:hAnsi="Times New Roman" w:cs="Times New Roman"/>
          <w:sz w:val="24"/>
          <w:szCs w:val="24"/>
          <w:lang w:eastAsia="bg-BG"/>
        </w:rPr>
      </w:pPr>
      <w:r>
        <w:rPr>
          <w:rFonts w:ascii="Times New Roman" w:eastAsia="SimSun" w:hAnsi="Times New Roman" w:cs="Times New Roman"/>
          <w:sz w:val="24"/>
          <w:szCs w:val="24"/>
        </w:rPr>
        <w:t>Чл. 1.</w:t>
      </w:r>
      <w:r>
        <w:rPr>
          <w:rFonts w:ascii="Times New Roman" w:eastAsia="SimSun" w:hAnsi="Times New Roman" w:cs="Times New Roman"/>
          <w:sz w:val="24"/>
          <w:szCs w:val="24"/>
        </w:rPr>
        <w:tab/>
        <w:t xml:space="preserve">(1) ВЪЗЛОЖИТЕЛЯТ възлага, а ИЗПЪЛНИТЕЛЯТ се задължава да извърши </w:t>
      </w:r>
      <w:r>
        <w:rPr>
          <w:rFonts w:ascii="Times New Roman" w:eastAsia="Times New Roman" w:hAnsi="Times New Roman" w:cs="Times New Roman"/>
          <w:sz w:val="24"/>
          <w:szCs w:val="24"/>
        </w:rPr>
        <w:t>Усъвършенстване на съществуващите и внедряване на нови е-административни услуги, предоставяни чрез Интернет сайта на НАПОО</w:t>
      </w:r>
      <w:r>
        <w:rPr>
          <w:rFonts w:ascii="Times New Roman" w:eastAsia="SimSun" w:hAnsi="Times New Roman" w:cs="Times New Roman"/>
          <w:sz w:val="24"/>
          <w:szCs w:val="24"/>
        </w:rPr>
        <w:t xml:space="preserve"> по проект “Надграждане на ИС на НАПОО и осигуряване на оперативна съвместимост с цел ускоряване и оптимизиране на процесите по обслужване на гражданите и бизнеса”. Проектът се осъществява по Договор № 13-32-22/ 03.02.2014 г., с подкрепата на  Оперативна програма „Административен капацитет”, </w:t>
      </w:r>
      <w:r w:rsidRPr="007E64CD">
        <w:rPr>
          <w:rFonts w:ascii="Times New Roman" w:eastAsia="SimSun" w:hAnsi="Times New Roman" w:cs="Times New Roman"/>
          <w:sz w:val="24"/>
          <w:szCs w:val="24"/>
        </w:rPr>
        <w:t>съфинансирана от Европейския съюз чрез Европейския социален фонд.</w:t>
      </w:r>
    </w:p>
    <w:p w:rsidR="004A31AD" w:rsidRPr="007E64CD" w:rsidRDefault="004A31AD" w:rsidP="004A31AD">
      <w:pPr>
        <w:tabs>
          <w:tab w:val="left" w:pos="540"/>
        </w:tabs>
        <w:spacing w:after="120"/>
        <w:jc w:val="both"/>
        <w:rPr>
          <w:rFonts w:ascii="Times New Roman" w:eastAsia="Times New Roman" w:hAnsi="Times New Roman" w:cs="Times New Roman"/>
          <w:sz w:val="24"/>
          <w:szCs w:val="24"/>
        </w:rPr>
      </w:pPr>
      <w:r w:rsidRPr="007E64CD">
        <w:rPr>
          <w:rFonts w:ascii="Times New Roman" w:eastAsia="Times New Roman" w:hAnsi="Times New Roman" w:cs="Times New Roman"/>
          <w:sz w:val="24"/>
          <w:szCs w:val="24"/>
        </w:rPr>
        <w:t>(2)</w:t>
      </w:r>
      <w:r w:rsidRPr="007E64CD">
        <w:rPr>
          <w:rFonts w:ascii="Times New Roman" w:eastAsia="Times New Roman" w:hAnsi="Times New Roman" w:cs="Times New Roman"/>
          <w:sz w:val="24"/>
          <w:szCs w:val="24"/>
        </w:rPr>
        <w:tab/>
        <w:t>Изпълнението на предмета от страна на Изпълнителя включва следните дейности:</w:t>
      </w:r>
    </w:p>
    <w:p w:rsidR="004A31AD" w:rsidRPr="007E64CD" w:rsidRDefault="004A31AD" w:rsidP="004A31AD">
      <w:pPr>
        <w:widowControl w:val="0"/>
        <w:tabs>
          <w:tab w:val="left" w:pos="567"/>
        </w:tabs>
        <w:spacing w:before="60" w:after="60"/>
        <w:jc w:val="both"/>
        <w:rPr>
          <w:rFonts w:ascii="Times New Roman" w:eastAsia="Times New Roman" w:hAnsi="Times New Roman" w:cs="Times New Roman"/>
          <w:sz w:val="24"/>
          <w:szCs w:val="24"/>
        </w:rPr>
      </w:pPr>
      <w:r w:rsidRPr="007E64CD">
        <w:rPr>
          <w:rFonts w:ascii="Times New Roman" w:eastAsia="Times New Roman" w:hAnsi="Times New Roman" w:cs="Times New Roman"/>
          <w:sz w:val="24"/>
          <w:szCs w:val="24"/>
        </w:rPr>
        <w:t xml:space="preserve">1. Преработване и включване в експлоатация на Интернет-сайт на НАПОО </w:t>
      </w:r>
      <w:hyperlink r:id="rId13" w:history="1">
        <w:r w:rsidRPr="007E64CD">
          <w:rPr>
            <w:rFonts w:eastAsia="Times New Roman"/>
          </w:rPr>
          <w:t>http://www.navet.government.bg/</w:t>
        </w:r>
      </w:hyperlink>
      <w:r w:rsidRPr="007E64CD">
        <w:rPr>
          <w:rFonts w:ascii="Times New Roman" w:eastAsia="Times New Roman" w:hAnsi="Times New Roman" w:cs="Times New Roman"/>
          <w:sz w:val="24"/>
          <w:szCs w:val="24"/>
        </w:rPr>
        <w:t xml:space="preserve"> с повишена функционалност чрез интегриране на данни от информационната система на НАПОО и създаване на условия за ползване на част от предоставяните услуги от незрящи лица и от лица, не говорещи български със следните характеристики:</w:t>
      </w:r>
    </w:p>
    <w:p w:rsidR="004A31AD" w:rsidRPr="007E64CD" w:rsidRDefault="004A31AD" w:rsidP="004A31AD">
      <w:pPr>
        <w:widowControl w:val="0"/>
        <w:numPr>
          <w:ilvl w:val="0"/>
          <w:numId w:val="41"/>
        </w:numPr>
        <w:tabs>
          <w:tab w:val="left" w:pos="567"/>
        </w:tabs>
        <w:spacing w:before="60" w:after="60" w:line="240" w:lineRule="auto"/>
        <w:ind w:left="0" w:firstLine="0"/>
        <w:jc w:val="both"/>
        <w:rPr>
          <w:rFonts w:ascii="Times New Roman" w:eastAsia="SimSun" w:hAnsi="Times New Roman" w:cs="Times New Roman"/>
          <w:b/>
          <w:kern w:val="1"/>
          <w:sz w:val="24"/>
          <w:szCs w:val="24"/>
          <w:lang w:bidi="hi-IN"/>
        </w:rPr>
      </w:pPr>
      <w:r w:rsidRPr="007E64CD">
        <w:rPr>
          <w:rFonts w:ascii="Times New Roman" w:eastAsia="Times New Roman" w:hAnsi="Times New Roman" w:cs="Times New Roman"/>
          <w:sz w:val="24"/>
          <w:szCs w:val="24"/>
        </w:rPr>
        <w:t>Съвременен, двуезичен (български-английски), отзивчив дизайн и структура, базирани</w:t>
      </w:r>
      <w:r w:rsidRPr="007E64CD">
        <w:rPr>
          <w:rFonts w:ascii="Times New Roman" w:eastAsia="SimSun" w:hAnsi="Times New Roman" w:cs="Times New Roman"/>
          <w:kern w:val="1"/>
          <w:sz w:val="24"/>
          <w:szCs w:val="24"/>
          <w:lang w:bidi="hi-IN"/>
        </w:rPr>
        <w:t xml:space="preserve"> на модерна система за управление на съдържанието с цел подобряване на функционалността и улесняване намирането на информация от потребителите.</w:t>
      </w:r>
    </w:p>
    <w:p w:rsidR="004A31AD" w:rsidRPr="007E64CD" w:rsidRDefault="004A31AD" w:rsidP="004A31AD">
      <w:pPr>
        <w:widowControl w:val="0"/>
        <w:numPr>
          <w:ilvl w:val="0"/>
          <w:numId w:val="41"/>
        </w:numPr>
        <w:tabs>
          <w:tab w:val="left" w:pos="567"/>
        </w:tabs>
        <w:spacing w:before="60" w:after="60" w:line="240" w:lineRule="auto"/>
        <w:ind w:left="0" w:firstLine="0"/>
        <w:jc w:val="both"/>
        <w:rPr>
          <w:rFonts w:ascii="Times New Roman" w:eastAsia="SimSun" w:hAnsi="Times New Roman" w:cs="Times New Roman"/>
          <w:b/>
          <w:kern w:val="1"/>
          <w:sz w:val="24"/>
          <w:szCs w:val="24"/>
          <w:lang w:bidi="hi-IN"/>
        </w:rPr>
      </w:pPr>
      <w:r w:rsidRPr="007E64CD">
        <w:rPr>
          <w:rFonts w:ascii="Times New Roman" w:eastAsia="SimSun" w:hAnsi="Times New Roman" w:cs="Times New Roman"/>
          <w:kern w:val="1"/>
          <w:sz w:val="24"/>
          <w:szCs w:val="24"/>
          <w:lang w:bidi="hi-IN"/>
        </w:rPr>
        <w:t xml:space="preserve">Разработване на функционалности в сайта улесняващи получаването на информация от </w:t>
      </w:r>
      <w:r w:rsidRPr="007E64CD">
        <w:rPr>
          <w:rFonts w:ascii="Times New Roman" w:eastAsia="SimSun" w:hAnsi="Times New Roman" w:cs="Times New Roman"/>
          <w:kern w:val="1"/>
          <w:sz w:val="24"/>
          <w:szCs w:val="24"/>
          <w:lang w:bidi="hi-IN"/>
        </w:rPr>
        <w:lastRenderedPageBreak/>
        <w:t>незрящи (в съответствие с идентифицираните потребности)</w:t>
      </w:r>
    </w:p>
    <w:p w:rsidR="004A31AD" w:rsidRPr="007E64CD" w:rsidRDefault="004A31AD" w:rsidP="004A31AD">
      <w:pPr>
        <w:widowControl w:val="0"/>
        <w:numPr>
          <w:ilvl w:val="0"/>
          <w:numId w:val="41"/>
        </w:numPr>
        <w:tabs>
          <w:tab w:val="left" w:pos="567"/>
        </w:tabs>
        <w:spacing w:before="60" w:after="60" w:line="240" w:lineRule="auto"/>
        <w:ind w:left="0" w:firstLine="0"/>
        <w:jc w:val="both"/>
        <w:rPr>
          <w:rFonts w:ascii="Times New Roman" w:eastAsia="SimSun" w:hAnsi="Times New Roman" w:cs="Times New Roman"/>
          <w:b/>
          <w:kern w:val="1"/>
          <w:sz w:val="24"/>
          <w:szCs w:val="24"/>
          <w:lang w:bidi="hi-IN"/>
        </w:rPr>
      </w:pPr>
      <w:r w:rsidRPr="007E64CD">
        <w:rPr>
          <w:rFonts w:ascii="Times New Roman" w:eastAsia="SimSun" w:hAnsi="Times New Roman" w:cs="Times New Roman"/>
          <w:kern w:val="1"/>
          <w:sz w:val="24"/>
          <w:szCs w:val="24"/>
          <w:lang w:bidi="hi-IN"/>
        </w:rPr>
        <w:t>Възможност за поддържане на данни от различни, независими от ИС източници.</w:t>
      </w:r>
    </w:p>
    <w:p w:rsidR="004A31AD" w:rsidRPr="007E64CD" w:rsidRDefault="004A31AD" w:rsidP="004A31AD">
      <w:pPr>
        <w:widowControl w:val="0"/>
        <w:tabs>
          <w:tab w:val="left" w:pos="567"/>
        </w:tabs>
        <w:spacing w:before="60" w:after="60" w:line="240" w:lineRule="auto"/>
        <w:jc w:val="both"/>
        <w:rPr>
          <w:rFonts w:ascii="Times New Roman" w:eastAsia="SimSun" w:hAnsi="Times New Roman" w:cs="Times New Roman"/>
          <w:b/>
          <w:kern w:val="1"/>
          <w:sz w:val="24"/>
          <w:szCs w:val="24"/>
          <w:lang w:bidi="hi-IN"/>
        </w:rPr>
      </w:pPr>
      <w:r w:rsidRPr="007E64CD">
        <w:rPr>
          <w:rFonts w:ascii="Times New Roman" w:eastAsia="SimSun" w:hAnsi="Times New Roman" w:cs="Times New Roman"/>
          <w:b/>
          <w:kern w:val="1"/>
          <w:sz w:val="24"/>
          <w:szCs w:val="24"/>
          <w:lang w:bidi="hi-IN"/>
        </w:rPr>
        <w:t xml:space="preserve">2. </w:t>
      </w:r>
      <w:r w:rsidRPr="007E64CD">
        <w:rPr>
          <w:rFonts w:ascii="Times New Roman" w:eastAsia="SimSun" w:hAnsi="Times New Roman" w:cs="Times New Roman"/>
          <w:kern w:val="1"/>
          <w:sz w:val="24"/>
          <w:szCs w:val="24"/>
          <w:lang w:bidi="hi-IN"/>
        </w:rPr>
        <w:t>Обвързване чрез разработен интерфейс за автоматизирано получаване и обновяване  на данни от определени модули в ИС на НАПОО със сайта, с цел потребителите да получават по достъпен начин информация от ИС относно:</w:t>
      </w:r>
    </w:p>
    <w:p w:rsidR="004A31AD" w:rsidRPr="007E64CD" w:rsidRDefault="004A31AD" w:rsidP="004A31AD">
      <w:pPr>
        <w:widowControl w:val="0"/>
        <w:numPr>
          <w:ilvl w:val="0"/>
          <w:numId w:val="43"/>
        </w:numPr>
        <w:tabs>
          <w:tab w:val="left" w:pos="567"/>
        </w:tabs>
        <w:suppressAutoHyphens w:val="0"/>
        <w:spacing w:before="60" w:after="60" w:line="240" w:lineRule="auto"/>
        <w:ind w:left="0" w:firstLine="0"/>
        <w:jc w:val="both"/>
        <w:rPr>
          <w:rFonts w:ascii="Times New Roman" w:eastAsia="SimSun" w:hAnsi="Times New Roman" w:cs="Times New Roman"/>
          <w:b/>
          <w:kern w:val="1"/>
          <w:sz w:val="24"/>
          <w:szCs w:val="24"/>
          <w:lang w:bidi="hi-IN"/>
        </w:rPr>
      </w:pPr>
      <w:r w:rsidRPr="007E64CD">
        <w:rPr>
          <w:rFonts w:ascii="Times New Roman" w:eastAsia="SimSun" w:hAnsi="Times New Roman" w:cs="Times New Roman"/>
          <w:kern w:val="1"/>
          <w:sz w:val="24"/>
          <w:szCs w:val="24"/>
          <w:lang w:bidi="hi-IN"/>
        </w:rPr>
        <w:t>Издадени документи за придобита степен на професионална квалификация или професионално обучение, издаден от лицензиран ЦПО;</w:t>
      </w:r>
    </w:p>
    <w:p w:rsidR="004A31AD" w:rsidRPr="007E64CD" w:rsidRDefault="004A31AD" w:rsidP="004A31AD">
      <w:pPr>
        <w:widowControl w:val="0"/>
        <w:numPr>
          <w:ilvl w:val="0"/>
          <w:numId w:val="43"/>
        </w:numPr>
        <w:tabs>
          <w:tab w:val="left" w:pos="567"/>
        </w:tabs>
        <w:suppressAutoHyphens w:val="0"/>
        <w:spacing w:before="60" w:after="60" w:line="240" w:lineRule="auto"/>
        <w:ind w:left="0" w:firstLine="0"/>
        <w:jc w:val="both"/>
        <w:rPr>
          <w:rFonts w:ascii="Times New Roman" w:eastAsia="SimSun" w:hAnsi="Times New Roman" w:cs="Times New Roman"/>
          <w:b/>
          <w:kern w:val="1"/>
          <w:sz w:val="24"/>
          <w:szCs w:val="24"/>
          <w:lang w:bidi="hi-IN"/>
        </w:rPr>
      </w:pPr>
      <w:r w:rsidRPr="007E64CD">
        <w:rPr>
          <w:rFonts w:ascii="Times New Roman" w:eastAsia="SimSun" w:hAnsi="Times New Roman" w:cs="Times New Roman"/>
          <w:kern w:val="1"/>
          <w:sz w:val="24"/>
          <w:szCs w:val="24"/>
          <w:lang w:bidi="hi-IN"/>
        </w:rPr>
        <w:t xml:space="preserve">Статут на лицензирани доставчици на услуги по професионално информиране и ориентиране по региони; </w:t>
      </w:r>
    </w:p>
    <w:p w:rsidR="004A31AD" w:rsidRPr="007E64CD" w:rsidRDefault="004A31AD" w:rsidP="004A31AD">
      <w:pPr>
        <w:widowControl w:val="0"/>
        <w:numPr>
          <w:ilvl w:val="0"/>
          <w:numId w:val="43"/>
        </w:numPr>
        <w:tabs>
          <w:tab w:val="left" w:pos="567"/>
        </w:tabs>
        <w:suppressAutoHyphens w:val="0"/>
        <w:spacing w:before="60" w:after="60" w:line="240" w:lineRule="auto"/>
        <w:ind w:left="0" w:firstLine="0"/>
        <w:jc w:val="both"/>
        <w:rPr>
          <w:rFonts w:ascii="Times New Roman" w:eastAsia="SimSun" w:hAnsi="Times New Roman" w:cs="Times New Roman"/>
          <w:b/>
          <w:kern w:val="1"/>
          <w:sz w:val="24"/>
          <w:szCs w:val="24"/>
          <w:lang w:bidi="hi-IN"/>
        </w:rPr>
      </w:pPr>
      <w:r w:rsidRPr="007E64CD">
        <w:rPr>
          <w:rFonts w:ascii="Times New Roman" w:eastAsia="SimSun" w:hAnsi="Times New Roman" w:cs="Times New Roman"/>
          <w:kern w:val="1"/>
          <w:sz w:val="24"/>
          <w:szCs w:val="24"/>
          <w:lang w:bidi="hi-IN"/>
        </w:rPr>
        <w:t>Статут на лицензирани доставчици на професионално обучение - по професионални направления</w:t>
      </w:r>
      <w:r w:rsidRPr="007E64CD">
        <w:rPr>
          <w:rFonts w:ascii="Times New Roman" w:eastAsia="SimSun" w:hAnsi="Times New Roman" w:cs="Times New Roman"/>
          <w:kern w:val="1"/>
          <w:sz w:val="24"/>
          <w:szCs w:val="24"/>
          <w:lang w:val="en-US" w:bidi="hi-IN"/>
        </w:rPr>
        <w:t xml:space="preserve">, </w:t>
      </w:r>
      <w:r w:rsidRPr="007E64CD">
        <w:rPr>
          <w:rFonts w:ascii="Times New Roman" w:eastAsia="SimSun" w:hAnsi="Times New Roman" w:cs="Times New Roman"/>
          <w:kern w:val="1"/>
          <w:sz w:val="24"/>
          <w:szCs w:val="24"/>
          <w:lang w:bidi="hi-IN"/>
        </w:rPr>
        <w:t>професии и специалности и по региони;</w:t>
      </w:r>
    </w:p>
    <w:p w:rsidR="004A31AD" w:rsidRPr="007E64CD" w:rsidRDefault="004A31AD" w:rsidP="004A31AD">
      <w:pPr>
        <w:widowControl w:val="0"/>
        <w:numPr>
          <w:ilvl w:val="0"/>
          <w:numId w:val="43"/>
        </w:numPr>
        <w:tabs>
          <w:tab w:val="left" w:pos="567"/>
        </w:tabs>
        <w:suppressAutoHyphens w:val="0"/>
        <w:spacing w:before="60" w:after="60" w:line="240" w:lineRule="auto"/>
        <w:ind w:left="0" w:firstLine="0"/>
        <w:jc w:val="both"/>
        <w:rPr>
          <w:rFonts w:ascii="Times New Roman" w:eastAsia="SimSun" w:hAnsi="Times New Roman" w:cs="Times New Roman"/>
          <w:b/>
          <w:kern w:val="1"/>
          <w:sz w:val="24"/>
          <w:szCs w:val="24"/>
          <w:lang w:bidi="hi-IN"/>
        </w:rPr>
      </w:pPr>
      <w:r w:rsidRPr="007E64CD">
        <w:rPr>
          <w:rFonts w:ascii="Times New Roman" w:eastAsia="SimSun" w:hAnsi="Times New Roman" w:cs="Times New Roman"/>
          <w:kern w:val="1"/>
          <w:sz w:val="24"/>
          <w:szCs w:val="24"/>
          <w:lang w:bidi="hi-IN"/>
        </w:rPr>
        <w:t>Справки за брой обучени лица по професионални направления - по региони, година на завършване, вид обучение и др. критерии;</w:t>
      </w:r>
    </w:p>
    <w:p w:rsidR="004A31AD" w:rsidRPr="007E64CD" w:rsidRDefault="004A31AD" w:rsidP="004A31AD">
      <w:pPr>
        <w:widowControl w:val="0"/>
        <w:numPr>
          <w:ilvl w:val="0"/>
          <w:numId w:val="43"/>
        </w:numPr>
        <w:tabs>
          <w:tab w:val="left" w:pos="567"/>
        </w:tabs>
        <w:suppressAutoHyphens w:val="0"/>
        <w:spacing w:before="60" w:after="60" w:line="240" w:lineRule="auto"/>
        <w:ind w:left="0" w:firstLine="0"/>
        <w:jc w:val="both"/>
        <w:rPr>
          <w:rFonts w:ascii="Times New Roman" w:eastAsia="SimSun" w:hAnsi="Times New Roman" w:cs="Times New Roman"/>
          <w:b/>
          <w:kern w:val="1"/>
          <w:sz w:val="24"/>
          <w:szCs w:val="24"/>
          <w:lang w:bidi="hi-IN"/>
        </w:rPr>
      </w:pPr>
      <w:r w:rsidRPr="007E64CD">
        <w:rPr>
          <w:rFonts w:ascii="Times New Roman" w:eastAsia="SimSun" w:hAnsi="Times New Roman" w:cs="Times New Roman"/>
          <w:kern w:val="1"/>
          <w:sz w:val="24"/>
          <w:szCs w:val="24"/>
          <w:lang w:bidi="hi-IN"/>
        </w:rPr>
        <w:t>Текущи и предстоящи курсове, организирани от ЦПО;</w:t>
      </w:r>
    </w:p>
    <w:p w:rsidR="004A31AD" w:rsidRPr="007E64CD" w:rsidRDefault="004A31AD" w:rsidP="004A31AD">
      <w:pPr>
        <w:widowControl w:val="0"/>
        <w:numPr>
          <w:ilvl w:val="0"/>
          <w:numId w:val="43"/>
        </w:numPr>
        <w:tabs>
          <w:tab w:val="left" w:pos="567"/>
        </w:tabs>
        <w:suppressAutoHyphens w:val="0"/>
        <w:spacing w:before="60" w:after="60" w:line="240" w:lineRule="auto"/>
        <w:ind w:left="0" w:firstLine="0"/>
        <w:jc w:val="both"/>
        <w:rPr>
          <w:rFonts w:ascii="Times New Roman" w:eastAsia="SimSun" w:hAnsi="Times New Roman" w:cs="Times New Roman"/>
          <w:b/>
          <w:kern w:val="1"/>
          <w:sz w:val="24"/>
          <w:szCs w:val="24"/>
          <w:lang w:bidi="hi-IN"/>
        </w:rPr>
      </w:pPr>
      <w:r w:rsidRPr="007E64CD">
        <w:rPr>
          <w:rFonts w:ascii="Times New Roman" w:eastAsia="SimSun" w:hAnsi="Times New Roman" w:cs="Times New Roman"/>
          <w:kern w:val="1"/>
          <w:sz w:val="24"/>
          <w:szCs w:val="24"/>
          <w:lang w:bidi="hi-IN"/>
        </w:rPr>
        <w:t>Промени в Списъка на професиите за ПОО;</w:t>
      </w:r>
    </w:p>
    <w:p w:rsidR="004A31AD" w:rsidRPr="007E64CD" w:rsidRDefault="004A31AD" w:rsidP="004A31AD">
      <w:pPr>
        <w:widowControl w:val="0"/>
        <w:numPr>
          <w:ilvl w:val="0"/>
          <w:numId w:val="43"/>
        </w:numPr>
        <w:tabs>
          <w:tab w:val="left" w:pos="567"/>
        </w:tabs>
        <w:suppressAutoHyphens w:val="0"/>
        <w:spacing w:before="60" w:after="60" w:line="240" w:lineRule="auto"/>
        <w:ind w:left="0" w:firstLine="0"/>
        <w:jc w:val="both"/>
        <w:rPr>
          <w:rFonts w:ascii="Times New Roman" w:eastAsia="SimSun" w:hAnsi="Times New Roman" w:cs="Times New Roman"/>
          <w:b/>
          <w:kern w:val="1"/>
          <w:sz w:val="24"/>
          <w:szCs w:val="24"/>
          <w:lang w:bidi="hi-IN"/>
        </w:rPr>
      </w:pPr>
      <w:r w:rsidRPr="007E64CD">
        <w:rPr>
          <w:rFonts w:ascii="Times New Roman" w:eastAsia="SimSun" w:hAnsi="Times New Roman" w:cs="Times New Roman"/>
          <w:kern w:val="1"/>
          <w:sz w:val="24"/>
          <w:szCs w:val="24"/>
          <w:lang w:bidi="hi-IN"/>
        </w:rPr>
        <w:t>Други, разрешени за публичен достъп.</w:t>
      </w:r>
    </w:p>
    <w:p w:rsidR="004A31AD" w:rsidRPr="007E64CD" w:rsidRDefault="004A31AD" w:rsidP="004A31AD">
      <w:pPr>
        <w:widowControl w:val="0"/>
        <w:tabs>
          <w:tab w:val="left" w:pos="567"/>
        </w:tabs>
        <w:spacing w:before="60" w:after="60" w:line="240" w:lineRule="auto"/>
        <w:jc w:val="both"/>
        <w:rPr>
          <w:rFonts w:ascii="Times New Roman" w:eastAsia="SimSun" w:hAnsi="Times New Roman" w:cs="Times New Roman"/>
          <w:b/>
          <w:kern w:val="1"/>
          <w:sz w:val="24"/>
          <w:szCs w:val="24"/>
          <w:lang w:bidi="hi-IN"/>
        </w:rPr>
      </w:pPr>
      <w:r w:rsidRPr="007E64CD">
        <w:rPr>
          <w:rFonts w:ascii="Times New Roman" w:eastAsia="SimSun" w:hAnsi="Times New Roman" w:cs="Times New Roman"/>
          <w:b/>
          <w:kern w:val="1"/>
          <w:sz w:val="24"/>
          <w:szCs w:val="24"/>
          <w:lang w:bidi="hi-IN"/>
        </w:rPr>
        <w:t xml:space="preserve">3. </w:t>
      </w:r>
      <w:r w:rsidRPr="007E64CD">
        <w:rPr>
          <w:rFonts w:ascii="Times New Roman" w:eastAsia="SimSun" w:hAnsi="Times New Roman" w:cs="Times New Roman"/>
          <w:kern w:val="1"/>
          <w:sz w:val="24"/>
          <w:szCs w:val="24"/>
          <w:lang w:bidi="hi-IN"/>
        </w:rPr>
        <w:t xml:space="preserve">Превод и включване в съдържанието на сайта на информация на английски </w:t>
      </w:r>
    </w:p>
    <w:p w:rsidR="004A31AD" w:rsidRPr="007E64CD" w:rsidRDefault="004A31AD" w:rsidP="004A31AD">
      <w:pPr>
        <w:widowControl w:val="0"/>
        <w:tabs>
          <w:tab w:val="left" w:pos="567"/>
        </w:tabs>
        <w:spacing w:before="60" w:after="60" w:line="240" w:lineRule="auto"/>
        <w:jc w:val="both"/>
        <w:rPr>
          <w:rFonts w:ascii="Times New Roman" w:eastAsia="SimSun" w:hAnsi="Times New Roman" w:cs="Times New Roman"/>
          <w:b/>
          <w:kern w:val="1"/>
          <w:sz w:val="24"/>
          <w:szCs w:val="24"/>
          <w:lang w:bidi="hi-IN"/>
        </w:rPr>
      </w:pPr>
      <w:r w:rsidRPr="007E64CD">
        <w:rPr>
          <w:rFonts w:ascii="Times New Roman" w:eastAsia="SimSun" w:hAnsi="Times New Roman" w:cs="Times New Roman"/>
          <w:b/>
          <w:kern w:val="1"/>
          <w:sz w:val="24"/>
          <w:szCs w:val="24"/>
          <w:lang w:bidi="hi-IN"/>
        </w:rPr>
        <w:t xml:space="preserve">4. </w:t>
      </w:r>
      <w:r w:rsidRPr="007E64CD">
        <w:rPr>
          <w:rFonts w:ascii="Times New Roman" w:eastAsia="SimSun" w:hAnsi="Times New Roman" w:cs="Times New Roman"/>
          <w:kern w:val="1"/>
          <w:sz w:val="24"/>
          <w:szCs w:val="24"/>
          <w:lang w:bidi="hi-IN"/>
        </w:rPr>
        <w:t>Разработване и предоставяне на инструкция на потребителя за администриране съдържанието в сайта;</w:t>
      </w:r>
    </w:p>
    <w:p w:rsidR="004A31AD" w:rsidRPr="007E64CD" w:rsidRDefault="004A31AD" w:rsidP="004A31AD">
      <w:pPr>
        <w:widowControl w:val="0"/>
        <w:tabs>
          <w:tab w:val="left" w:pos="142"/>
          <w:tab w:val="left" w:pos="567"/>
        </w:tabs>
        <w:spacing w:before="60" w:after="60" w:line="240" w:lineRule="auto"/>
        <w:jc w:val="both"/>
        <w:rPr>
          <w:rFonts w:ascii="Times New Roman" w:eastAsia="SimSun" w:hAnsi="Times New Roman" w:cs="Times New Roman"/>
          <w:b/>
          <w:kern w:val="1"/>
          <w:sz w:val="24"/>
          <w:szCs w:val="24"/>
          <w:lang w:bidi="hi-IN"/>
        </w:rPr>
      </w:pPr>
      <w:r w:rsidRPr="007E64CD">
        <w:rPr>
          <w:rFonts w:ascii="Times New Roman" w:eastAsia="SimSun" w:hAnsi="Times New Roman" w:cs="Times New Roman"/>
          <w:b/>
          <w:kern w:val="1"/>
          <w:sz w:val="24"/>
          <w:szCs w:val="24"/>
          <w:lang w:bidi="hi-IN"/>
        </w:rPr>
        <w:t xml:space="preserve">5. </w:t>
      </w:r>
      <w:r w:rsidRPr="007E64CD">
        <w:rPr>
          <w:rFonts w:ascii="Times New Roman" w:eastAsia="SimSun" w:hAnsi="Times New Roman" w:cs="Times New Roman"/>
          <w:kern w:val="1"/>
          <w:sz w:val="24"/>
          <w:szCs w:val="24"/>
          <w:lang w:bidi="hi-IN"/>
        </w:rPr>
        <w:t xml:space="preserve">Обучение на служители на НАПОО за администриране съдържанието на сайта; </w:t>
      </w:r>
    </w:p>
    <w:p w:rsidR="004A31AD" w:rsidRPr="007E64CD" w:rsidRDefault="004A31AD" w:rsidP="004A31AD">
      <w:pPr>
        <w:widowControl w:val="0"/>
        <w:tabs>
          <w:tab w:val="left" w:pos="567"/>
        </w:tabs>
        <w:spacing w:before="60" w:after="60" w:line="240" w:lineRule="auto"/>
        <w:jc w:val="both"/>
        <w:rPr>
          <w:rFonts w:ascii="Times New Roman" w:eastAsia="SimSun" w:hAnsi="Times New Roman" w:cs="Times New Roman"/>
          <w:b/>
          <w:kern w:val="1"/>
          <w:sz w:val="24"/>
          <w:szCs w:val="24"/>
          <w:lang w:bidi="hi-IN"/>
        </w:rPr>
      </w:pPr>
      <w:r w:rsidRPr="007E64CD">
        <w:rPr>
          <w:rFonts w:ascii="Times New Roman" w:eastAsia="SimSun" w:hAnsi="Times New Roman" w:cs="Times New Roman"/>
          <w:b/>
          <w:kern w:val="1"/>
          <w:sz w:val="24"/>
          <w:szCs w:val="24"/>
          <w:lang w:bidi="hi-IN"/>
        </w:rPr>
        <w:t xml:space="preserve">6. </w:t>
      </w:r>
      <w:r w:rsidRPr="007E64CD">
        <w:rPr>
          <w:rFonts w:ascii="Times New Roman" w:eastAsia="SimSun" w:hAnsi="Times New Roman" w:cs="Times New Roman"/>
          <w:kern w:val="1"/>
          <w:sz w:val="24"/>
          <w:szCs w:val="24"/>
          <w:lang w:bidi="hi-IN"/>
        </w:rPr>
        <w:t>Зареждане на необходимите данни, така че при завършването на проекта да е налице в Интернет информацията, необходима за предоставяне на предлаганите услуги, включително и тази, която не се предава от ИС на НАПОО.</w:t>
      </w:r>
    </w:p>
    <w:p w:rsidR="004A31AD" w:rsidRDefault="004A31AD" w:rsidP="004A31AD">
      <w:pPr>
        <w:tabs>
          <w:tab w:val="left" w:pos="567"/>
        </w:tabs>
        <w:spacing w:after="120"/>
        <w:jc w:val="both"/>
        <w:rPr>
          <w:rFonts w:ascii="Times New Roman" w:hAnsi="Times New Roman" w:cs="Times New Roman"/>
          <w:b/>
          <w:sz w:val="24"/>
          <w:szCs w:val="24"/>
        </w:rPr>
      </w:pPr>
      <w:r w:rsidRPr="007E64CD">
        <w:rPr>
          <w:rFonts w:ascii="Times New Roman" w:eastAsia="SimSun" w:hAnsi="Times New Roman" w:cs="Times New Roman"/>
          <w:b/>
          <w:kern w:val="1"/>
          <w:sz w:val="24"/>
          <w:szCs w:val="24"/>
          <w:lang w:bidi="hi-IN"/>
        </w:rPr>
        <w:t xml:space="preserve">7. </w:t>
      </w:r>
      <w:r w:rsidRPr="007E64CD">
        <w:rPr>
          <w:rFonts w:ascii="Times New Roman" w:eastAsia="SimSun" w:hAnsi="Times New Roman" w:cs="Times New Roman"/>
          <w:kern w:val="1"/>
          <w:sz w:val="24"/>
          <w:szCs w:val="24"/>
          <w:lang w:bidi="hi-IN"/>
        </w:rPr>
        <w:t>Инсталиране на сайта на автономен сървър с цел намаляване риска от злонамерено проникване в други информационни масиви на НАПОО и въвеждане в експлоатация на продукта.</w:t>
      </w:r>
    </w:p>
    <w:p w:rsidR="004A31AD" w:rsidRDefault="004A31AD" w:rsidP="004A31AD">
      <w:pPr>
        <w:tabs>
          <w:tab w:val="left" w:pos="360"/>
        </w:tabs>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(3)</w:t>
      </w:r>
      <w:r>
        <w:rPr>
          <w:rFonts w:ascii="Times New Roman" w:eastAsia="Times New Roman" w:hAnsi="Times New Roman" w:cs="Times New Roman"/>
          <w:sz w:val="24"/>
          <w:szCs w:val="24"/>
          <w:lang w:eastAsia="bg-BG"/>
        </w:rPr>
        <w:tab/>
        <w:t>Дейностите по ал. 2 ще бъдат осъществени в съответствие с оферта на Изпълнителя и Техническо предложение, представляващи неразделна част от Договора (Приложение № 1 и Приложение № 2).</w:t>
      </w:r>
    </w:p>
    <w:p w:rsidR="004A31AD" w:rsidRDefault="004A31AD" w:rsidP="004A31AD">
      <w:pPr>
        <w:tabs>
          <w:tab w:val="left" w:pos="360"/>
        </w:tabs>
        <w:spacing w:after="120"/>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lang w:eastAsia="bg-BG"/>
        </w:rPr>
        <w:t xml:space="preserve">(4) </w:t>
      </w:r>
      <w:r>
        <w:rPr>
          <w:rFonts w:ascii="Times New Roman" w:eastAsia="SimHei" w:hAnsi="Times New Roman" w:cs="Times New Roman"/>
          <w:sz w:val="24"/>
          <w:szCs w:val="24"/>
        </w:rPr>
        <w:t>В срок до един месец от подписване на Договор Изпълнителя изготвя и представя на Възложителя встъпителен доклад, който съдържа конкретните етапи, цели, дейности и задачи по изпълнение на Поръчката, както и актуализиран времеви График за изпълнение на дейностите.</w:t>
      </w:r>
    </w:p>
    <w:p w:rsidR="004A31AD" w:rsidRDefault="004A31AD" w:rsidP="004A31AD">
      <w:pPr>
        <w:keepNext/>
        <w:tabs>
          <w:tab w:val="left" w:pos="567"/>
          <w:tab w:val="left" w:pos="720"/>
        </w:tabs>
        <w:spacing w:after="120"/>
        <w:jc w:val="center"/>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II. ЦЕНА НА ДОГОВОРА И УСЛОВИЯ ЗА ПЛАЩАНЕ</w:t>
      </w:r>
    </w:p>
    <w:p w:rsidR="004A31AD" w:rsidRDefault="004A31AD" w:rsidP="004A31AD">
      <w:pPr>
        <w:tabs>
          <w:tab w:val="left" w:pos="1080"/>
        </w:tabs>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Чл. 2. (1)</w:t>
      </w:r>
      <w:r>
        <w:rPr>
          <w:rFonts w:ascii="Times New Roman" w:eastAsia="Times New Roman" w:hAnsi="Times New Roman" w:cs="Times New Roman"/>
          <w:sz w:val="24"/>
          <w:szCs w:val="24"/>
          <w:lang w:eastAsia="bg-BG"/>
        </w:rPr>
        <w:tab/>
        <w:t>Цената на Договора е в съответствие с Ценовото предложение на Изпълнителя, представляващо неразделна част от Договора (Приложение №3), и е ______________ лв. (словом: ________________________) без ДДС и ______________ лв. (словом: ________________________) с включен ДДС.</w:t>
      </w:r>
    </w:p>
    <w:p w:rsidR="004A31AD" w:rsidRDefault="004A31AD" w:rsidP="004A31AD">
      <w:pPr>
        <w:tabs>
          <w:tab w:val="left" w:pos="1080"/>
        </w:tabs>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bg-BG"/>
        </w:rPr>
        <w:lastRenderedPageBreak/>
        <w:t>(2) Цената включва всички разходи на Изпълнителя по изпълнение на дейностите по настоящия договор, и не подлежи на промяна.</w:t>
      </w:r>
    </w:p>
    <w:p w:rsidR="004A31AD" w:rsidRDefault="004A31AD" w:rsidP="004A31AD">
      <w:pPr>
        <w:tabs>
          <w:tab w:val="left" w:pos="426"/>
        </w:tabs>
        <w:spacing w:after="120"/>
        <w:jc w:val="both"/>
        <w:rPr>
          <w:rFonts w:ascii="Times New Roman" w:hAnsi="Times New Roman" w:cs="Times New Roman"/>
          <w:sz w:val="24"/>
          <w:szCs w:val="24"/>
        </w:rPr>
      </w:pPr>
      <w:r>
        <w:rPr>
          <w:rFonts w:ascii="Times New Roman" w:eastAsia="Times New Roman" w:hAnsi="Times New Roman" w:cs="Times New Roman"/>
          <w:sz w:val="24"/>
          <w:szCs w:val="24"/>
        </w:rPr>
        <w:t xml:space="preserve">(3) Цената по ал. 1 се изплаща по банковата сметка на ИЗПЪЛНИТЕЛЯ: _______________________ в срок от 20 (двадесет) работни дни след подписване на приемо-предавателния протокол за всеки от етапите на изпълнение по следната банкова сметка: </w:t>
      </w:r>
    </w:p>
    <w:p w:rsidR="004A31AD" w:rsidRDefault="004A31AD" w:rsidP="004A31AD">
      <w:pPr>
        <w:spacing w:after="120"/>
        <w:ind w:right="28"/>
        <w:jc w:val="both"/>
        <w:rPr>
          <w:rFonts w:ascii="Times New Roman" w:hAnsi="Times New Roman" w:cs="Times New Roman"/>
          <w:sz w:val="24"/>
          <w:szCs w:val="24"/>
        </w:rPr>
      </w:pPr>
      <w:r>
        <w:rPr>
          <w:rFonts w:ascii="Times New Roman" w:hAnsi="Times New Roman" w:cs="Times New Roman"/>
          <w:sz w:val="24"/>
          <w:szCs w:val="24"/>
        </w:rPr>
        <w:t xml:space="preserve">IBAN: </w:t>
      </w:r>
    </w:p>
    <w:p w:rsidR="004A31AD" w:rsidRDefault="004A31AD" w:rsidP="004A31AD">
      <w:pPr>
        <w:spacing w:after="120"/>
        <w:ind w:right="28"/>
        <w:jc w:val="both"/>
        <w:rPr>
          <w:rFonts w:ascii="Times New Roman" w:hAnsi="Times New Roman" w:cs="Times New Roman"/>
          <w:sz w:val="24"/>
          <w:szCs w:val="24"/>
        </w:rPr>
      </w:pPr>
      <w:r>
        <w:rPr>
          <w:rFonts w:ascii="Times New Roman" w:hAnsi="Times New Roman" w:cs="Times New Roman"/>
          <w:sz w:val="24"/>
          <w:szCs w:val="24"/>
        </w:rPr>
        <w:t xml:space="preserve">BIC: </w:t>
      </w:r>
    </w:p>
    <w:p w:rsidR="004A31AD" w:rsidRDefault="004A31AD" w:rsidP="004A31AD">
      <w:pPr>
        <w:spacing w:after="120"/>
        <w:ind w:right="28"/>
        <w:jc w:val="both"/>
        <w:rPr>
          <w:sz w:val="24"/>
          <w:szCs w:val="24"/>
        </w:rPr>
      </w:pPr>
      <w:r>
        <w:rPr>
          <w:rFonts w:ascii="Times New Roman" w:hAnsi="Times New Roman" w:cs="Times New Roman"/>
          <w:sz w:val="24"/>
          <w:szCs w:val="24"/>
        </w:rPr>
        <w:t xml:space="preserve">Банка: </w:t>
      </w:r>
    </w:p>
    <w:p w:rsidR="004A31AD" w:rsidRDefault="004A31AD" w:rsidP="004A31AD">
      <w:pPr>
        <w:pStyle w:val="CommentText"/>
        <w:jc w:val="both"/>
        <w:rPr>
          <w:sz w:val="24"/>
          <w:szCs w:val="24"/>
        </w:rPr>
      </w:pPr>
      <w:r>
        <w:rPr>
          <w:sz w:val="24"/>
          <w:szCs w:val="24"/>
        </w:rPr>
        <w:t xml:space="preserve">по следната схема: </w:t>
      </w:r>
    </w:p>
    <w:p w:rsidR="004A31AD" w:rsidRDefault="004A31AD" w:rsidP="004A31AD">
      <w:pPr>
        <w:pStyle w:val="CommentText"/>
        <w:jc w:val="both"/>
        <w:rPr>
          <w:sz w:val="24"/>
          <w:szCs w:val="24"/>
        </w:rPr>
      </w:pPr>
      <w:r>
        <w:rPr>
          <w:sz w:val="24"/>
          <w:szCs w:val="24"/>
        </w:rPr>
        <w:t>1. 20% плащане след представяне на встъпителния доклад;</w:t>
      </w:r>
    </w:p>
    <w:p w:rsidR="004A31AD" w:rsidRDefault="004A31AD" w:rsidP="004A31AD">
      <w:pPr>
        <w:pStyle w:val="CommentText"/>
        <w:jc w:val="both"/>
        <w:rPr>
          <w:sz w:val="24"/>
          <w:szCs w:val="24"/>
        </w:rPr>
      </w:pPr>
      <w:r>
        <w:rPr>
          <w:sz w:val="24"/>
          <w:szCs w:val="24"/>
        </w:rPr>
        <w:t>2. 60 % след представяне и приемане на разработеният сайт с повишена функционалност;</w:t>
      </w:r>
    </w:p>
    <w:p w:rsidR="004A31AD" w:rsidRPr="007A5EE5" w:rsidRDefault="004A31AD" w:rsidP="004A31AD">
      <w:pPr>
        <w:pStyle w:val="CommentText"/>
        <w:tabs>
          <w:tab w:val="left" w:pos="284"/>
        </w:tabs>
        <w:spacing w:after="120"/>
        <w:jc w:val="both"/>
        <w:rPr>
          <w:sz w:val="24"/>
          <w:szCs w:val="24"/>
          <w:shd w:val="clear" w:color="auto" w:fill="00FF00"/>
        </w:rPr>
      </w:pPr>
      <w:r>
        <w:rPr>
          <w:sz w:val="24"/>
          <w:szCs w:val="24"/>
        </w:rPr>
        <w:t xml:space="preserve">3. 20 % след пълно окончателно приключване (въвеждане в експлоатация, миграция на данните, разработване на работната документация за ИС, обучение и др.) и приемане на </w:t>
      </w:r>
      <w:r w:rsidRPr="007A5EE5">
        <w:rPr>
          <w:sz w:val="24"/>
          <w:szCs w:val="24"/>
        </w:rPr>
        <w:t>изпълнението от Възложителя без забележки.</w:t>
      </w:r>
    </w:p>
    <w:p w:rsidR="004A31AD" w:rsidRPr="007A5EE5" w:rsidRDefault="004A31AD" w:rsidP="004A31AD">
      <w:pPr>
        <w:spacing w:after="120"/>
        <w:jc w:val="both"/>
        <w:rPr>
          <w:shd w:val="clear" w:color="auto" w:fill="00FF00"/>
        </w:rPr>
      </w:pPr>
      <w:r w:rsidRPr="007A5EE5">
        <w:rPr>
          <w:rFonts w:ascii="Times New Roman" w:eastAsia="Times New Roman" w:hAnsi="Times New Roman" w:cs="Times New Roman"/>
          <w:sz w:val="24"/>
          <w:szCs w:val="24"/>
        </w:rPr>
        <w:t>(4) ИЗПЪЛНИТЕЛЯТ</w:t>
      </w:r>
      <w:r w:rsidRPr="007A5EE5">
        <w:rPr>
          <w:rFonts w:ascii="Times New Roman" w:hAnsi="Times New Roman" w:cs="Times New Roman"/>
          <w:sz w:val="24"/>
          <w:szCs w:val="24"/>
        </w:rPr>
        <w:t xml:space="preserve"> поема всички разходи във връзка с изпълнението на Договора, възникнали в резултат на грешки при изготвянето на Техническото предложение, в рамките на Договорената цена.</w:t>
      </w:r>
    </w:p>
    <w:p w:rsidR="004A31AD" w:rsidRPr="007A5EE5" w:rsidRDefault="004A31AD" w:rsidP="004A31AD">
      <w:pPr>
        <w:pStyle w:val="Default"/>
        <w:spacing w:after="120" w:line="276" w:lineRule="auto"/>
        <w:jc w:val="both"/>
        <w:rPr>
          <w:bCs/>
          <w:color w:val="auto"/>
          <w:shd w:val="clear" w:color="auto" w:fill="00FF00"/>
        </w:rPr>
      </w:pPr>
      <w:r w:rsidRPr="007A5EE5">
        <w:rPr>
          <w:color w:val="auto"/>
        </w:rPr>
        <w:t>(5) ИЗПЪЛНИТЕЛЯТ изпълнява задълженията си по настоящия договор и отстранява всички недостатъци по тях, в рамките на Договорената цена.</w:t>
      </w:r>
    </w:p>
    <w:p w:rsidR="004A31AD" w:rsidRDefault="004A31AD" w:rsidP="004A31AD">
      <w:pPr>
        <w:pStyle w:val="Default"/>
        <w:spacing w:after="120" w:line="276" w:lineRule="auto"/>
        <w:jc w:val="both"/>
        <w:rPr>
          <w:b/>
          <w:lang w:eastAsia="bg-BG"/>
        </w:rPr>
      </w:pPr>
      <w:r w:rsidRPr="007A5EE5">
        <w:rPr>
          <w:color w:val="auto"/>
        </w:rPr>
        <w:t>(6) ИЗПЪЛНИТЕЛЯТ</w:t>
      </w:r>
      <w:r w:rsidRPr="007A5EE5">
        <w:rPr>
          <w:bCs/>
          <w:color w:val="auto"/>
        </w:rPr>
        <w:t xml:space="preserve"> </w:t>
      </w:r>
      <w:r w:rsidRPr="007A5EE5">
        <w:rPr>
          <w:color w:val="auto"/>
        </w:rPr>
        <w:t>поема за своя сметка всички допълнителни такси (ако има такива), които</w:t>
      </w:r>
      <w:r>
        <w:rPr>
          <w:color w:val="auto"/>
        </w:rPr>
        <w:t xml:space="preserve"> се изискват съгласно действащото законодателство и Договора, а Договорната цена няма да бъде коригирана с оглед на такива разходи. </w:t>
      </w:r>
    </w:p>
    <w:p w:rsidR="004A31AD" w:rsidRDefault="004A31AD" w:rsidP="004A31AD">
      <w:pPr>
        <w:keepNext/>
        <w:tabs>
          <w:tab w:val="left" w:pos="567"/>
          <w:tab w:val="left" w:pos="1080"/>
        </w:tabs>
        <w:spacing w:after="120"/>
        <w:jc w:val="center"/>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III. ПРАВА И ЗАДЪЛЖЕНИЯ НА СТРАНИТЕ</w:t>
      </w:r>
    </w:p>
    <w:p w:rsidR="004A31AD" w:rsidRDefault="004A31AD" w:rsidP="004A31AD">
      <w:pPr>
        <w:tabs>
          <w:tab w:val="left" w:pos="1080"/>
        </w:tabs>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bg-BG"/>
        </w:rPr>
        <w:t>Чл. 3. (1) ИЗПЪЛНИТЕЛЯТ се задължава:</w:t>
      </w:r>
    </w:p>
    <w:p w:rsidR="004A31AD" w:rsidRDefault="004A31AD" w:rsidP="004A31AD">
      <w:pPr>
        <w:numPr>
          <w:ilvl w:val="0"/>
          <w:numId w:val="20"/>
        </w:numPr>
        <w:tabs>
          <w:tab w:val="left" w:pos="360"/>
          <w:tab w:val="left" w:pos="567"/>
        </w:tabs>
        <w:suppressAutoHyphens w:val="0"/>
        <w:spacing w:after="120"/>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 изпълни предмета на настоящия Договор, качествено в определените срокове, в съответствие с Техническото предложение и Ценова оферта, и с грижата на добрия търговец.</w:t>
      </w:r>
    </w:p>
    <w:p w:rsidR="004A31AD" w:rsidRDefault="004A31AD" w:rsidP="004A31AD">
      <w:pPr>
        <w:numPr>
          <w:ilvl w:val="0"/>
          <w:numId w:val="20"/>
        </w:numPr>
        <w:tabs>
          <w:tab w:val="left" w:pos="360"/>
          <w:tab w:val="left" w:pos="567"/>
        </w:tabs>
        <w:suppressAutoHyphens w:val="0"/>
        <w:spacing w:after="120"/>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изпълнение на задълженията си по Договора да спазва следните принципи – независимост, професионална компетентност, обективност, безпристрастност, конфиденциалност, почтеност и отговорност. </w:t>
      </w:r>
    </w:p>
    <w:p w:rsidR="004A31AD" w:rsidRDefault="004A31AD" w:rsidP="004A31AD">
      <w:pPr>
        <w:numPr>
          <w:ilvl w:val="0"/>
          <w:numId w:val="20"/>
        </w:numPr>
        <w:tabs>
          <w:tab w:val="left" w:pos="360"/>
          <w:tab w:val="left" w:pos="567"/>
        </w:tabs>
        <w:suppressAutoHyphens w:val="0"/>
        <w:spacing w:after="120"/>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изпълнение на услугата да спазва всички приложими към предмета на обществената поръчка нормативни изисквания и изискванията на ОПАК;</w:t>
      </w:r>
    </w:p>
    <w:p w:rsidR="004A31AD" w:rsidRDefault="004A31AD" w:rsidP="004A31AD">
      <w:pPr>
        <w:numPr>
          <w:ilvl w:val="0"/>
          <w:numId w:val="20"/>
        </w:numPr>
        <w:tabs>
          <w:tab w:val="left" w:pos="360"/>
          <w:tab w:val="left" w:pos="567"/>
        </w:tabs>
        <w:suppressAutoHyphens w:val="0"/>
        <w:spacing w:after="120"/>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 отстранява за своя сметка допуснатите грешки и направени пропуски, констатирани с двустранен протокол;</w:t>
      </w:r>
    </w:p>
    <w:p w:rsidR="004A31AD" w:rsidRDefault="004A31AD" w:rsidP="004A31AD">
      <w:pPr>
        <w:numPr>
          <w:ilvl w:val="0"/>
          <w:numId w:val="20"/>
        </w:numPr>
        <w:tabs>
          <w:tab w:val="left" w:pos="360"/>
          <w:tab w:val="left" w:pos="567"/>
        </w:tabs>
        <w:suppressAutoHyphens w:val="0"/>
        <w:spacing w:after="120"/>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Да не предоставя на трети лица за ползване, както и да не използва в собствената си дейност извън настоящия договор материали или части от материали, изготвени за целта на изпълнението по Договора;</w:t>
      </w:r>
    </w:p>
    <w:p w:rsidR="004A31AD" w:rsidRDefault="004A31AD" w:rsidP="004A31AD">
      <w:pPr>
        <w:numPr>
          <w:ilvl w:val="0"/>
          <w:numId w:val="20"/>
        </w:numPr>
        <w:tabs>
          <w:tab w:val="left" w:pos="360"/>
          <w:tab w:val="left" w:pos="567"/>
        </w:tabs>
        <w:suppressAutoHyphens w:val="0"/>
        <w:spacing w:after="120"/>
        <w:ind w:left="0" w:firstLine="0"/>
        <w:jc w:val="both"/>
        <w:rPr>
          <w:rFonts w:ascii="Times New Roman" w:hAnsi="Times New Roman" w:cs="Times New Roman"/>
          <w:bCs/>
          <w:sz w:val="24"/>
          <w:szCs w:val="24"/>
        </w:rPr>
      </w:pPr>
      <w:r>
        <w:rPr>
          <w:rFonts w:ascii="Times New Roman" w:eastAsia="Times New Roman" w:hAnsi="Times New Roman" w:cs="Times New Roman"/>
          <w:sz w:val="24"/>
          <w:szCs w:val="24"/>
        </w:rPr>
        <w:t xml:space="preserve">По направено искане от ръководителя на проекта и/или упълномощено от него лице, ИЗПЪЛНИТЕЛЯТ е длъжен да предоставя текуща информация за услугите по изпълнение на Договора. </w:t>
      </w:r>
    </w:p>
    <w:p w:rsidR="004A31AD" w:rsidRDefault="004A31AD" w:rsidP="004A31AD">
      <w:pPr>
        <w:tabs>
          <w:tab w:val="left" w:pos="567"/>
        </w:tabs>
        <w:suppressAutoHyphens w:val="0"/>
        <w:spacing w:after="120"/>
        <w:jc w:val="both"/>
        <w:rPr>
          <w:rFonts w:ascii="Times New Roman" w:hAnsi="Times New Roman" w:cs="Times New Roman"/>
          <w:sz w:val="24"/>
          <w:szCs w:val="24"/>
        </w:rPr>
      </w:pPr>
      <w:r>
        <w:rPr>
          <w:rFonts w:ascii="Times New Roman" w:hAnsi="Times New Roman" w:cs="Times New Roman"/>
          <w:bCs/>
          <w:sz w:val="24"/>
          <w:szCs w:val="24"/>
        </w:rPr>
        <w:t xml:space="preserve">(2) ИЗПЪЛНИТЕЛЯТ </w:t>
      </w:r>
      <w:r>
        <w:rPr>
          <w:rFonts w:ascii="Times New Roman" w:hAnsi="Times New Roman" w:cs="Times New Roman"/>
          <w:sz w:val="24"/>
          <w:szCs w:val="24"/>
        </w:rPr>
        <w:t>е длъжен:</w:t>
      </w:r>
    </w:p>
    <w:p w:rsidR="004A31AD" w:rsidRDefault="004A31AD" w:rsidP="004A31AD">
      <w:pPr>
        <w:tabs>
          <w:tab w:val="left" w:pos="567"/>
        </w:tabs>
        <w:suppressAutoHyphens w:val="0"/>
        <w:spacing w:after="120"/>
        <w:jc w:val="both"/>
        <w:rPr>
          <w:bCs/>
        </w:rPr>
      </w:pPr>
      <w:r>
        <w:rPr>
          <w:rFonts w:ascii="Times New Roman" w:hAnsi="Times New Roman" w:cs="Times New Roman"/>
          <w:sz w:val="24"/>
          <w:szCs w:val="24"/>
        </w:rPr>
        <w:t xml:space="preserve">1. Да осигури свободен достъп за представители на управляващия орган, сертифициращия орган, одитиращия орган на ОПАК, националните одитиращи и контролни органи, Европейската комисия, Европейската служба за борба с измамите, Европейската сметна палата и външни одитори, при извършването на проверки на място и/или одити. </w:t>
      </w:r>
    </w:p>
    <w:p w:rsidR="004A31AD" w:rsidRDefault="004A31AD" w:rsidP="004A31AD">
      <w:pPr>
        <w:pStyle w:val="Default"/>
        <w:tabs>
          <w:tab w:val="left" w:pos="567"/>
        </w:tabs>
        <w:spacing w:before="120" w:after="120" w:line="276" w:lineRule="auto"/>
        <w:jc w:val="both"/>
        <w:rPr>
          <w:bCs/>
          <w:color w:val="auto"/>
        </w:rPr>
      </w:pPr>
      <w:r>
        <w:rPr>
          <w:bCs/>
          <w:color w:val="auto"/>
        </w:rPr>
        <w:t>2. Д</w:t>
      </w:r>
      <w:r>
        <w:rPr>
          <w:color w:val="auto"/>
        </w:rPr>
        <w:t>а осигури един или няколко служители с подходяща квалификация и опит, пряко ангажирани с изпълнението на Договора, които да присъстват при извършването на Проверките на място и да оказват съдействие на проверяващите лица.</w:t>
      </w:r>
    </w:p>
    <w:p w:rsidR="004A31AD" w:rsidRDefault="004A31AD" w:rsidP="004A31AD">
      <w:pPr>
        <w:pStyle w:val="Default"/>
        <w:tabs>
          <w:tab w:val="left" w:pos="567"/>
        </w:tabs>
        <w:spacing w:before="120" w:after="120" w:line="276" w:lineRule="auto"/>
        <w:jc w:val="both"/>
        <w:rPr>
          <w:bCs/>
          <w:color w:val="auto"/>
        </w:rPr>
      </w:pPr>
      <w:r>
        <w:rPr>
          <w:bCs/>
          <w:color w:val="auto"/>
        </w:rPr>
        <w:t xml:space="preserve">3. </w:t>
      </w:r>
      <w:r>
        <w:rPr>
          <w:color w:val="auto"/>
        </w:rPr>
        <w:t>При проверките на място</w:t>
      </w:r>
      <w:r>
        <w:rPr>
          <w:bCs/>
          <w:color w:val="auto"/>
        </w:rPr>
        <w:t xml:space="preserve"> д</w:t>
      </w:r>
      <w:r>
        <w:rPr>
          <w:color w:val="auto"/>
        </w:rPr>
        <w:t xml:space="preserve">а осигури достъп до финансовата, техническа, счетоводна и всякаква друга документация, бази данни и/или системи, отнасящи се до Договора, в т.ч. документи относно извършени разходи, вътрешни правила и процедури, инструкции, указания, длъжностни характеристики и др., както и да съдейства на проверяващите лица при вземането на проби, извършването на замервания и набирането на снимков материал. </w:t>
      </w:r>
    </w:p>
    <w:p w:rsidR="004A31AD" w:rsidRDefault="004A31AD" w:rsidP="004A31AD">
      <w:pPr>
        <w:pStyle w:val="Default"/>
        <w:tabs>
          <w:tab w:val="left" w:pos="567"/>
        </w:tabs>
        <w:spacing w:after="120" w:line="276" w:lineRule="auto"/>
        <w:jc w:val="both"/>
        <w:rPr>
          <w:bCs/>
          <w:color w:val="auto"/>
        </w:rPr>
      </w:pPr>
      <w:r>
        <w:rPr>
          <w:bCs/>
          <w:color w:val="auto"/>
        </w:rPr>
        <w:t>4. Д</w:t>
      </w:r>
      <w:r>
        <w:rPr>
          <w:color w:val="auto"/>
        </w:rPr>
        <w:t>а изпълнява мерките и препоръките, съдържащи се в докладите за проверки на място.</w:t>
      </w:r>
    </w:p>
    <w:p w:rsidR="004A31AD" w:rsidRDefault="004A31AD" w:rsidP="004A31AD">
      <w:pPr>
        <w:pStyle w:val="Default"/>
        <w:tabs>
          <w:tab w:val="left" w:pos="567"/>
        </w:tabs>
        <w:spacing w:after="120" w:line="276" w:lineRule="auto"/>
        <w:jc w:val="both"/>
        <w:rPr>
          <w:bCs/>
        </w:rPr>
      </w:pPr>
      <w:r>
        <w:rPr>
          <w:bCs/>
          <w:color w:val="auto"/>
        </w:rPr>
        <w:t>5. Д</w:t>
      </w:r>
      <w:r>
        <w:rPr>
          <w:color w:val="auto"/>
        </w:rPr>
        <w:t>а осигурява и предоставя при поискване от Договарящия орган, УО на ОПАК, Сертифициращия, Одитиращия и органи на Европейската комисия, документи и информация свързани с изпълнението на проекта за период от три години след приключване на Програмата.</w:t>
      </w:r>
      <w:r>
        <w:rPr>
          <w:bCs/>
          <w:color w:val="auto"/>
        </w:rPr>
        <w:t xml:space="preserve"> </w:t>
      </w:r>
    </w:p>
    <w:p w:rsidR="004A31AD" w:rsidRDefault="004A31AD" w:rsidP="004A31AD">
      <w:pPr>
        <w:suppressAutoHyphens w:val="0"/>
        <w:spacing w:after="120"/>
        <w:rPr>
          <w:rFonts w:ascii="Times New Roman" w:eastAsia="Times New Roman" w:hAnsi="Times New Roman" w:cs="Times New Roman"/>
          <w:sz w:val="24"/>
          <w:szCs w:val="24"/>
          <w:lang w:eastAsia="bg-BG"/>
        </w:rPr>
      </w:pPr>
      <w:r>
        <w:rPr>
          <w:rFonts w:ascii="Times New Roman" w:hAnsi="Times New Roman" w:cs="Times New Roman"/>
          <w:bCs/>
          <w:sz w:val="24"/>
          <w:szCs w:val="24"/>
        </w:rPr>
        <w:t>(3)</w:t>
      </w:r>
      <w:r>
        <w:rPr>
          <w:rFonts w:ascii="Times New Roman" w:hAnsi="Times New Roman" w:cs="Times New Roman"/>
          <w:bCs/>
        </w:rPr>
        <w:t xml:space="preserve"> </w:t>
      </w:r>
      <w:r>
        <w:rPr>
          <w:rFonts w:ascii="Times New Roman" w:eastAsia="SimHei" w:hAnsi="Times New Roman" w:cs="Times New Roman"/>
          <w:sz w:val="24"/>
          <w:szCs w:val="24"/>
        </w:rPr>
        <w:t xml:space="preserve">Цялата документация, предадена от Изпълнителя трябва да бъде във формат </w:t>
      </w:r>
      <w:r>
        <w:rPr>
          <w:rFonts w:ascii="Times New Roman" w:eastAsia="SimHei" w:hAnsi="Times New Roman" w:cs="Times New Roman"/>
          <w:sz w:val="24"/>
          <w:szCs w:val="24"/>
          <w:lang w:val="en-US"/>
        </w:rPr>
        <w:t xml:space="preserve">PDF, </w:t>
      </w:r>
      <w:r>
        <w:rPr>
          <w:rFonts w:ascii="Times New Roman" w:eastAsia="SimHei" w:hAnsi="Times New Roman" w:cs="Times New Roman"/>
          <w:sz w:val="24"/>
          <w:szCs w:val="24"/>
        </w:rPr>
        <w:t>като се приложат към тях и и в файлове позволяващи тяхната обработка и корекция (напр. doc, docх или др. еквивалентни).</w:t>
      </w:r>
      <w:r>
        <w:rPr>
          <w:rFonts w:ascii="Times New Roman" w:eastAsia="Times New Roman" w:hAnsi="Times New Roman" w:cs="Times New Roman"/>
          <w:sz w:val="24"/>
          <w:szCs w:val="24"/>
          <w:lang w:eastAsia="bg-BG"/>
        </w:rPr>
        <w:t xml:space="preserve"> </w:t>
      </w:r>
    </w:p>
    <w:p w:rsidR="004A31AD" w:rsidRDefault="004A31AD" w:rsidP="004A31AD">
      <w:pPr>
        <w:tabs>
          <w:tab w:val="left" w:pos="1080"/>
        </w:tabs>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bg-BG"/>
        </w:rPr>
        <w:t>Чл. 4. ИЗПЪЛНИТЕЛЯТ има право:</w:t>
      </w:r>
    </w:p>
    <w:p w:rsidR="004A31AD" w:rsidRDefault="004A31AD" w:rsidP="004A31AD">
      <w:pPr>
        <w:numPr>
          <w:ilvl w:val="0"/>
          <w:numId w:val="19"/>
        </w:numPr>
        <w:tabs>
          <w:tab w:val="left" w:pos="360"/>
          <w:tab w:val="left" w:pos="720"/>
        </w:tabs>
        <w:suppressAutoHyphens w:val="0"/>
        <w:spacing w:after="120"/>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 иска от ВЪЗЛОЖИТЕЛЯ приемане на изпълнената услуга;</w:t>
      </w:r>
    </w:p>
    <w:p w:rsidR="004A31AD" w:rsidRDefault="004A31AD" w:rsidP="004A31AD">
      <w:pPr>
        <w:numPr>
          <w:ilvl w:val="0"/>
          <w:numId w:val="19"/>
        </w:numPr>
        <w:tabs>
          <w:tab w:val="left" w:pos="360"/>
          <w:tab w:val="left" w:pos="720"/>
        </w:tabs>
        <w:suppressAutoHyphens w:val="0"/>
        <w:spacing w:after="120"/>
        <w:ind w:left="0" w:firstLine="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Да иска уговореното възнаграждение за изпълнената услуга.</w:t>
      </w:r>
    </w:p>
    <w:p w:rsidR="004A31AD" w:rsidRDefault="004A31AD" w:rsidP="004A31AD">
      <w:pPr>
        <w:tabs>
          <w:tab w:val="left" w:pos="1080"/>
        </w:tabs>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bg-BG"/>
        </w:rPr>
        <w:t>Чл. 5. ВЪЗЛОЖИТЕЛЯТ се задължава:</w:t>
      </w:r>
    </w:p>
    <w:p w:rsidR="004A31AD" w:rsidRDefault="004A31AD" w:rsidP="004A31AD">
      <w:pPr>
        <w:numPr>
          <w:ilvl w:val="0"/>
          <w:numId w:val="28"/>
        </w:numPr>
        <w:tabs>
          <w:tab w:val="left" w:pos="360"/>
          <w:tab w:val="left" w:pos="720"/>
        </w:tabs>
        <w:suppressAutoHyphens w:val="0"/>
        <w:spacing w:after="120"/>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 приеме изпълнението от ИЗПЪЛНИТЕЛЯ по реда и при условията на настоящия Договор;</w:t>
      </w:r>
    </w:p>
    <w:p w:rsidR="004A31AD" w:rsidRDefault="004A31AD" w:rsidP="004A31AD">
      <w:pPr>
        <w:numPr>
          <w:ilvl w:val="0"/>
          <w:numId w:val="28"/>
        </w:numPr>
        <w:tabs>
          <w:tab w:val="left" w:pos="360"/>
          <w:tab w:val="left" w:pos="720"/>
        </w:tabs>
        <w:suppressAutoHyphens w:val="0"/>
        <w:spacing w:after="120"/>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 заплати дължимата цена по реда и при условията на Договора;</w:t>
      </w:r>
    </w:p>
    <w:p w:rsidR="004A31AD" w:rsidRDefault="004A31AD" w:rsidP="004A31AD">
      <w:pPr>
        <w:numPr>
          <w:ilvl w:val="0"/>
          <w:numId w:val="28"/>
        </w:numPr>
        <w:tabs>
          <w:tab w:val="left" w:pos="360"/>
          <w:tab w:val="left" w:pos="720"/>
        </w:tabs>
        <w:suppressAutoHyphens w:val="0"/>
        <w:spacing w:after="120"/>
        <w:ind w:left="0" w:firstLine="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lastRenderedPageBreak/>
        <w:t>Да не разпространява под каквато и да е форма всяка предоставена му от ИЗПЪЛНИТЕЛЯ информация, имаща характер на търговска тайна и изрично писмено упомената от ИЗПЪЛНИТЕЛЯ като такава.</w:t>
      </w:r>
    </w:p>
    <w:p w:rsidR="004A31AD" w:rsidRDefault="004A31AD" w:rsidP="004A31AD">
      <w:pPr>
        <w:tabs>
          <w:tab w:val="left" w:pos="1080"/>
        </w:tabs>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bg-BG"/>
        </w:rPr>
        <w:t>Чл. 6. ВЪЗЛОЖИТЕЛЯТ има право:</w:t>
      </w:r>
    </w:p>
    <w:p w:rsidR="004A31AD" w:rsidRDefault="004A31AD" w:rsidP="004A31AD">
      <w:pPr>
        <w:numPr>
          <w:ilvl w:val="0"/>
          <w:numId w:val="32"/>
        </w:numPr>
        <w:tabs>
          <w:tab w:val="left" w:pos="360"/>
          <w:tab w:val="left" w:pos="720"/>
        </w:tabs>
        <w:suppressAutoHyphens w:val="0"/>
        <w:spacing w:after="120"/>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 получи точно и качествено изпълнение на предмета на договора;</w:t>
      </w:r>
    </w:p>
    <w:p w:rsidR="004A31AD" w:rsidRDefault="004A31AD" w:rsidP="004A31AD">
      <w:pPr>
        <w:numPr>
          <w:ilvl w:val="0"/>
          <w:numId w:val="32"/>
        </w:numPr>
        <w:tabs>
          <w:tab w:val="left" w:pos="360"/>
          <w:tab w:val="left" w:pos="720"/>
        </w:tabs>
        <w:suppressAutoHyphens w:val="0"/>
        <w:spacing w:after="120"/>
        <w:ind w:left="0" w:firstLine="0"/>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rPr>
        <w:t>Да получава информация за хода на изпълнението на този договор.</w:t>
      </w:r>
    </w:p>
    <w:p w:rsidR="004A31AD" w:rsidRDefault="004A31AD" w:rsidP="004A31AD">
      <w:pPr>
        <w:keepNext/>
        <w:tabs>
          <w:tab w:val="left" w:pos="567"/>
          <w:tab w:val="left" w:pos="1080"/>
        </w:tabs>
        <w:spacing w:after="120"/>
        <w:jc w:val="center"/>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IV. СРОКОВЕ И МЯСТО ЗА ИЗПЪЛНЕНИЕ НА ДОГОВОРА</w:t>
      </w:r>
    </w:p>
    <w:p w:rsidR="004A31AD" w:rsidRDefault="004A31AD" w:rsidP="004A31AD">
      <w:pPr>
        <w:tabs>
          <w:tab w:val="left" w:pos="1080"/>
        </w:tabs>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Чл. 7. Срокът за изпълнение на всички възложени дейности, предмет на настоящия Договор започва да тече от датата на подписването му и приключва с приемането им от страните, съгласно Техническото предложение и </w:t>
      </w:r>
      <w:r>
        <w:rPr>
          <w:rFonts w:ascii="Times New Roman" w:eastAsia="SimHei" w:hAnsi="Times New Roman" w:cs="Times New Roman"/>
          <w:sz w:val="24"/>
          <w:szCs w:val="24"/>
        </w:rPr>
        <w:t>актуализирания времеви График за изпълнение на дейностите по чл.1, ал.4.</w:t>
      </w:r>
      <w:r>
        <w:rPr>
          <w:rFonts w:ascii="Times New Roman" w:eastAsia="Times New Roman" w:hAnsi="Times New Roman" w:cs="Times New Roman"/>
          <w:sz w:val="24"/>
          <w:szCs w:val="24"/>
          <w:lang w:eastAsia="bg-BG"/>
        </w:rPr>
        <w:t xml:space="preserve"> </w:t>
      </w:r>
    </w:p>
    <w:p w:rsidR="004A31AD" w:rsidRDefault="004A31AD" w:rsidP="004A31AD">
      <w:pPr>
        <w:tabs>
          <w:tab w:val="left" w:pos="1080"/>
        </w:tabs>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Чл. 8. ИЗПЪЛНИТЕЛЯТ изготвя доклади, свързани с етапите на изпълнение по отделните дейности, съгласно графика и условията на Техническото предложение. </w:t>
      </w:r>
    </w:p>
    <w:p w:rsidR="004A31AD" w:rsidRDefault="004A31AD" w:rsidP="004A31AD">
      <w:pPr>
        <w:tabs>
          <w:tab w:val="left" w:pos="1080"/>
        </w:tabs>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Чл.9. ИЗПЪЛНИТЕЛЯТ представя проект на окончателен доклад на ВЪЗЛОЖИТЕЛЯ, не по-късно от 10 работни дни преди изтичане на сроковете на графика по чл. 7. </w:t>
      </w:r>
    </w:p>
    <w:p w:rsidR="004A31AD" w:rsidRDefault="004A31AD" w:rsidP="004A31AD">
      <w:pPr>
        <w:tabs>
          <w:tab w:val="left" w:pos="1080"/>
        </w:tabs>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Чл. 10. (1) Приемането на изготвените от ИЗПЪЛНИТЕЛЯ доклади се извършва от Възложителя, чрез подписани двустранни предавателно-приемателни протоколи.</w:t>
      </w:r>
    </w:p>
    <w:p w:rsidR="004A31AD" w:rsidRDefault="004A31AD" w:rsidP="004A31AD">
      <w:pPr>
        <w:tabs>
          <w:tab w:val="left" w:pos="1080"/>
        </w:tabs>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В срок до 10 календарни дни от получаване на отчетните доклади от Изпълнителя, трябва да бъде подписан двустранния приемо-предавателен протокол в случай, че Възложителят одобрява доклада или да бъде подготвено и изпратено на Изпълнителя писмено становище с констатираните </w:t>
      </w:r>
      <w:r w:rsidRPr="00820B0E">
        <w:rPr>
          <w:rFonts w:ascii="Times New Roman" w:eastAsia="Times New Roman" w:hAnsi="Times New Roman" w:cs="Times New Roman"/>
          <w:sz w:val="24"/>
          <w:szCs w:val="24"/>
          <w:lang w:eastAsia="bg-BG"/>
        </w:rPr>
        <w:t>грешки</w:t>
      </w:r>
      <w:r>
        <w:rPr>
          <w:rFonts w:ascii="Times New Roman" w:eastAsia="Times New Roman" w:hAnsi="Times New Roman" w:cs="Times New Roman"/>
          <w:sz w:val="24"/>
          <w:szCs w:val="24"/>
          <w:lang w:eastAsia="bg-BG"/>
        </w:rPr>
        <w:t xml:space="preserve">,  пропуски и забележки. </w:t>
      </w:r>
    </w:p>
    <w:p w:rsidR="004A31AD" w:rsidRDefault="004A31AD" w:rsidP="004A31AD">
      <w:pPr>
        <w:tabs>
          <w:tab w:val="left" w:pos="1080"/>
        </w:tabs>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 В срок от 5 календарни дни Изпълнителят трябва да представи становище на Възложителя по отчетните доклади и да започне работа по отразяване на забележките/препоръките .</w:t>
      </w:r>
    </w:p>
    <w:p w:rsidR="004A31AD" w:rsidRDefault="004A31AD" w:rsidP="004A31AD">
      <w:pPr>
        <w:tabs>
          <w:tab w:val="left" w:pos="1080"/>
        </w:tabs>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(4) В срок от 10 календарни дни след отразяване на становището да предаде нова преработена версия</w:t>
      </w:r>
    </w:p>
    <w:p w:rsidR="004A31AD" w:rsidRDefault="004A31AD" w:rsidP="004A31AD">
      <w:pPr>
        <w:tabs>
          <w:tab w:val="left" w:pos="1080"/>
        </w:tabs>
        <w:spacing w:after="120"/>
        <w:jc w:val="both"/>
        <w:rPr>
          <w:rFonts w:ascii="Times New Roman" w:eastAsia="Times New Roman" w:hAnsi="Times New Roman" w:cs="Times New Roman"/>
          <w:bCs/>
          <w:sz w:val="24"/>
          <w:szCs w:val="24"/>
          <w:lang w:eastAsia="bg-BG"/>
        </w:rPr>
      </w:pPr>
      <w:r>
        <w:rPr>
          <w:rFonts w:ascii="Times New Roman" w:eastAsia="Times New Roman" w:hAnsi="Times New Roman" w:cs="Times New Roman"/>
          <w:sz w:val="24"/>
          <w:szCs w:val="24"/>
          <w:lang w:eastAsia="bg-BG"/>
        </w:rPr>
        <w:t>Чл. 11. (1) Мястото за изпълнението на договора е град София.</w:t>
      </w:r>
    </w:p>
    <w:p w:rsidR="004A31AD" w:rsidRDefault="004A31AD" w:rsidP="004A31AD">
      <w:pPr>
        <w:tabs>
          <w:tab w:val="left" w:pos="1080"/>
        </w:tabs>
        <w:spacing w:after="120"/>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(2)</w:t>
      </w:r>
      <w:r>
        <w:rPr>
          <w:rFonts w:ascii="Times New Roman" w:eastAsia="Times New Roman" w:hAnsi="Times New Roman" w:cs="Times New Roman"/>
          <w:sz w:val="24"/>
          <w:szCs w:val="24"/>
          <w:lang w:eastAsia="bg-BG"/>
        </w:rPr>
        <w:t xml:space="preserve"> Лице за контакт и за приемане от страна на Възложителя:…………………………………………………………………………….</w:t>
      </w:r>
    </w:p>
    <w:p w:rsidR="004A31AD" w:rsidRDefault="004A31AD" w:rsidP="004A31AD">
      <w:pPr>
        <w:tabs>
          <w:tab w:val="left" w:pos="540"/>
          <w:tab w:val="left" w:pos="720"/>
          <w:tab w:val="left" w:pos="1080"/>
        </w:tabs>
        <w:spacing w:after="120"/>
        <w:rPr>
          <w:rFonts w:ascii="Times New Roman" w:eastAsia="Times New Roman" w:hAnsi="Times New Roman" w:cs="Times New Roman"/>
          <w:b/>
          <w:sz w:val="24"/>
          <w:szCs w:val="24"/>
          <w:lang w:eastAsia="bg-BG"/>
        </w:rPr>
      </w:pPr>
      <w:r>
        <w:rPr>
          <w:rFonts w:ascii="Times New Roman" w:eastAsia="Times New Roman" w:hAnsi="Times New Roman" w:cs="Times New Roman"/>
          <w:bCs/>
          <w:sz w:val="24"/>
          <w:szCs w:val="24"/>
          <w:lang w:eastAsia="bg-BG"/>
        </w:rPr>
        <w:t>(3)</w:t>
      </w:r>
      <w:r>
        <w:rPr>
          <w:rFonts w:ascii="Times New Roman" w:eastAsia="Times New Roman" w:hAnsi="Times New Roman" w:cs="Times New Roman"/>
          <w:sz w:val="24"/>
          <w:szCs w:val="24"/>
          <w:lang w:eastAsia="bg-BG"/>
        </w:rPr>
        <w:t xml:space="preserve"> Лице за контакт и за предаване от страна на Изпълнителя: ……………………………………………….</w:t>
      </w:r>
    </w:p>
    <w:p w:rsidR="004A31AD" w:rsidRDefault="004A31AD" w:rsidP="004A31AD">
      <w:pPr>
        <w:tabs>
          <w:tab w:val="left" w:pos="540"/>
          <w:tab w:val="left" w:pos="720"/>
          <w:tab w:val="left" w:pos="1080"/>
        </w:tabs>
        <w:spacing w:after="120"/>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(4)</w:t>
      </w:r>
      <w:r>
        <w:rPr>
          <w:rFonts w:ascii="Times New Roman" w:eastAsia="Times New Roman" w:hAnsi="Times New Roman" w:cs="Times New Roman"/>
          <w:sz w:val="24"/>
          <w:szCs w:val="24"/>
          <w:lang w:eastAsia="bg-BG"/>
        </w:rPr>
        <w:t xml:space="preserve"> </w:t>
      </w:r>
      <w:r>
        <w:rPr>
          <w:rFonts w:ascii="Times New Roman" w:hAnsi="Times New Roman" w:cs="Times New Roman"/>
          <w:bCs/>
          <w:sz w:val="24"/>
          <w:szCs w:val="24"/>
        </w:rPr>
        <w:t xml:space="preserve">В случай на промяна на лице/а и/или адрес/ите и/или телефон/ите по предходната алинея Страната която е засегната от промяната е длъжна да уведоми незабавно за това другата Страна, като до получаване на това уведомление, всички съобщения изпратени на старите </w:t>
      </w:r>
      <w:r>
        <w:rPr>
          <w:rFonts w:ascii="Times New Roman" w:hAnsi="Times New Roman" w:cs="Times New Roman"/>
          <w:bCs/>
          <w:sz w:val="24"/>
          <w:szCs w:val="24"/>
        </w:rPr>
        <w:lastRenderedPageBreak/>
        <w:t>адреси или всичко документи подписани от лицата, ще е счита за надлежно получени и подписани от съответната Страна.</w:t>
      </w:r>
    </w:p>
    <w:p w:rsidR="004A31AD" w:rsidRDefault="004A31AD" w:rsidP="004A31AD">
      <w:pPr>
        <w:keepNext/>
        <w:tabs>
          <w:tab w:val="left" w:pos="567"/>
          <w:tab w:val="left" w:pos="1080"/>
        </w:tabs>
        <w:spacing w:after="120"/>
        <w:jc w:val="center"/>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V. ГАРАНЦИЯ ЗА ИЗПЪЛНЕНИЕ</w:t>
      </w:r>
    </w:p>
    <w:p w:rsidR="004A31AD" w:rsidRDefault="004A31AD" w:rsidP="004A31AD">
      <w:pPr>
        <w:tabs>
          <w:tab w:val="left" w:pos="1080"/>
        </w:tabs>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Чл. 12. (1)</w:t>
      </w:r>
      <w:r>
        <w:rPr>
          <w:rFonts w:ascii="Times New Roman" w:eastAsia="Times New Roman" w:hAnsi="Times New Roman" w:cs="Times New Roman"/>
          <w:sz w:val="24"/>
          <w:szCs w:val="24"/>
          <w:lang w:eastAsia="bg-BG"/>
        </w:rPr>
        <w:tab/>
        <w:t>При подписване на договора, ИЗПЪЛНИТЕЛЯТ представя гаранция за добро изпълнение на договора (парична сума или банкова гаранция) в полза на Възложителя, в размер на 3 % (три процента) от стойността на договора без включен ДДС, на стойност от ___________________ лева, със срок на валидност 30 (тридесет) дни след изтичане срока за изпълнение на договора.</w:t>
      </w:r>
    </w:p>
    <w:p w:rsidR="004A31AD" w:rsidRDefault="004A31AD" w:rsidP="004A31AD">
      <w:pPr>
        <w:tabs>
          <w:tab w:val="left" w:pos="360"/>
        </w:tabs>
        <w:spacing w:after="120"/>
        <w:jc w:val="both"/>
        <w:rPr>
          <w:bCs/>
        </w:rPr>
      </w:pPr>
      <w:r>
        <w:rPr>
          <w:rFonts w:ascii="Times New Roman" w:eastAsia="Times New Roman" w:hAnsi="Times New Roman" w:cs="Times New Roman"/>
          <w:sz w:val="24"/>
          <w:szCs w:val="24"/>
          <w:lang w:eastAsia="bg-BG"/>
        </w:rPr>
        <w:t>(2)</w:t>
      </w:r>
      <w:r>
        <w:rPr>
          <w:rFonts w:ascii="Times New Roman" w:eastAsia="Times New Roman" w:hAnsi="Times New Roman" w:cs="Times New Roman"/>
          <w:sz w:val="24"/>
          <w:szCs w:val="24"/>
          <w:lang w:eastAsia="bg-BG"/>
        </w:rPr>
        <w:tab/>
        <w:t>Ако гаранцията е парична сума, внесена по банковата сметка на ВЪЗЛОЖИТЕЛЯ, то тя се възстановява в срока по ал. 1, ако ВЪЗЛОЖИТЕЛЯ е приел без забележки всички дейности предмет на този Договор, и след получаване на писмено искане на ИЗПЪЛНИТЕЛЯ, адресирано до ВЪЗЛОЖИТЕЛЯ. ВЪЗЛОЖИТЕЛЯТ освобождава гаранцията за изпълнение на договора, без да дължи лихви.</w:t>
      </w:r>
    </w:p>
    <w:p w:rsidR="004A31AD" w:rsidRDefault="004A31AD" w:rsidP="004A31AD">
      <w:pPr>
        <w:pStyle w:val="Default"/>
        <w:spacing w:after="120" w:line="276" w:lineRule="auto"/>
        <w:jc w:val="both"/>
        <w:rPr>
          <w:bCs/>
          <w:color w:val="auto"/>
        </w:rPr>
      </w:pPr>
      <w:r>
        <w:rPr>
          <w:bCs/>
          <w:color w:val="auto"/>
        </w:rPr>
        <w:t xml:space="preserve">(3) </w:t>
      </w:r>
      <w:r>
        <w:rPr>
          <w:color w:val="auto"/>
        </w:rPr>
        <w:t xml:space="preserve">В случай на предстоящо изтичане на срока на валидност на гаранцията за изпълнение на договора – при учредена в полза на </w:t>
      </w:r>
      <w:r>
        <w:rPr>
          <w:bCs/>
          <w:color w:val="auto"/>
        </w:rPr>
        <w:t xml:space="preserve">ВЪЗЛОЖИТЕЛЯ </w:t>
      </w:r>
      <w:r>
        <w:rPr>
          <w:color w:val="auto"/>
        </w:rPr>
        <w:t xml:space="preserve">банкова гаранция, </w:t>
      </w:r>
      <w:r>
        <w:rPr>
          <w:bCs/>
          <w:color w:val="auto"/>
        </w:rPr>
        <w:t xml:space="preserve">ИЗПЪЛНИТЕЛЯТ </w:t>
      </w:r>
      <w:r>
        <w:rPr>
          <w:color w:val="auto"/>
        </w:rPr>
        <w:t xml:space="preserve">предприема, за своя сметка, действия за нейното удължаване в срок, необходим за осигуряване на непрекъснатост на валидност на банковата гаранция, дори и без да е налице изрично писмено искане от </w:t>
      </w:r>
      <w:r>
        <w:rPr>
          <w:bCs/>
          <w:color w:val="auto"/>
        </w:rPr>
        <w:t xml:space="preserve">ВЪЗЛОЖИТЕЛЯ. </w:t>
      </w:r>
    </w:p>
    <w:p w:rsidR="004A31AD" w:rsidRDefault="004A31AD" w:rsidP="004A31AD">
      <w:pPr>
        <w:pStyle w:val="Default"/>
        <w:spacing w:after="120" w:line="276" w:lineRule="auto"/>
        <w:jc w:val="both"/>
        <w:rPr>
          <w:lang w:eastAsia="bg-BG"/>
        </w:rPr>
      </w:pPr>
      <w:r>
        <w:rPr>
          <w:bCs/>
          <w:color w:val="auto"/>
        </w:rPr>
        <w:t xml:space="preserve">(4) ИЗПЪЛНИТЕЛЯТ </w:t>
      </w:r>
      <w:r>
        <w:rPr>
          <w:color w:val="auto"/>
        </w:rPr>
        <w:t xml:space="preserve">представя документа за удължаване на срока на валидност на банковата гаранция – при учредена в полза на </w:t>
      </w:r>
      <w:r>
        <w:rPr>
          <w:bCs/>
          <w:color w:val="auto"/>
        </w:rPr>
        <w:t xml:space="preserve">ВЪЗЛОЖИТЕЛЯ </w:t>
      </w:r>
      <w:r>
        <w:rPr>
          <w:color w:val="auto"/>
        </w:rPr>
        <w:t xml:space="preserve">банкова гаранция, в срок до 10 (десет) дни преди изтичането на срока й на валидност. При непредставянето на този документ, след изтичането на 10-дневния срок, </w:t>
      </w:r>
      <w:r>
        <w:rPr>
          <w:bCs/>
          <w:color w:val="auto"/>
        </w:rPr>
        <w:t xml:space="preserve">ВЪЗЛОЖИТЕЛЯТ </w:t>
      </w:r>
      <w:r>
        <w:rPr>
          <w:color w:val="auto"/>
        </w:rPr>
        <w:t xml:space="preserve">има право да прекрати Договора едностранно, като изпрати на ИЗПЪЛНИТЕЛЯ писмено уведомеление за това. </w:t>
      </w:r>
    </w:p>
    <w:p w:rsidR="004A31AD" w:rsidRDefault="004A31AD" w:rsidP="004A31AD">
      <w:pPr>
        <w:tabs>
          <w:tab w:val="left" w:pos="1080"/>
        </w:tabs>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bg-BG"/>
        </w:rPr>
        <w:t xml:space="preserve">Чл. 13. (1) ВЪЗЛОЖИТЕЛЯТ може да задържи (усвои в своя полза) напълно или частично гаранцията за изпълнение на </w:t>
      </w:r>
      <w:r>
        <w:rPr>
          <w:rFonts w:ascii="Times New Roman" w:eastAsia="Times New Roman" w:hAnsi="Times New Roman" w:cs="Times New Roman"/>
          <w:sz w:val="24"/>
          <w:szCs w:val="24"/>
        </w:rPr>
        <w:t>Договора, когато:</w:t>
      </w:r>
    </w:p>
    <w:p w:rsidR="004A31AD" w:rsidRDefault="004A31AD" w:rsidP="004A31AD">
      <w:pPr>
        <w:numPr>
          <w:ilvl w:val="0"/>
          <w:numId w:val="15"/>
        </w:numPr>
        <w:tabs>
          <w:tab w:val="left" w:pos="284"/>
          <w:tab w:val="left" w:pos="360"/>
        </w:tabs>
        <w:suppressAutoHyphens w:val="0"/>
        <w:spacing w:after="120"/>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процеса на неговото изпълнение, възникне спор между страните, който е внесен за решаване от компетентен съд;</w:t>
      </w:r>
    </w:p>
    <w:p w:rsidR="004A31AD" w:rsidRDefault="004A31AD" w:rsidP="004A31AD">
      <w:pPr>
        <w:numPr>
          <w:ilvl w:val="0"/>
          <w:numId w:val="15"/>
        </w:numPr>
        <w:tabs>
          <w:tab w:val="left" w:pos="284"/>
          <w:tab w:val="left" w:pos="360"/>
        </w:tabs>
        <w:suppressAutoHyphens w:val="0"/>
        <w:spacing w:after="120"/>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ИЗПЪЛНИТЕЛЯТ не започне работа по изпълнение на Договора, или Договорът бъде развален по негова вина, или не изпълни напълно или частично друго свое задължение по Договора. В този случай, задържаната гаранция не изчерпва правата на ВЪЗЛОЖИТЕЛЯ за обезщетение.</w:t>
      </w:r>
    </w:p>
    <w:p w:rsidR="004A31AD" w:rsidRDefault="004A31AD" w:rsidP="004A31AD">
      <w:pPr>
        <w:tabs>
          <w:tab w:val="left" w:pos="284"/>
          <w:tab w:val="left" w:pos="360"/>
        </w:tabs>
        <w:suppressAutoHyphens w:val="0"/>
        <w:spacing w:after="120"/>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rPr>
        <w:t>(2) В случай, че ВЪЗЛОЖИТЕЛЯ по време на изпълнение на Договора усвои изцяло или частично гаранцията за изпълнение на Договора, ИЗПЪЛНИТЕЛЯ се задължава в срок от 3 (три) календарни дни да възстанови гаранцията до пълния размер по чл.12, ал.1. ВЪЗЛОЖИТЕЛЯ има право едностранно да развали Договора ако ИЗПЪЛНИТЕЛЯ не изпълни това си задължение, като му изпрати писмено уведомеление.</w:t>
      </w:r>
    </w:p>
    <w:p w:rsidR="004A31AD" w:rsidRDefault="004A31AD" w:rsidP="004A31AD">
      <w:pPr>
        <w:keepNext/>
        <w:tabs>
          <w:tab w:val="left" w:pos="567"/>
          <w:tab w:val="left" w:pos="1080"/>
        </w:tabs>
        <w:spacing w:after="12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bg-BG"/>
        </w:rPr>
        <w:lastRenderedPageBreak/>
        <w:t>VІ. ГАРАНЦИОНЕН СРОК И РЕКЛАМАЦИИ</w:t>
      </w:r>
    </w:p>
    <w:p w:rsidR="004A31AD" w:rsidRDefault="004A31AD" w:rsidP="004A31AD">
      <w:pPr>
        <w:tabs>
          <w:tab w:val="left" w:pos="284"/>
          <w:tab w:val="left" w:pos="360"/>
        </w:tabs>
        <w:suppressAutoHyphens w:val="0"/>
        <w:spacing w:after="120"/>
        <w:jc w:val="both"/>
        <w:rPr>
          <w:rFonts w:ascii="Times New Roman" w:eastAsia="SimHei" w:hAnsi="Times New Roman" w:cs="Times New Roman"/>
          <w:sz w:val="24"/>
          <w:szCs w:val="24"/>
        </w:rPr>
      </w:pPr>
      <w:r>
        <w:rPr>
          <w:rFonts w:ascii="Times New Roman" w:eastAsia="Times New Roman" w:hAnsi="Times New Roman" w:cs="Times New Roman"/>
          <w:sz w:val="24"/>
          <w:szCs w:val="24"/>
        </w:rPr>
        <w:t xml:space="preserve">Чл.14. (1) </w:t>
      </w:r>
      <w:r>
        <w:rPr>
          <w:rFonts w:ascii="Times New Roman" w:hAnsi="Times New Roman" w:cs="Times New Roman"/>
          <w:sz w:val="24"/>
          <w:szCs w:val="24"/>
        </w:rPr>
        <w:t xml:space="preserve">Гаранционния срок на </w:t>
      </w:r>
      <w:r w:rsidRPr="007E64CD">
        <w:rPr>
          <w:rFonts w:ascii="Times New Roman" w:hAnsi="Times New Roman" w:cs="Times New Roman"/>
          <w:sz w:val="24"/>
          <w:szCs w:val="24"/>
        </w:rPr>
        <w:t>надградения интернет-сайт на НАПОО</w:t>
      </w:r>
      <w:r>
        <w:rPr>
          <w:rFonts w:ascii="Times New Roman" w:hAnsi="Times New Roman" w:cs="Times New Roman"/>
          <w:sz w:val="24"/>
          <w:szCs w:val="24"/>
        </w:rPr>
        <w:t>, е __________________. В Гаранционния срок ИЗПЪЛНИТЕЛЯ осигурява за своя сметка поддръжка и отстраняване на всички недостатъци (дефекти) по системата.</w:t>
      </w:r>
    </w:p>
    <w:p w:rsidR="004A31AD" w:rsidRDefault="004A31AD" w:rsidP="004A31AD">
      <w:pPr>
        <w:spacing w:after="120"/>
        <w:jc w:val="both"/>
        <w:rPr>
          <w:bCs/>
        </w:rPr>
      </w:pPr>
      <w:r>
        <w:rPr>
          <w:rFonts w:ascii="Times New Roman" w:eastAsia="SimHei" w:hAnsi="Times New Roman" w:cs="Times New Roman"/>
          <w:sz w:val="24"/>
          <w:szCs w:val="24"/>
        </w:rPr>
        <w:t>(2) При изтичане на гаранционния срок Изпълнителя предава на ВЪЗЛОЖИТЕЛЯ актуализирана версия на програмния продукт и свързаните с него документи и модели, в които са отразени всички корективни дейности, извършени от ИЗПЪЛНИТЕЛЯ за осигуряване оперативната ефективност на софтуера.</w:t>
      </w:r>
    </w:p>
    <w:p w:rsidR="004A31AD" w:rsidRDefault="004A31AD" w:rsidP="004A31AD">
      <w:pPr>
        <w:pStyle w:val="Default"/>
        <w:spacing w:after="120" w:line="276" w:lineRule="auto"/>
        <w:jc w:val="both"/>
        <w:rPr>
          <w:bCs/>
          <w:color w:val="auto"/>
        </w:rPr>
      </w:pPr>
      <w:r>
        <w:rPr>
          <w:bCs/>
          <w:color w:val="auto"/>
        </w:rPr>
        <w:t xml:space="preserve">Чл. 15. (1) </w:t>
      </w:r>
      <w:r>
        <w:rPr>
          <w:color w:val="auto"/>
        </w:rPr>
        <w:t xml:space="preserve">Рекламациите за явни и скрити недостатъци в гаранционния срок се правят от </w:t>
      </w:r>
      <w:r>
        <w:rPr>
          <w:bCs/>
          <w:color w:val="auto"/>
        </w:rPr>
        <w:t xml:space="preserve">ВЪЗЛОЖИТЕЛЯ </w:t>
      </w:r>
      <w:r>
        <w:rPr>
          <w:color w:val="auto"/>
        </w:rPr>
        <w:t xml:space="preserve">на </w:t>
      </w:r>
      <w:r>
        <w:rPr>
          <w:bCs/>
          <w:color w:val="auto"/>
        </w:rPr>
        <w:t xml:space="preserve">ИЗПЪЛНИТЕЛЯ </w:t>
      </w:r>
      <w:r>
        <w:rPr>
          <w:color w:val="auto"/>
        </w:rPr>
        <w:t xml:space="preserve">с писмено уведомление. </w:t>
      </w:r>
    </w:p>
    <w:p w:rsidR="004A31AD" w:rsidRDefault="004A31AD" w:rsidP="004A31AD">
      <w:pPr>
        <w:pStyle w:val="Default"/>
        <w:spacing w:after="120" w:line="276" w:lineRule="auto"/>
        <w:jc w:val="both"/>
        <w:rPr>
          <w:b/>
          <w:lang w:eastAsia="bg-BG"/>
        </w:rPr>
      </w:pPr>
      <w:r>
        <w:rPr>
          <w:bCs/>
          <w:color w:val="auto"/>
        </w:rPr>
        <w:t xml:space="preserve">(2) </w:t>
      </w:r>
      <w:r>
        <w:rPr>
          <w:color w:val="auto"/>
        </w:rPr>
        <w:t xml:space="preserve">В срок от два работни дни от получване на рекламацията </w:t>
      </w:r>
      <w:r>
        <w:rPr>
          <w:bCs/>
          <w:color w:val="auto"/>
        </w:rPr>
        <w:t xml:space="preserve">ИЗПЪЛНИТЕЛЯТ </w:t>
      </w:r>
      <w:r>
        <w:rPr>
          <w:color w:val="auto"/>
        </w:rPr>
        <w:t xml:space="preserve">следва да отговори писмено дали приема или отхвърля рекламацията. В случай, че рекламацията се приеме, </w:t>
      </w:r>
      <w:r>
        <w:rPr>
          <w:bCs/>
          <w:color w:val="auto"/>
        </w:rPr>
        <w:t xml:space="preserve">ИЗПЪЛНИТЕЛЯТ </w:t>
      </w:r>
      <w:r>
        <w:rPr>
          <w:color w:val="auto"/>
        </w:rPr>
        <w:t>се задължава да отстрани недостатъците в срок до 10 работни дни от получаване на рекламацията.</w:t>
      </w:r>
    </w:p>
    <w:p w:rsidR="004A31AD" w:rsidRDefault="004A31AD" w:rsidP="004A31AD">
      <w:pPr>
        <w:keepNext/>
        <w:tabs>
          <w:tab w:val="left" w:pos="567"/>
          <w:tab w:val="left" w:pos="1080"/>
        </w:tabs>
        <w:spacing w:after="120"/>
        <w:jc w:val="center"/>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VIІ. КОНФИДЕНЦИАЛНОСТ</w:t>
      </w:r>
    </w:p>
    <w:p w:rsidR="004A31AD" w:rsidRDefault="004A31AD" w:rsidP="004A31AD">
      <w:pPr>
        <w:tabs>
          <w:tab w:val="left" w:pos="1080"/>
        </w:tabs>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Чл. 16. (1)</w:t>
      </w:r>
      <w:r>
        <w:rPr>
          <w:rFonts w:ascii="Times New Roman" w:eastAsia="Times New Roman" w:hAnsi="Times New Roman" w:cs="Times New Roman"/>
          <w:sz w:val="24"/>
          <w:szCs w:val="24"/>
          <w:lang w:eastAsia="bg-BG"/>
        </w:rPr>
        <w:tab/>
        <w:t xml:space="preserve"> ИЗПЪЛНИТЕЛЯТ следва да спазва изискването за конфиденциалност и след като е прекратил или приключил работа по Договора.</w:t>
      </w:r>
    </w:p>
    <w:p w:rsidR="004A31AD" w:rsidRDefault="004A31AD" w:rsidP="004A31AD">
      <w:pPr>
        <w:tabs>
          <w:tab w:val="left" w:pos="540"/>
        </w:tabs>
        <w:spacing w:after="120"/>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lang w:eastAsia="bg-BG"/>
        </w:rPr>
        <w:t>(2)</w:t>
      </w:r>
      <w:r>
        <w:rPr>
          <w:rFonts w:ascii="Times New Roman" w:eastAsia="Times New Roman" w:hAnsi="Times New Roman" w:cs="Times New Roman"/>
          <w:sz w:val="24"/>
          <w:szCs w:val="24"/>
          <w:lang w:eastAsia="bg-BG"/>
        </w:rPr>
        <w:tab/>
        <w:t xml:space="preserve">ИЗПЪЛНИТЕЛЯТ няма право да разпространява по никакъв повод и под никаква форма информация за ВЪЗЛОЖИТЕЛЯ или предоставена от ВЪЗЛОЖИТЕЛЯ във връзка с изпълнението на настоящия Договор информация, освен ако има предварително изрично писмено разрешение за това от него. </w:t>
      </w:r>
    </w:p>
    <w:p w:rsidR="004A31AD" w:rsidRDefault="004A31AD" w:rsidP="004A31AD">
      <w:pPr>
        <w:keepNext/>
        <w:tabs>
          <w:tab w:val="left" w:pos="567"/>
          <w:tab w:val="left" w:pos="1080"/>
        </w:tabs>
        <w:spacing w:after="120"/>
        <w:jc w:val="center"/>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VIІІ. НЕПРЕОДОЛИМА СИЛА</w:t>
      </w:r>
    </w:p>
    <w:p w:rsidR="004A31AD" w:rsidRDefault="004A31AD" w:rsidP="004A31AD">
      <w:pPr>
        <w:tabs>
          <w:tab w:val="left" w:pos="1080"/>
        </w:tabs>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Чл. 17. (1)</w:t>
      </w:r>
      <w:r>
        <w:rPr>
          <w:rFonts w:ascii="Times New Roman" w:eastAsia="Times New Roman" w:hAnsi="Times New Roman" w:cs="Times New Roman"/>
          <w:sz w:val="24"/>
          <w:szCs w:val="24"/>
          <w:lang w:eastAsia="bg-BG"/>
        </w:rPr>
        <w:tab/>
        <w:t>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4A31AD" w:rsidRDefault="004A31AD" w:rsidP="004A31AD">
      <w:pPr>
        <w:tabs>
          <w:tab w:val="left" w:pos="540"/>
        </w:tabs>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4A31AD" w:rsidRDefault="004A31AD" w:rsidP="004A31AD">
      <w:pPr>
        <w:tabs>
          <w:tab w:val="left" w:pos="540"/>
        </w:tabs>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 Докато трае непреодолимата сила, изпълнението на задължението се спира.</w:t>
      </w:r>
    </w:p>
    <w:p w:rsidR="004A31AD" w:rsidRDefault="004A31AD" w:rsidP="004A31AD">
      <w:pPr>
        <w:tabs>
          <w:tab w:val="left" w:pos="540"/>
        </w:tabs>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(4)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4A31AD" w:rsidRDefault="004A31AD" w:rsidP="004A31AD">
      <w:pPr>
        <w:tabs>
          <w:tab w:val="left" w:pos="540"/>
        </w:tabs>
        <w:spacing w:after="120"/>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lang w:eastAsia="bg-BG"/>
        </w:rPr>
        <w:t>(5) Липсата на парични средства не представлява непреодолима сила.</w:t>
      </w:r>
    </w:p>
    <w:p w:rsidR="004A31AD" w:rsidRDefault="004A31AD" w:rsidP="004A31AD">
      <w:pPr>
        <w:keepNext/>
        <w:tabs>
          <w:tab w:val="left" w:pos="567"/>
          <w:tab w:val="left" w:pos="1080"/>
        </w:tabs>
        <w:spacing w:after="120"/>
        <w:jc w:val="center"/>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lastRenderedPageBreak/>
        <w:t>IX. НЕУСТОЙКИ</w:t>
      </w:r>
    </w:p>
    <w:p w:rsidR="004A31AD" w:rsidRDefault="004A31AD" w:rsidP="004A31AD">
      <w:pPr>
        <w:tabs>
          <w:tab w:val="left" w:pos="1080"/>
        </w:tabs>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Чл. 18. Ако ИЗПЪЛНИТЕЛЯТ виновно не изпълни възложените дейности или част от тях, или изискванията към нея или не спази сроковете, заложени в Договора, същият дължи на ВЪЗЛОЖИТЕЛЯ неустойка в размер на </w:t>
      </w:r>
      <w:r w:rsidRPr="00820B0E">
        <w:rPr>
          <w:rFonts w:ascii="Times New Roman" w:eastAsia="Times New Roman" w:hAnsi="Times New Roman" w:cs="Times New Roman"/>
          <w:sz w:val="24"/>
          <w:szCs w:val="24"/>
          <w:lang w:eastAsia="bg-BG"/>
        </w:rPr>
        <w:t>0,1%</w:t>
      </w:r>
      <w:r>
        <w:rPr>
          <w:rFonts w:ascii="Times New Roman" w:eastAsia="Times New Roman" w:hAnsi="Times New Roman" w:cs="Times New Roman"/>
          <w:sz w:val="24"/>
          <w:szCs w:val="24"/>
          <w:lang w:eastAsia="bg-BG"/>
        </w:rPr>
        <w:t xml:space="preserve"> (нула цяло и един процент) от цената по Договора за всеки ден закъснение, но не повече от </w:t>
      </w:r>
      <w:r w:rsidRPr="00820B0E">
        <w:rPr>
          <w:rFonts w:ascii="Times New Roman" w:eastAsia="Times New Roman" w:hAnsi="Times New Roman" w:cs="Times New Roman"/>
          <w:sz w:val="24"/>
          <w:szCs w:val="24"/>
          <w:lang w:eastAsia="bg-BG"/>
        </w:rPr>
        <w:t>10% (десет процента)</w:t>
      </w:r>
      <w:r>
        <w:rPr>
          <w:rFonts w:ascii="Times New Roman" w:eastAsia="Times New Roman" w:hAnsi="Times New Roman" w:cs="Times New Roman"/>
          <w:sz w:val="24"/>
          <w:szCs w:val="24"/>
          <w:lang w:eastAsia="bg-BG"/>
        </w:rPr>
        <w:t xml:space="preserve"> от общата цена по Договора.</w:t>
      </w:r>
    </w:p>
    <w:p w:rsidR="004A31AD" w:rsidRDefault="004A31AD" w:rsidP="004A31AD">
      <w:pPr>
        <w:tabs>
          <w:tab w:val="left" w:pos="1080"/>
        </w:tabs>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Чл. 19. При забава в плащането ВЪЗЛОЖИТЕЛЯТ дължи неустойка в размер на 0,1% (нула цяло и един процент) от цената по Договора за всеки ден закъснение, но не повече от 10% (десет процента) от общата цена по Договора.</w:t>
      </w:r>
    </w:p>
    <w:p w:rsidR="004A31AD" w:rsidRDefault="004A31AD" w:rsidP="004A31AD">
      <w:pPr>
        <w:tabs>
          <w:tab w:val="left" w:pos="1080"/>
        </w:tabs>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Чл. 20. За неизпълнението на други задължения по Договора, включително при разпространяване на информация, която се отнася до ВЪЗЛОЖИТЕЛЯ или му е била предоставена от него, ИЗПЪЛНИТЕЛЯТ дължи неустойка в размер на 3% (три процента) от цената по договора за всяко констатирано нарушение.</w:t>
      </w:r>
    </w:p>
    <w:p w:rsidR="004A31AD" w:rsidRDefault="004A31AD" w:rsidP="004A31AD">
      <w:pPr>
        <w:tabs>
          <w:tab w:val="left" w:pos="1080"/>
        </w:tabs>
        <w:spacing w:after="120"/>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lang w:eastAsia="bg-BG"/>
        </w:rPr>
        <w:t>Чл.21.</w:t>
      </w:r>
      <w:r>
        <w:rPr>
          <w:rFonts w:ascii="Times New Roman" w:hAnsi="Times New Roman" w:cs="Times New Roman"/>
          <w:bCs/>
          <w:sz w:val="24"/>
          <w:szCs w:val="24"/>
        </w:rPr>
        <w:t xml:space="preserve"> </w:t>
      </w:r>
      <w:r>
        <w:rPr>
          <w:rFonts w:ascii="Times New Roman" w:hAnsi="Times New Roman" w:cs="Times New Roman"/>
          <w:sz w:val="24"/>
          <w:szCs w:val="24"/>
        </w:rPr>
        <w:t xml:space="preserve">За неустойките по настоящия раздел, </w:t>
      </w:r>
      <w:r>
        <w:rPr>
          <w:rFonts w:ascii="Times New Roman" w:hAnsi="Times New Roman" w:cs="Times New Roman"/>
          <w:bCs/>
          <w:sz w:val="24"/>
          <w:szCs w:val="24"/>
        </w:rPr>
        <w:t xml:space="preserve">ВЪЗЛОЖИТЕЛЯТ </w:t>
      </w:r>
      <w:r>
        <w:rPr>
          <w:rFonts w:ascii="Times New Roman" w:hAnsi="Times New Roman" w:cs="Times New Roman"/>
          <w:sz w:val="24"/>
          <w:szCs w:val="24"/>
        </w:rPr>
        <w:t xml:space="preserve">не трябва да доказва, че е претърпял вреди. Дължимата сума на неустойките ще се извади от евентуалните дължими суми или тези, които могат да станат дължими на </w:t>
      </w:r>
      <w:r>
        <w:rPr>
          <w:rFonts w:ascii="Times New Roman" w:hAnsi="Times New Roman" w:cs="Times New Roman"/>
          <w:bCs/>
          <w:sz w:val="24"/>
          <w:szCs w:val="24"/>
        </w:rPr>
        <w:t xml:space="preserve">ИЗПЪЛНИТЕЛЯ </w:t>
      </w:r>
      <w:r>
        <w:rPr>
          <w:rFonts w:ascii="Times New Roman" w:hAnsi="Times New Roman" w:cs="Times New Roman"/>
          <w:sz w:val="24"/>
          <w:szCs w:val="24"/>
        </w:rPr>
        <w:t xml:space="preserve">от </w:t>
      </w:r>
      <w:r>
        <w:rPr>
          <w:rFonts w:ascii="Times New Roman" w:hAnsi="Times New Roman" w:cs="Times New Roman"/>
          <w:bCs/>
          <w:sz w:val="24"/>
          <w:szCs w:val="24"/>
        </w:rPr>
        <w:t xml:space="preserve">ВЪЗЛОЖИТЕЛЯ </w:t>
      </w:r>
      <w:r>
        <w:rPr>
          <w:rFonts w:ascii="Times New Roman" w:hAnsi="Times New Roman" w:cs="Times New Roman"/>
          <w:sz w:val="24"/>
          <w:szCs w:val="24"/>
        </w:rPr>
        <w:t xml:space="preserve">според Договора и/или тези неустойки ще се съберат от задържаните суми и/или гаранцията, предоставена от </w:t>
      </w:r>
      <w:r>
        <w:rPr>
          <w:rFonts w:ascii="Times New Roman" w:hAnsi="Times New Roman" w:cs="Times New Roman"/>
          <w:bCs/>
          <w:sz w:val="24"/>
          <w:szCs w:val="24"/>
        </w:rPr>
        <w:t xml:space="preserve">ИЗПЪЛНИТЕЛЯ, </w:t>
      </w:r>
      <w:r>
        <w:rPr>
          <w:rFonts w:ascii="Times New Roman" w:hAnsi="Times New Roman" w:cs="Times New Roman"/>
          <w:sz w:val="24"/>
          <w:szCs w:val="24"/>
        </w:rPr>
        <w:t xml:space="preserve">според преценката на и в зависимост от това какво е удобно за </w:t>
      </w:r>
      <w:r>
        <w:rPr>
          <w:rFonts w:ascii="Times New Roman" w:hAnsi="Times New Roman" w:cs="Times New Roman"/>
          <w:bCs/>
          <w:sz w:val="24"/>
          <w:szCs w:val="24"/>
        </w:rPr>
        <w:t xml:space="preserve">ВЪЗЛОЖИТЕЛЯ. В тази връзка </w:t>
      </w:r>
      <w:r>
        <w:rPr>
          <w:rFonts w:ascii="Times New Roman" w:eastAsia="Times New Roman" w:hAnsi="Times New Roman" w:cs="Times New Roman"/>
          <w:sz w:val="24"/>
          <w:szCs w:val="24"/>
          <w:lang w:eastAsia="bg-BG"/>
        </w:rPr>
        <w:t>внесената гаранция за добро изпълнение на договора може да послужи за удовлетворяване на ВЪЗЛОЖИТЕЛЯ в случаите на начисляване на неустойки по настоящия раздел, като последния има право да усвоява суми от нея за удовлетворяване на вземанията си за неустойка.</w:t>
      </w:r>
    </w:p>
    <w:p w:rsidR="004A31AD" w:rsidRDefault="004A31AD" w:rsidP="004A31AD">
      <w:pPr>
        <w:keepNext/>
        <w:tabs>
          <w:tab w:val="left" w:pos="567"/>
          <w:tab w:val="left" w:pos="1080"/>
        </w:tabs>
        <w:spacing w:after="120"/>
        <w:jc w:val="center"/>
        <w:rPr>
          <w:bCs/>
        </w:rPr>
      </w:pPr>
      <w:r>
        <w:rPr>
          <w:rFonts w:ascii="Times New Roman" w:eastAsia="Times New Roman" w:hAnsi="Times New Roman" w:cs="Times New Roman"/>
          <w:b/>
          <w:sz w:val="24"/>
          <w:szCs w:val="24"/>
          <w:lang w:eastAsia="bg-BG"/>
        </w:rPr>
        <w:t xml:space="preserve">Х. ИЗМЕНЕНИЕ НА ДОГОВОРА. ПРЕКРАТЯВАНЕ ИЛИ РАЗВАЛЯНЕ НА ДОГОВОРА. </w:t>
      </w:r>
    </w:p>
    <w:p w:rsidR="004A31AD" w:rsidRDefault="004A31AD" w:rsidP="004A31AD">
      <w:pPr>
        <w:pStyle w:val="Default"/>
        <w:spacing w:after="120" w:line="276" w:lineRule="auto"/>
        <w:jc w:val="both"/>
        <w:rPr>
          <w:color w:val="auto"/>
        </w:rPr>
      </w:pPr>
      <w:r>
        <w:rPr>
          <w:bCs/>
          <w:color w:val="auto"/>
        </w:rPr>
        <w:t xml:space="preserve">Чл.22. </w:t>
      </w:r>
      <w:r>
        <w:rPr>
          <w:color w:val="auto"/>
        </w:rPr>
        <w:t xml:space="preserve">Договорът не може да бъде изменян и допълван, освен когато в резултат на непредвидени обстоятелства се налага: </w:t>
      </w:r>
    </w:p>
    <w:p w:rsidR="004A31AD" w:rsidRDefault="004A31AD" w:rsidP="004A31AD">
      <w:pPr>
        <w:pStyle w:val="Default"/>
        <w:spacing w:after="120" w:line="276" w:lineRule="auto"/>
        <w:jc w:val="both"/>
        <w:rPr>
          <w:color w:val="auto"/>
        </w:rPr>
      </w:pPr>
      <w:r>
        <w:rPr>
          <w:color w:val="auto"/>
        </w:rPr>
        <w:t xml:space="preserve">1. Промяна в сроковете на Договора; </w:t>
      </w:r>
    </w:p>
    <w:p w:rsidR="004A31AD" w:rsidRDefault="004A31AD" w:rsidP="004A31AD">
      <w:pPr>
        <w:pStyle w:val="Default"/>
        <w:spacing w:after="120" w:line="276" w:lineRule="auto"/>
        <w:jc w:val="both"/>
        <w:rPr>
          <w:color w:val="auto"/>
        </w:rPr>
      </w:pPr>
      <w:r>
        <w:rPr>
          <w:color w:val="auto"/>
        </w:rPr>
        <w:t xml:space="preserve">2. Частична замяна на дейности от предмета на поръчка, когато това е в интерес на възложителя и не води до увеличаване стойността на Договора; </w:t>
      </w:r>
    </w:p>
    <w:p w:rsidR="004A31AD" w:rsidRDefault="004A31AD" w:rsidP="004A31AD">
      <w:pPr>
        <w:pStyle w:val="Default"/>
        <w:spacing w:after="120" w:line="276" w:lineRule="auto"/>
        <w:jc w:val="both"/>
        <w:rPr>
          <w:color w:val="auto"/>
        </w:rPr>
      </w:pPr>
      <w:r>
        <w:rPr>
          <w:color w:val="auto"/>
        </w:rPr>
        <w:t xml:space="preserve">3. Намаляване общата стойност на договора в интерес на </w:t>
      </w:r>
      <w:r>
        <w:rPr>
          <w:bCs/>
          <w:color w:val="auto"/>
        </w:rPr>
        <w:t xml:space="preserve">ВЪЗЛОЖИТЕЛЯ </w:t>
      </w:r>
      <w:r>
        <w:rPr>
          <w:color w:val="auto"/>
        </w:rPr>
        <w:t xml:space="preserve">поради намаляване на договорените цени или договорени количества или отпадане на дейности от Предмета на договора; </w:t>
      </w:r>
    </w:p>
    <w:p w:rsidR="004A31AD" w:rsidRDefault="004A31AD" w:rsidP="004A31AD">
      <w:pPr>
        <w:pStyle w:val="Default"/>
        <w:spacing w:after="120" w:line="276" w:lineRule="auto"/>
        <w:jc w:val="both"/>
        <w:rPr>
          <w:lang w:eastAsia="bg-BG"/>
        </w:rPr>
      </w:pPr>
      <w:r>
        <w:rPr>
          <w:color w:val="auto"/>
        </w:rPr>
        <w:t xml:space="preserve">4. Увеличение в цената поради приемането на нормативен акт, като в този случай цената се увеличава до размера, произтичащ като пряка и непосредствена последица от него. </w:t>
      </w:r>
    </w:p>
    <w:p w:rsidR="004A31AD" w:rsidRDefault="004A31AD" w:rsidP="004A31AD">
      <w:pPr>
        <w:tabs>
          <w:tab w:val="left" w:pos="1080"/>
        </w:tabs>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bg-BG"/>
        </w:rPr>
        <w:t>Чл. 23.</w:t>
      </w:r>
      <w:r>
        <w:rPr>
          <w:rFonts w:ascii="Times New Roman" w:eastAsia="Times New Roman" w:hAnsi="Times New Roman" w:cs="Times New Roman"/>
          <w:sz w:val="24"/>
          <w:szCs w:val="24"/>
          <w:lang w:eastAsia="bg-BG"/>
        </w:rPr>
        <w:tab/>
        <w:t>(1)</w:t>
      </w:r>
      <w:r>
        <w:rPr>
          <w:rFonts w:ascii="Times New Roman" w:eastAsia="Times New Roman" w:hAnsi="Times New Roman" w:cs="Times New Roman"/>
          <w:sz w:val="24"/>
          <w:szCs w:val="24"/>
          <w:lang w:eastAsia="bg-BG"/>
        </w:rPr>
        <w:tab/>
        <w:t xml:space="preserve">Договорът може да бъде прекратен или развален: </w:t>
      </w:r>
    </w:p>
    <w:p w:rsidR="004A31AD" w:rsidRDefault="004A31AD" w:rsidP="004A31AD">
      <w:pPr>
        <w:numPr>
          <w:ilvl w:val="0"/>
          <w:numId w:val="12"/>
        </w:numPr>
        <w:tabs>
          <w:tab w:val="left" w:pos="360"/>
          <w:tab w:val="left" w:pos="426"/>
        </w:tabs>
        <w:suppressAutoHyphens w:val="0"/>
        <w:spacing w:after="120"/>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взаимно съгласие между Страните, направено писмено; </w:t>
      </w:r>
    </w:p>
    <w:p w:rsidR="004A31AD" w:rsidRDefault="004A31AD" w:rsidP="004A31AD">
      <w:pPr>
        <w:numPr>
          <w:ilvl w:val="0"/>
          <w:numId w:val="12"/>
        </w:numPr>
        <w:tabs>
          <w:tab w:val="left" w:pos="360"/>
          <w:tab w:val="left" w:pos="426"/>
        </w:tabs>
        <w:suppressAutoHyphens w:val="0"/>
        <w:spacing w:after="120"/>
        <w:ind w:left="0" w:firstLine="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lastRenderedPageBreak/>
        <w:t>От страна на ВЪЗЛОЖИТЕЛЯ, по реда на чл. 43, ал. 4 от ЗОП.</w:t>
      </w:r>
    </w:p>
    <w:p w:rsidR="004A31AD" w:rsidRDefault="004A31AD" w:rsidP="004A31AD">
      <w:pPr>
        <w:tabs>
          <w:tab w:val="left" w:pos="360"/>
        </w:tabs>
        <w:spacing w:after="120"/>
        <w:jc w:val="both"/>
        <w:rPr>
          <w:bCs/>
        </w:rPr>
      </w:pPr>
      <w:r>
        <w:rPr>
          <w:rFonts w:ascii="Times New Roman" w:eastAsia="Times New Roman" w:hAnsi="Times New Roman" w:cs="Times New Roman"/>
          <w:sz w:val="24"/>
          <w:szCs w:val="24"/>
          <w:lang w:eastAsia="bg-BG"/>
        </w:rPr>
        <w:t>(2)</w:t>
      </w:r>
      <w:r>
        <w:rPr>
          <w:rFonts w:ascii="Times New Roman" w:eastAsia="Times New Roman" w:hAnsi="Times New Roman" w:cs="Times New Roman"/>
          <w:sz w:val="24"/>
          <w:szCs w:val="24"/>
          <w:lang w:eastAsia="bg-BG"/>
        </w:rPr>
        <w:tab/>
      </w:r>
      <w:r>
        <w:rPr>
          <w:rFonts w:ascii="Times New Roman" w:hAnsi="Times New Roman" w:cs="Times New Roman"/>
          <w:bCs/>
          <w:sz w:val="24"/>
          <w:szCs w:val="24"/>
        </w:rPr>
        <w:t xml:space="preserve"> ВЪЗЛОЖИТЕЛЯТ </w:t>
      </w:r>
      <w:r>
        <w:rPr>
          <w:rFonts w:ascii="Times New Roman" w:hAnsi="Times New Roman" w:cs="Times New Roman"/>
          <w:sz w:val="24"/>
          <w:szCs w:val="24"/>
        </w:rPr>
        <w:t xml:space="preserve">може да прекрати договора с 10 (десет) дневно писмено предизвестие до </w:t>
      </w:r>
      <w:r>
        <w:rPr>
          <w:rFonts w:ascii="Times New Roman" w:hAnsi="Times New Roman" w:cs="Times New Roman"/>
          <w:bCs/>
          <w:sz w:val="24"/>
          <w:szCs w:val="24"/>
        </w:rPr>
        <w:t>ИЗПЪЛНИТЕЛЯ</w:t>
      </w:r>
      <w:r>
        <w:rPr>
          <w:rFonts w:ascii="Times New Roman" w:hAnsi="Times New Roman" w:cs="Times New Roman"/>
          <w:sz w:val="24"/>
          <w:szCs w:val="24"/>
        </w:rPr>
        <w:t xml:space="preserve">, когато е налице виновно неизпълнение, както и забавено, некачествено и/или лошо изпълнение на задълженията от страна на </w:t>
      </w:r>
      <w:r>
        <w:rPr>
          <w:rFonts w:ascii="Times New Roman" w:hAnsi="Times New Roman" w:cs="Times New Roman"/>
          <w:bCs/>
          <w:sz w:val="24"/>
          <w:szCs w:val="24"/>
        </w:rPr>
        <w:t>ИЗПЪЛНИТЕЛЯ</w:t>
      </w:r>
      <w:r>
        <w:rPr>
          <w:rFonts w:ascii="Times New Roman" w:hAnsi="Times New Roman" w:cs="Times New Roman"/>
          <w:sz w:val="24"/>
          <w:szCs w:val="24"/>
        </w:rPr>
        <w:t>.</w:t>
      </w:r>
    </w:p>
    <w:p w:rsidR="004A31AD" w:rsidRDefault="004A31AD" w:rsidP="004A31AD">
      <w:pPr>
        <w:pStyle w:val="Default"/>
        <w:spacing w:after="120" w:line="276" w:lineRule="auto"/>
        <w:jc w:val="both"/>
        <w:rPr>
          <w:bCs/>
          <w:color w:val="auto"/>
        </w:rPr>
      </w:pPr>
      <w:r w:rsidRPr="00FD3CA4">
        <w:rPr>
          <w:bCs/>
          <w:color w:val="auto"/>
        </w:rPr>
        <w:t xml:space="preserve">(3) ВЪЗЛОЖИТЕЛЯТ може да прекрати договора с 10 (десет) дневно писмено предизвестие до ИЗПЪЛНИТЕЛЯ, когато след сключването на договора е доказано, че при провеждане на процедурата за избор на изпълнител на настоящия договор са допуснати съществени нарушения, нередности или измами. </w:t>
      </w:r>
    </w:p>
    <w:p w:rsidR="004A31AD" w:rsidRDefault="004A31AD" w:rsidP="004A31AD">
      <w:pPr>
        <w:pStyle w:val="Default"/>
        <w:spacing w:after="120" w:line="276" w:lineRule="auto"/>
        <w:jc w:val="both"/>
        <w:rPr>
          <w:bCs/>
          <w:color w:val="auto"/>
        </w:rPr>
      </w:pPr>
      <w:r>
        <w:rPr>
          <w:bCs/>
          <w:color w:val="auto"/>
        </w:rPr>
        <w:t xml:space="preserve">(4) ВЪЗЛОЖИТЕЛЯТ </w:t>
      </w:r>
      <w:r>
        <w:rPr>
          <w:color w:val="auto"/>
        </w:rPr>
        <w:t xml:space="preserve">има право да прекрати договора без предизвестие и без да изплаща каквито и да било обезщетения, в случай на нередност от страна на </w:t>
      </w:r>
      <w:r>
        <w:rPr>
          <w:bCs/>
          <w:color w:val="auto"/>
        </w:rPr>
        <w:t>ИЗПЪЛНИТЕЛЯ</w:t>
      </w:r>
      <w:r>
        <w:rPr>
          <w:color w:val="auto"/>
        </w:rPr>
        <w:t>, като подозрение в измама съгласно чл. 1 от Конвенцията за защита на финансовите интереси на Европейските общности, корупционни действия, участие в престъпни организации или всякакви други неправомерни действия в ущърб на финансовите интереси на Европейските общности.</w:t>
      </w:r>
    </w:p>
    <w:p w:rsidR="004A31AD" w:rsidRDefault="004A31AD" w:rsidP="004A31AD">
      <w:pPr>
        <w:pStyle w:val="Default"/>
        <w:spacing w:after="120" w:line="276" w:lineRule="auto"/>
        <w:jc w:val="both"/>
        <w:rPr>
          <w:b/>
          <w:lang w:eastAsia="bg-BG"/>
        </w:rPr>
      </w:pPr>
      <w:r>
        <w:rPr>
          <w:bCs/>
          <w:color w:val="auto"/>
        </w:rPr>
        <w:t xml:space="preserve">(5) </w:t>
      </w:r>
      <w:r>
        <w:rPr>
          <w:color w:val="auto"/>
        </w:rPr>
        <w:t>При прекратяване или разваляне на договора, страните задължително уреждат и финансовите си взаимоотношения.</w:t>
      </w:r>
    </w:p>
    <w:p w:rsidR="004A31AD" w:rsidRDefault="004A31AD" w:rsidP="004A31AD">
      <w:pPr>
        <w:keepNext/>
        <w:tabs>
          <w:tab w:val="left" w:pos="567"/>
          <w:tab w:val="left" w:pos="1080"/>
        </w:tabs>
        <w:spacing w:after="120"/>
        <w:jc w:val="center"/>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XI. ПРИЛОЖИМО ПРАВО</w:t>
      </w:r>
    </w:p>
    <w:p w:rsidR="004A31AD" w:rsidRDefault="004A31AD" w:rsidP="004A31AD">
      <w:pPr>
        <w:tabs>
          <w:tab w:val="left" w:pos="1080"/>
        </w:tabs>
        <w:spacing w:after="120"/>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lang w:eastAsia="bg-BG"/>
        </w:rPr>
        <w:t>Чл. 24. Приложимото право по настоящия Договор е българското  материално и процесуално право. Страните ще решават споровете, възникнали при и по повод изпълнението на Договора или с неговото тълкуване, недействителност, неизпълнение или прекратяване, по взаимно съгласие, а при непостигане на съгласие – въпросът се отнася за решаване пред компетентния съд на територията на Република България по реда на Гражданския процесуален кодекс.</w:t>
      </w:r>
    </w:p>
    <w:p w:rsidR="004A31AD" w:rsidRDefault="004A31AD" w:rsidP="004A31AD">
      <w:pPr>
        <w:keepNext/>
        <w:tabs>
          <w:tab w:val="left" w:pos="567"/>
          <w:tab w:val="left" w:pos="1080"/>
        </w:tabs>
        <w:spacing w:after="120"/>
        <w:jc w:val="center"/>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ХII. ОБЩИ УСЛОВИЯ</w:t>
      </w:r>
    </w:p>
    <w:p w:rsidR="004A31AD" w:rsidRDefault="004A31AD" w:rsidP="004A31AD">
      <w:pPr>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Чл. 25. (1) </w:t>
      </w:r>
      <w:r>
        <w:rPr>
          <w:rFonts w:ascii="Times New Roman" w:eastAsia="Times New Roman" w:hAnsi="Times New Roman" w:cs="Times New Roman"/>
          <w:sz w:val="24"/>
          <w:szCs w:val="24"/>
        </w:rPr>
        <w:t xml:space="preserve">Разработеният програмен код (source-code), вкл. файлове и настройки, необходими за компилиране, изпълнимият код, както и всички изготвени документи в хода на изпълнението, стават и остават собственост на ВЪЗЛОЖИТЕЛЯ. </w:t>
      </w:r>
    </w:p>
    <w:p w:rsidR="004A31AD" w:rsidRDefault="004A31AD" w:rsidP="004A31AD">
      <w:pPr>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Pr>
          <w:rFonts w:ascii="Times New Roman" w:eastAsia="Times New Roman" w:hAnsi="Times New Roman" w:cs="Times New Roman"/>
          <w:sz w:val="24"/>
          <w:szCs w:val="24"/>
        </w:rPr>
        <w:t xml:space="preserve">Всички документи и данни, като спецификации, модели, планове, бази от данни, софтуер и свързаните с тях документи или материали получени, събрани или изготвени от </w:t>
      </w:r>
      <w:r>
        <w:rPr>
          <w:rFonts w:ascii="Times New Roman" w:eastAsia="Times New Roman" w:hAnsi="Times New Roman" w:cs="Times New Roman"/>
          <w:sz w:val="24"/>
          <w:szCs w:val="24"/>
          <w:lang w:eastAsia="bg-BG"/>
        </w:rPr>
        <w:t>Участника</w:t>
      </w:r>
      <w:r>
        <w:rPr>
          <w:rFonts w:ascii="Times New Roman" w:eastAsia="Times New Roman" w:hAnsi="Times New Roman" w:cs="Times New Roman"/>
          <w:sz w:val="24"/>
          <w:szCs w:val="24"/>
        </w:rPr>
        <w:t xml:space="preserve"> в изпълнение на проекта, стават и остават абсолютна собственост на ВЪЗЛОЖИТЕЛЯ. </w:t>
      </w:r>
    </w:p>
    <w:p w:rsidR="004A31AD" w:rsidRDefault="004A31AD" w:rsidP="004A31AD">
      <w:pPr>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 ИЗПЪЛНИТЕЛЯТ</w:t>
      </w:r>
      <w:r>
        <w:rPr>
          <w:rFonts w:ascii="Times New Roman" w:eastAsia="Times New Roman" w:hAnsi="Times New Roman" w:cs="Times New Roman"/>
          <w:sz w:val="24"/>
          <w:szCs w:val="24"/>
        </w:rPr>
        <w:t xml:space="preserve"> при завършване на съответния етап от изпълнението на Договора, както и при завършване на Договора и при изтичане на гаранционния срок, трябва да предаде всички тези документи и данни на ВЪЗЛОЖИТЕЛЯ. </w:t>
      </w:r>
    </w:p>
    <w:p w:rsidR="004A31AD" w:rsidRDefault="004A31AD" w:rsidP="004A31AD">
      <w:pPr>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(4) </w:t>
      </w:r>
      <w:r>
        <w:rPr>
          <w:rFonts w:ascii="Times New Roman" w:eastAsia="Times New Roman" w:hAnsi="Times New Roman" w:cs="Times New Roman"/>
          <w:sz w:val="24"/>
          <w:szCs w:val="24"/>
        </w:rPr>
        <w:t xml:space="preserve">Всякакви резултати и права върху тях, включително авторско право и други права на интелектуална и индустриална собственост, получени в изпълнение на Договора, са абсолютна собственост на ВЪЗЛОЖИТЕЛЯ. ВЪЗЛОЖИТЕЛЯТ може да ги използва, </w:t>
      </w:r>
      <w:r>
        <w:rPr>
          <w:rFonts w:ascii="Times New Roman" w:eastAsia="Times New Roman" w:hAnsi="Times New Roman" w:cs="Times New Roman"/>
          <w:sz w:val="24"/>
          <w:szCs w:val="24"/>
        </w:rPr>
        <w:lastRenderedPageBreak/>
        <w:t>публикува или прехвърля, както счете за уместно, без географско или друго ограничение, или съгласие, одобрение или друга санкция от страна на ИЗПЪЛНИТЕЛЯ.</w:t>
      </w:r>
    </w:p>
    <w:p w:rsidR="004A31AD" w:rsidRDefault="004A31AD" w:rsidP="004A31AD">
      <w:pPr>
        <w:spacing w:after="120"/>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lang w:eastAsia="bg-BG"/>
        </w:rPr>
        <w:t xml:space="preserve">(5) </w:t>
      </w:r>
      <w:r>
        <w:rPr>
          <w:rFonts w:ascii="Times New Roman" w:eastAsia="Times New Roman" w:hAnsi="Times New Roman" w:cs="Times New Roman"/>
          <w:sz w:val="24"/>
          <w:szCs w:val="24"/>
        </w:rPr>
        <w:t>В случай, че за определни данни, материали и други, авторските и другите права не са на ИЗПЪЛНИТЕЛЯ, последния ще направи необходимото законосъобразно да ги придобие и прехвърли на ВЪЗЛОЖИТЕЛЯ, за да може същия да ги ползва без каквито и да е ограничения, съгласия, одобрения и други от титуляра на</w:t>
      </w:r>
      <w:r>
        <w:rPr>
          <w:rFonts w:ascii="Times New Roman" w:hAnsi="Times New Roman" w:cs="Times New Roman"/>
          <w:sz w:val="24"/>
          <w:szCs w:val="24"/>
        </w:rPr>
        <w:t xml:space="preserve"> </w:t>
      </w:r>
      <w:r>
        <w:rPr>
          <w:rFonts w:ascii="Times New Roman" w:eastAsia="Times New Roman" w:hAnsi="Times New Roman" w:cs="Times New Roman"/>
          <w:sz w:val="24"/>
          <w:szCs w:val="24"/>
        </w:rPr>
        <w:t xml:space="preserve">авторските и другите права. </w:t>
      </w:r>
    </w:p>
    <w:p w:rsidR="004A31AD" w:rsidRDefault="004A31AD" w:rsidP="004A31AD">
      <w:pPr>
        <w:keepNext/>
        <w:tabs>
          <w:tab w:val="left" w:pos="567"/>
          <w:tab w:val="left" w:pos="1080"/>
        </w:tabs>
        <w:spacing w:after="120"/>
        <w:jc w:val="center"/>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ХIII. ОБЩИ УСЛОВИЯ</w:t>
      </w:r>
    </w:p>
    <w:p w:rsidR="004A31AD" w:rsidRDefault="004A31AD" w:rsidP="004A31AD">
      <w:pPr>
        <w:tabs>
          <w:tab w:val="left" w:pos="1080"/>
        </w:tabs>
        <w:spacing w:after="120"/>
        <w:jc w:val="both"/>
        <w:rPr>
          <w:rFonts w:ascii="Times New Roman" w:eastAsia="Times New Roman" w:hAnsi="Times New Roman" w:cs="Times New Roman"/>
          <w:bCs/>
          <w:sz w:val="24"/>
          <w:szCs w:val="24"/>
          <w:lang w:eastAsia="bg-BG"/>
        </w:rPr>
      </w:pPr>
      <w:r>
        <w:rPr>
          <w:rFonts w:ascii="Times New Roman" w:eastAsia="Times New Roman" w:hAnsi="Times New Roman" w:cs="Times New Roman"/>
          <w:sz w:val="24"/>
          <w:szCs w:val="24"/>
          <w:lang w:eastAsia="bg-BG"/>
        </w:rPr>
        <w:t xml:space="preserve">Чл. 26 </w:t>
      </w:r>
      <w:r>
        <w:rPr>
          <w:rFonts w:ascii="Times New Roman" w:eastAsia="Times New Roman" w:hAnsi="Times New Roman" w:cs="Times New Roman"/>
          <w:bCs/>
          <w:sz w:val="24"/>
          <w:szCs w:val="24"/>
          <w:lang w:eastAsia="bg-BG"/>
        </w:rPr>
        <w:t>(1)</w:t>
      </w:r>
      <w:r>
        <w:rPr>
          <w:rFonts w:ascii="Times New Roman" w:eastAsia="Times New Roman" w:hAnsi="Times New Roman" w:cs="Times New Roman"/>
          <w:bCs/>
          <w:sz w:val="24"/>
          <w:szCs w:val="24"/>
          <w:lang w:eastAsia="bg-BG"/>
        </w:rPr>
        <w:tab/>
      </w:r>
      <w:r>
        <w:rPr>
          <w:rFonts w:ascii="Times New Roman" w:eastAsia="Times New Roman" w:hAnsi="Times New Roman" w:cs="Times New Roman"/>
          <w:sz w:val="24"/>
          <w:szCs w:val="24"/>
          <w:lang w:eastAsia="bg-BG"/>
        </w:rPr>
        <w:t xml:space="preserve">Всички съобщения, уведомления и известия, свързани с изпълнението на договора са валидни ако са направени в писмена форма и са връчени лично срещу подпис, изпратени с препоръчано писмо с обратна разписка, или по факс. Изпратените по факс материали се приемат за редовно връчени, ако са изпратени на посочения от адресата номер на факс и е получено автоматично генерирано съобщение, потвърждаващо изпращането. </w:t>
      </w:r>
    </w:p>
    <w:p w:rsidR="004A31AD" w:rsidRDefault="004A31AD" w:rsidP="004A31AD">
      <w:pPr>
        <w:tabs>
          <w:tab w:val="left" w:pos="540"/>
        </w:tabs>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bCs/>
          <w:sz w:val="24"/>
          <w:szCs w:val="24"/>
          <w:lang w:eastAsia="bg-BG"/>
        </w:rPr>
        <w:t>(2)</w:t>
      </w:r>
      <w:r>
        <w:rPr>
          <w:rFonts w:ascii="Times New Roman" w:eastAsia="Times New Roman" w:hAnsi="Times New Roman" w:cs="Times New Roman"/>
          <w:bCs/>
          <w:sz w:val="24"/>
          <w:szCs w:val="24"/>
          <w:lang w:eastAsia="bg-BG"/>
        </w:rPr>
        <w:tab/>
      </w:r>
      <w:r>
        <w:rPr>
          <w:rFonts w:ascii="Times New Roman" w:eastAsia="Times New Roman" w:hAnsi="Times New Roman" w:cs="Times New Roman"/>
          <w:sz w:val="24"/>
          <w:szCs w:val="24"/>
          <w:lang w:eastAsia="bg-BG"/>
        </w:rPr>
        <w:t xml:space="preserve">За валидни адреси на приемане на съобщения и уведомления, свързани с настоящия договор се смятат: </w:t>
      </w:r>
    </w:p>
    <w:tbl>
      <w:tblPr>
        <w:tblW w:w="0" w:type="auto"/>
        <w:tblLayout w:type="fixed"/>
        <w:tblLook w:val="0000" w:firstRow="0" w:lastRow="0" w:firstColumn="0" w:lastColumn="0" w:noHBand="0" w:noVBand="0"/>
      </w:tblPr>
      <w:tblGrid>
        <w:gridCol w:w="4747"/>
        <w:gridCol w:w="4748"/>
      </w:tblGrid>
      <w:tr w:rsidR="004A31AD" w:rsidTr="00381814">
        <w:tc>
          <w:tcPr>
            <w:tcW w:w="4747" w:type="dxa"/>
            <w:shd w:val="clear" w:color="auto" w:fill="auto"/>
          </w:tcPr>
          <w:p w:rsidR="004A31AD" w:rsidRDefault="004A31AD" w:rsidP="00381814">
            <w:pPr>
              <w:tabs>
                <w:tab w:val="left" w:pos="540"/>
              </w:tabs>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ЗА ВЪЗЛОЖИТЕЛЯ: </w:t>
            </w:r>
          </w:p>
          <w:p w:rsidR="004A31AD" w:rsidRDefault="004A31AD" w:rsidP="00381814">
            <w:pPr>
              <w:tabs>
                <w:tab w:val="left" w:pos="540"/>
              </w:tabs>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град София 1113, бул. "Цариградско шосе" № 125, бл. 5, ет. 5, </w:t>
            </w:r>
          </w:p>
          <w:p w:rsidR="004A31AD" w:rsidRDefault="004A31AD" w:rsidP="00381814">
            <w:pPr>
              <w:tabs>
                <w:tab w:val="left" w:pos="540"/>
              </w:tabs>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Лице за контакт:</w:t>
            </w:r>
            <w:r>
              <w:rPr>
                <w:rFonts w:ascii="Times New Roman" w:eastAsia="Times New Roman" w:hAnsi="Times New Roman" w:cs="Times New Roman"/>
                <w:sz w:val="24"/>
                <w:szCs w:val="24"/>
                <w:lang w:val="en-US" w:eastAsia="bg-BG"/>
              </w:rPr>
              <w:t xml:space="preserve"> </w:t>
            </w:r>
            <w:r>
              <w:rPr>
                <w:rFonts w:ascii="Times New Roman" w:eastAsia="Times New Roman" w:hAnsi="Times New Roman" w:cs="Times New Roman"/>
                <w:sz w:val="24"/>
                <w:szCs w:val="24"/>
                <w:lang w:eastAsia="bg-BG"/>
              </w:rPr>
              <w:t>Красимира Брозиг</w:t>
            </w:r>
          </w:p>
        </w:tc>
        <w:tc>
          <w:tcPr>
            <w:tcW w:w="4748" w:type="dxa"/>
            <w:shd w:val="clear" w:color="auto" w:fill="auto"/>
          </w:tcPr>
          <w:p w:rsidR="004A31AD" w:rsidRDefault="004A31AD" w:rsidP="00381814">
            <w:pPr>
              <w:tabs>
                <w:tab w:val="left" w:pos="540"/>
              </w:tabs>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ЗА ИЗПЪЛНИТЕЛЯ :</w:t>
            </w:r>
          </w:p>
          <w:p w:rsidR="004A31AD" w:rsidRDefault="004A31AD" w:rsidP="00381814">
            <w:pPr>
              <w:tabs>
                <w:tab w:val="left" w:pos="540"/>
              </w:tabs>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гр. ……………………..</w:t>
            </w:r>
          </w:p>
          <w:p w:rsidR="004A31AD" w:rsidRDefault="004A31AD" w:rsidP="00381814">
            <w:pPr>
              <w:tabs>
                <w:tab w:val="left" w:pos="540"/>
              </w:tabs>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ул. “……………” № </w:t>
            </w:r>
          </w:p>
          <w:p w:rsidR="004A31AD" w:rsidRDefault="004A31AD" w:rsidP="00381814">
            <w:pPr>
              <w:tabs>
                <w:tab w:val="left" w:pos="540"/>
              </w:tabs>
              <w:spacing w:after="120"/>
              <w:jc w:val="both"/>
            </w:pPr>
            <w:r>
              <w:rPr>
                <w:rFonts w:ascii="Times New Roman" w:eastAsia="Times New Roman" w:hAnsi="Times New Roman" w:cs="Times New Roman"/>
                <w:sz w:val="24"/>
                <w:szCs w:val="24"/>
                <w:lang w:eastAsia="bg-BG"/>
              </w:rPr>
              <w:t>Лице за контакт:</w:t>
            </w:r>
          </w:p>
        </w:tc>
      </w:tr>
    </w:tbl>
    <w:p w:rsidR="004A31AD" w:rsidRDefault="004A31AD" w:rsidP="004A31AD">
      <w:pPr>
        <w:tabs>
          <w:tab w:val="left" w:pos="540"/>
          <w:tab w:val="left" w:pos="720"/>
          <w:tab w:val="left" w:pos="1080"/>
        </w:tabs>
        <w:spacing w:after="120"/>
        <w:jc w:val="both"/>
        <w:rPr>
          <w:bCs/>
        </w:rPr>
      </w:pPr>
      <w:r>
        <w:rPr>
          <w:rFonts w:ascii="Times New Roman" w:eastAsia="Times New Roman" w:hAnsi="Times New Roman" w:cs="Times New Roman"/>
          <w:bCs/>
          <w:sz w:val="24"/>
          <w:szCs w:val="24"/>
          <w:lang w:eastAsia="bg-BG"/>
        </w:rPr>
        <w:t>(3)</w:t>
      </w:r>
      <w:r>
        <w:rPr>
          <w:rFonts w:ascii="Times New Roman" w:eastAsia="Times New Roman" w:hAnsi="Times New Roman" w:cs="Times New Roman"/>
          <w:bCs/>
          <w:sz w:val="24"/>
          <w:szCs w:val="24"/>
          <w:lang w:eastAsia="bg-BG"/>
        </w:rPr>
        <w:tab/>
      </w:r>
      <w:r>
        <w:rPr>
          <w:rFonts w:ascii="Times New Roman" w:eastAsia="Times New Roman" w:hAnsi="Times New Roman" w:cs="Times New Roman"/>
          <w:sz w:val="24"/>
          <w:szCs w:val="24"/>
          <w:lang w:eastAsia="bg-BG"/>
        </w:rPr>
        <w:t>Всяка страна се задължава при промяна на адреса, телефонни номера, факсове и банковите си сметки да уведоми незабавно другата страна в 5 дневен срок,</w:t>
      </w:r>
      <w:r>
        <w:rPr>
          <w:rFonts w:ascii="Times New Roman" w:hAnsi="Times New Roman" w:cs="Times New Roman"/>
          <w:bCs/>
          <w:sz w:val="24"/>
          <w:szCs w:val="24"/>
        </w:rPr>
        <w:t xml:space="preserve"> като до получаване на това уведомление, всички съобщения изпратени на старите адреси или всичко документи подписани от лицата, ще е счита за надлежно получени и подписани от съответната Страна.</w:t>
      </w:r>
    </w:p>
    <w:p w:rsidR="004A31AD" w:rsidRDefault="004A31AD" w:rsidP="004A31AD">
      <w:pPr>
        <w:pStyle w:val="Default"/>
        <w:spacing w:after="120" w:line="276" w:lineRule="auto"/>
        <w:jc w:val="both"/>
        <w:rPr>
          <w:bCs/>
          <w:color w:val="auto"/>
        </w:rPr>
      </w:pPr>
      <w:r>
        <w:rPr>
          <w:bCs/>
          <w:color w:val="auto"/>
        </w:rPr>
        <w:t xml:space="preserve">Чл. 27.(1) </w:t>
      </w:r>
      <w:r>
        <w:rPr>
          <w:color w:val="auto"/>
        </w:rPr>
        <w:t xml:space="preserve">Разпоредбите на Договора се тълкуват и прилагат във връзка една с друга, като при противоречие се търси действителната обща воля на страните. </w:t>
      </w:r>
    </w:p>
    <w:p w:rsidR="004A31AD" w:rsidRDefault="004A31AD" w:rsidP="004A31AD">
      <w:pPr>
        <w:pStyle w:val="Default"/>
        <w:spacing w:after="120" w:line="276" w:lineRule="auto"/>
        <w:jc w:val="both"/>
        <w:rPr>
          <w:bCs/>
          <w:color w:val="auto"/>
        </w:rPr>
      </w:pPr>
      <w:r>
        <w:rPr>
          <w:bCs/>
          <w:color w:val="auto"/>
        </w:rPr>
        <w:t xml:space="preserve">(2) </w:t>
      </w:r>
      <w:r>
        <w:rPr>
          <w:color w:val="auto"/>
        </w:rPr>
        <w:t xml:space="preserve">Нищожността на някоя от разпоредбите на Договора не води до нищожност на други разпоредби или на Договора като цяло. </w:t>
      </w:r>
    </w:p>
    <w:p w:rsidR="004A31AD" w:rsidRDefault="004A31AD" w:rsidP="004A31AD">
      <w:pPr>
        <w:pStyle w:val="Default"/>
        <w:spacing w:after="120" w:line="276" w:lineRule="auto"/>
        <w:jc w:val="both"/>
        <w:rPr>
          <w:bCs/>
          <w:color w:val="auto"/>
        </w:rPr>
      </w:pPr>
      <w:r>
        <w:rPr>
          <w:bCs/>
          <w:color w:val="auto"/>
        </w:rPr>
        <w:t xml:space="preserve">(3) </w:t>
      </w:r>
      <w:r>
        <w:rPr>
          <w:color w:val="auto"/>
        </w:rPr>
        <w:t xml:space="preserve">Заглавията в Договора са за удобство на препратките и не се вземат предвид при неговото тълкуване. </w:t>
      </w:r>
    </w:p>
    <w:p w:rsidR="004A31AD" w:rsidRDefault="004A31AD" w:rsidP="004A31AD">
      <w:pPr>
        <w:pStyle w:val="Default"/>
        <w:spacing w:after="120" w:line="276" w:lineRule="auto"/>
        <w:jc w:val="both"/>
        <w:rPr>
          <w:color w:val="auto"/>
        </w:rPr>
      </w:pPr>
      <w:r>
        <w:rPr>
          <w:bCs/>
          <w:color w:val="auto"/>
        </w:rPr>
        <w:t xml:space="preserve">Чл.28.(1) </w:t>
      </w:r>
      <w:r>
        <w:rPr>
          <w:color w:val="auto"/>
        </w:rPr>
        <w:t xml:space="preserve">Следните документи са приложения към Договора и го поясняват и допълват: </w:t>
      </w:r>
    </w:p>
    <w:p w:rsidR="004A31AD" w:rsidRDefault="004A31AD" w:rsidP="004A31AD">
      <w:pPr>
        <w:pStyle w:val="Default"/>
        <w:spacing w:after="120" w:line="276" w:lineRule="auto"/>
        <w:jc w:val="both"/>
        <w:rPr>
          <w:color w:val="auto"/>
        </w:rPr>
      </w:pPr>
      <w:r>
        <w:rPr>
          <w:color w:val="auto"/>
        </w:rPr>
        <w:t xml:space="preserve">1. Оферта на </w:t>
      </w:r>
      <w:r>
        <w:rPr>
          <w:bCs/>
          <w:color w:val="auto"/>
        </w:rPr>
        <w:t xml:space="preserve">ИЗПЪЛНИТЕЛЯ, </w:t>
      </w:r>
      <w:r>
        <w:rPr>
          <w:color w:val="auto"/>
        </w:rPr>
        <w:t>в т.ч. ценово и техническо предложение;</w:t>
      </w:r>
    </w:p>
    <w:p w:rsidR="004A31AD" w:rsidRDefault="004A31AD" w:rsidP="004A31AD">
      <w:pPr>
        <w:pStyle w:val="Default"/>
        <w:spacing w:after="120" w:line="276" w:lineRule="auto"/>
        <w:jc w:val="both"/>
        <w:rPr>
          <w:color w:val="auto"/>
        </w:rPr>
      </w:pPr>
      <w:r>
        <w:rPr>
          <w:color w:val="auto"/>
        </w:rPr>
        <w:t>2. Техническа спецификация;</w:t>
      </w:r>
    </w:p>
    <w:p w:rsidR="004A31AD" w:rsidRDefault="004A31AD" w:rsidP="004A31AD">
      <w:pPr>
        <w:pStyle w:val="Default"/>
        <w:spacing w:after="120" w:line="276" w:lineRule="auto"/>
        <w:jc w:val="both"/>
        <w:rPr>
          <w:bCs/>
          <w:color w:val="auto"/>
        </w:rPr>
      </w:pPr>
      <w:r>
        <w:rPr>
          <w:color w:val="auto"/>
        </w:rPr>
        <w:t>3. График за изпълнение на дейностите по чл.1, ал.4.</w:t>
      </w:r>
    </w:p>
    <w:p w:rsidR="004A31AD" w:rsidRDefault="004A31AD" w:rsidP="004A31AD">
      <w:pPr>
        <w:pStyle w:val="Default"/>
        <w:spacing w:after="120" w:line="276" w:lineRule="auto"/>
        <w:jc w:val="both"/>
        <w:rPr>
          <w:bCs/>
          <w:color w:val="auto"/>
        </w:rPr>
      </w:pPr>
      <w:r>
        <w:rPr>
          <w:bCs/>
          <w:color w:val="auto"/>
        </w:rPr>
        <w:t xml:space="preserve">(2) </w:t>
      </w:r>
      <w:r>
        <w:rPr>
          <w:color w:val="auto"/>
        </w:rPr>
        <w:t xml:space="preserve">Всички приложения към Договора имат еднаква задължителна сила за </w:t>
      </w:r>
      <w:r>
        <w:rPr>
          <w:bCs/>
          <w:color w:val="auto"/>
        </w:rPr>
        <w:t>Страните.</w:t>
      </w:r>
    </w:p>
    <w:p w:rsidR="004A31AD" w:rsidRDefault="004A31AD" w:rsidP="004A31AD">
      <w:pPr>
        <w:pStyle w:val="Default"/>
        <w:spacing w:after="120" w:line="276" w:lineRule="auto"/>
        <w:jc w:val="both"/>
        <w:rPr>
          <w:bCs/>
          <w:color w:val="auto"/>
        </w:rPr>
      </w:pPr>
      <w:r>
        <w:rPr>
          <w:bCs/>
          <w:color w:val="auto"/>
        </w:rPr>
        <w:lastRenderedPageBreak/>
        <w:t xml:space="preserve">Чл. 29. ИЗПЪЛНИТЕЛЯТ </w:t>
      </w:r>
      <w:r>
        <w:rPr>
          <w:color w:val="auto"/>
        </w:rPr>
        <w:t xml:space="preserve">няма право да публикува или разкрива Договора или подробности от него по никакъв начин без предварителното писмено съгласие на </w:t>
      </w:r>
      <w:r>
        <w:rPr>
          <w:bCs/>
          <w:color w:val="auto"/>
        </w:rPr>
        <w:t>ВЪЗЛОЖИТЕЛЯ.</w:t>
      </w:r>
    </w:p>
    <w:p w:rsidR="004A31AD" w:rsidRDefault="004A31AD" w:rsidP="004A31AD">
      <w:pPr>
        <w:pStyle w:val="Default"/>
        <w:spacing w:after="120" w:line="276" w:lineRule="auto"/>
        <w:jc w:val="both"/>
        <w:rPr>
          <w:bCs/>
          <w:color w:val="auto"/>
        </w:rPr>
      </w:pPr>
      <w:r>
        <w:rPr>
          <w:bCs/>
          <w:color w:val="auto"/>
        </w:rPr>
        <w:t xml:space="preserve">Чл.30. ИЗПЪЛНИТЕЛЯТ </w:t>
      </w:r>
      <w:r>
        <w:rPr>
          <w:color w:val="auto"/>
        </w:rPr>
        <w:t xml:space="preserve">се задължава да спазва действащото законодателство на Република България във връзка с изпълнението на доставките и отстраняването на всички недостатъци по тях, в т.ч. изискванията на законодателството на Европейската общност и националното законодателство, във връзка с предоставянето на безвъзмездната финансова помощ от Европейския съюз. </w:t>
      </w:r>
    </w:p>
    <w:p w:rsidR="004A31AD" w:rsidRDefault="004A31AD" w:rsidP="004A31AD">
      <w:pPr>
        <w:pStyle w:val="Default"/>
        <w:spacing w:after="120" w:line="276" w:lineRule="auto"/>
        <w:jc w:val="both"/>
        <w:rPr>
          <w:color w:val="auto"/>
        </w:rPr>
      </w:pPr>
      <w:r>
        <w:rPr>
          <w:bCs/>
          <w:color w:val="auto"/>
        </w:rPr>
        <w:t xml:space="preserve">Чл. 31. (1) </w:t>
      </w:r>
      <w:r>
        <w:rPr>
          <w:color w:val="auto"/>
        </w:rPr>
        <w:t xml:space="preserve">С подписването на Договора, </w:t>
      </w:r>
      <w:r>
        <w:rPr>
          <w:bCs/>
          <w:color w:val="auto"/>
        </w:rPr>
        <w:t xml:space="preserve">ИЗПЪЛНИТЕЛЯТ </w:t>
      </w:r>
      <w:r>
        <w:rPr>
          <w:color w:val="auto"/>
        </w:rPr>
        <w:t xml:space="preserve">декларира, че е запознат с дефинициите на “нередност” и “измама”, именно: </w:t>
      </w:r>
    </w:p>
    <w:p w:rsidR="004A31AD" w:rsidRDefault="004A31AD" w:rsidP="004A31AD">
      <w:pPr>
        <w:pStyle w:val="Default"/>
        <w:spacing w:after="120" w:line="276" w:lineRule="auto"/>
        <w:jc w:val="both"/>
        <w:rPr>
          <w:color w:val="auto"/>
        </w:rPr>
      </w:pPr>
      <w:r>
        <w:rPr>
          <w:color w:val="auto"/>
        </w:rPr>
        <w:t>1. “</w:t>
      </w:r>
      <w:r>
        <w:rPr>
          <w:bCs/>
          <w:color w:val="auto"/>
        </w:rPr>
        <w:t xml:space="preserve">Нередност” </w:t>
      </w:r>
      <w:r>
        <w:rPr>
          <w:color w:val="auto"/>
        </w:rPr>
        <w:t>е всяко нарушение на разпоредба на правото на Европейската общност, в резултат на действие или бездействие от икономически оператор, което има или би имало ефект на нанасяне на вреда върху общия бюджет на Общностите или на бюджетите, управлявани от тях, посредством намаляването или загубата на приходи, произтичащи от собствени ресурси, събирани непосредствено от името на Общностите или посредством извършването на неоправдан разход.</w:t>
      </w:r>
    </w:p>
    <w:p w:rsidR="004A31AD" w:rsidRDefault="004A31AD" w:rsidP="004A31AD">
      <w:pPr>
        <w:pStyle w:val="Default"/>
        <w:spacing w:after="120" w:line="276" w:lineRule="auto"/>
        <w:jc w:val="both"/>
        <w:rPr>
          <w:bCs/>
          <w:color w:val="auto"/>
        </w:rPr>
      </w:pPr>
      <w:r>
        <w:rPr>
          <w:color w:val="auto"/>
        </w:rPr>
        <w:t>2. “</w:t>
      </w:r>
      <w:r>
        <w:rPr>
          <w:bCs/>
          <w:color w:val="auto"/>
        </w:rPr>
        <w:t xml:space="preserve">Измама” </w:t>
      </w:r>
      <w:r>
        <w:rPr>
          <w:color w:val="auto"/>
        </w:rPr>
        <w:t xml:space="preserve">(по отношение на разходи) е всяко умишлено действие или бездействие, свързано с използването или представянето на фалшиви, грешни или непълни изявления или документи, което води до злоупотреба или неправомерно теглене на средства от общия бюджет на Европейските общности или от бюджети, управлявани от или от името на Европейските общности, укриване на информация в нарушение на конкретно задължение със същия резултат; използването на такива средства за различни цели от тези, за които те първоначално са били отпуснати. </w:t>
      </w:r>
    </w:p>
    <w:p w:rsidR="004A31AD" w:rsidRDefault="004A31AD" w:rsidP="004A31AD">
      <w:pPr>
        <w:pStyle w:val="Default"/>
        <w:spacing w:after="120" w:line="276" w:lineRule="auto"/>
        <w:jc w:val="both"/>
        <w:rPr>
          <w:bCs/>
          <w:color w:val="auto"/>
        </w:rPr>
      </w:pPr>
      <w:r>
        <w:rPr>
          <w:bCs/>
          <w:color w:val="auto"/>
        </w:rPr>
        <w:t xml:space="preserve">(2) ИЗПЪЛНИТЕЛЯТ </w:t>
      </w:r>
      <w:r>
        <w:rPr>
          <w:color w:val="auto"/>
        </w:rPr>
        <w:t xml:space="preserve">се задължава незабавно да докладва на </w:t>
      </w:r>
      <w:r>
        <w:rPr>
          <w:bCs/>
          <w:color w:val="auto"/>
        </w:rPr>
        <w:t xml:space="preserve">ВЪЗЛОЖИТЕЛЯ </w:t>
      </w:r>
      <w:r>
        <w:rPr>
          <w:color w:val="auto"/>
        </w:rPr>
        <w:t>и за възникнали нередности, както и за случаите, в които се предполага, че е възможно да възникне нередност.</w:t>
      </w:r>
    </w:p>
    <w:p w:rsidR="004A31AD" w:rsidRDefault="004A31AD" w:rsidP="004A31AD">
      <w:pPr>
        <w:pStyle w:val="Default"/>
        <w:spacing w:after="120" w:line="276" w:lineRule="auto"/>
        <w:jc w:val="both"/>
        <w:rPr>
          <w:bCs/>
          <w:color w:val="auto"/>
        </w:rPr>
      </w:pPr>
      <w:r>
        <w:rPr>
          <w:bCs/>
          <w:color w:val="auto"/>
        </w:rPr>
        <w:t xml:space="preserve">(3) </w:t>
      </w:r>
      <w:r>
        <w:rPr>
          <w:color w:val="auto"/>
        </w:rPr>
        <w:t xml:space="preserve">В случай че </w:t>
      </w:r>
      <w:r>
        <w:rPr>
          <w:bCs/>
          <w:color w:val="auto"/>
        </w:rPr>
        <w:t xml:space="preserve">ИЗПЪЛНИТЕЛЯТ </w:t>
      </w:r>
      <w:r>
        <w:rPr>
          <w:color w:val="auto"/>
        </w:rPr>
        <w:t xml:space="preserve">получи суми по Договора, в резултат на констатирани нередности, същият се задължава да ги възстанови, ведно с дължимата лихва </w:t>
      </w:r>
    </w:p>
    <w:p w:rsidR="004A31AD" w:rsidRDefault="004A31AD" w:rsidP="004A31AD">
      <w:pPr>
        <w:pStyle w:val="Default"/>
        <w:spacing w:after="120" w:line="276" w:lineRule="auto"/>
        <w:jc w:val="both"/>
        <w:rPr>
          <w:bCs/>
          <w:color w:val="auto"/>
        </w:rPr>
      </w:pPr>
      <w:r>
        <w:rPr>
          <w:bCs/>
          <w:color w:val="auto"/>
        </w:rPr>
        <w:t xml:space="preserve">(4) </w:t>
      </w:r>
      <w:r>
        <w:rPr>
          <w:color w:val="auto"/>
        </w:rPr>
        <w:t xml:space="preserve">Задължението по ал. 3 се прилага и по отношение на всякакви други неправомерно получени средства във връзка с Договора. </w:t>
      </w:r>
    </w:p>
    <w:p w:rsidR="004A31AD" w:rsidRDefault="004A31AD" w:rsidP="004A31AD">
      <w:pPr>
        <w:pStyle w:val="Default"/>
        <w:spacing w:after="120" w:line="276" w:lineRule="auto"/>
        <w:jc w:val="both"/>
        <w:rPr>
          <w:bCs/>
          <w:color w:val="auto"/>
        </w:rPr>
      </w:pPr>
      <w:r>
        <w:rPr>
          <w:bCs/>
          <w:color w:val="auto"/>
        </w:rPr>
        <w:t xml:space="preserve">Чл. 32. </w:t>
      </w:r>
      <w:r>
        <w:rPr>
          <w:color w:val="auto"/>
        </w:rPr>
        <w:t xml:space="preserve">В случай на наложени санкции от компетентните органи, във връзка с Договора, същите се поемат изцяло от </w:t>
      </w:r>
      <w:r>
        <w:rPr>
          <w:bCs/>
          <w:color w:val="auto"/>
        </w:rPr>
        <w:t xml:space="preserve">ИЗПЪЛНИТЕЛЯ, </w:t>
      </w:r>
      <w:r>
        <w:rPr>
          <w:color w:val="auto"/>
        </w:rPr>
        <w:t>когато са по негова вина</w:t>
      </w:r>
      <w:r>
        <w:rPr>
          <w:bCs/>
          <w:color w:val="auto"/>
        </w:rPr>
        <w:t xml:space="preserve">. </w:t>
      </w:r>
    </w:p>
    <w:p w:rsidR="004A31AD" w:rsidRDefault="004A31AD" w:rsidP="004A31AD">
      <w:pPr>
        <w:pStyle w:val="Default"/>
        <w:spacing w:after="120" w:line="276" w:lineRule="auto"/>
        <w:jc w:val="both"/>
        <w:rPr>
          <w:bCs/>
          <w:color w:val="auto"/>
        </w:rPr>
      </w:pPr>
      <w:r>
        <w:rPr>
          <w:bCs/>
          <w:color w:val="auto"/>
        </w:rPr>
        <w:t>Чл. 33.</w:t>
      </w:r>
      <w:r>
        <w:rPr>
          <w:color w:val="auto"/>
        </w:rPr>
        <w:t xml:space="preserve"> (1) </w:t>
      </w:r>
      <w:r>
        <w:rPr>
          <w:bCs/>
          <w:color w:val="auto"/>
        </w:rPr>
        <w:t xml:space="preserve">ИЗПЪЛНИТЕЛЯТ </w:t>
      </w:r>
      <w:r>
        <w:rPr>
          <w:color w:val="auto"/>
        </w:rPr>
        <w:t xml:space="preserve">се задължава да спазва изискванията за изпълнение на мерките за информация и публичност, определени в указанията на </w:t>
      </w:r>
      <w:r>
        <w:rPr>
          <w:bCs/>
          <w:color w:val="auto"/>
        </w:rPr>
        <w:t>дирекция „Оперативна програма „Административен капацитет” в Министерството на финансите</w:t>
      </w:r>
      <w:r>
        <w:rPr>
          <w:color w:val="auto"/>
        </w:rPr>
        <w:t xml:space="preserve"> - Управляващ орган на ОП АК 2007-2013, в периода на действие на Договора.</w:t>
      </w:r>
    </w:p>
    <w:p w:rsidR="004A31AD" w:rsidRDefault="004A31AD" w:rsidP="004A31AD">
      <w:pPr>
        <w:pStyle w:val="Default"/>
        <w:spacing w:after="120" w:line="276" w:lineRule="auto"/>
        <w:jc w:val="both"/>
        <w:rPr>
          <w:bCs/>
        </w:rPr>
      </w:pPr>
      <w:r>
        <w:rPr>
          <w:bCs/>
          <w:color w:val="auto"/>
        </w:rPr>
        <w:lastRenderedPageBreak/>
        <w:t xml:space="preserve">(2) ИЗПЪЛНИТЕЛЯТ </w:t>
      </w:r>
      <w:r>
        <w:rPr>
          <w:color w:val="auto"/>
        </w:rPr>
        <w:t xml:space="preserve">задължително посочва финансовия принос на ЕС в своите доклади, свързани с изпълнението на поръчката, като част от проекта на ВЪЗЛОЖИТЕЛЯ, както и при всякакви контакти с медии и общественост. Той трябва да използва </w:t>
      </w:r>
      <w:r>
        <w:rPr>
          <w:sz w:val="23"/>
          <w:szCs w:val="23"/>
        </w:rPr>
        <w:t xml:space="preserve">флага на ЕС в съответствие с графичните стандарти, описани в Приложение 13 от Указанията на УО. (включени и в Анекс 1 към Регламент (ЕО) № 1828/2006 г. на Комисията), Названието “Европейски съюз”, логото и слогана на ЕСФ – </w:t>
      </w:r>
      <w:r>
        <w:rPr>
          <w:b/>
          <w:bCs/>
          <w:i/>
          <w:iCs/>
          <w:sz w:val="23"/>
          <w:szCs w:val="23"/>
        </w:rPr>
        <w:t xml:space="preserve">“Европейски социален фонд. Инвестиции в хората”. </w:t>
      </w:r>
      <w:r>
        <w:rPr>
          <w:sz w:val="23"/>
          <w:szCs w:val="23"/>
        </w:rPr>
        <w:t xml:space="preserve">Името на Оперативна програма “Административен капацитет”, логото и слогана на ОПАК – </w:t>
      </w:r>
      <w:r>
        <w:rPr>
          <w:b/>
          <w:bCs/>
          <w:i/>
          <w:iCs/>
          <w:sz w:val="23"/>
          <w:szCs w:val="23"/>
        </w:rPr>
        <w:t>“ОПАК. Експерти в действие”.</w:t>
      </w:r>
      <w:r>
        <w:rPr>
          <w:color w:val="auto"/>
        </w:rPr>
        <w:t xml:space="preserve">. </w:t>
      </w:r>
    </w:p>
    <w:p w:rsidR="004A31AD" w:rsidRDefault="004A31AD" w:rsidP="004A31AD">
      <w:pPr>
        <w:spacing w:after="120"/>
        <w:jc w:val="both"/>
        <w:rPr>
          <w:bCs/>
        </w:rPr>
      </w:pPr>
      <w:r>
        <w:rPr>
          <w:rFonts w:ascii="Times New Roman" w:hAnsi="Times New Roman" w:cs="Times New Roman"/>
          <w:bCs/>
          <w:sz w:val="24"/>
          <w:szCs w:val="24"/>
        </w:rPr>
        <w:t xml:space="preserve">(3) </w:t>
      </w:r>
      <w:r>
        <w:rPr>
          <w:rFonts w:ascii="Times New Roman" w:hAnsi="Times New Roman" w:cs="Times New Roman"/>
          <w:sz w:val="24"/>
          <w:szCs w:val="24"/>
        </w:rPr>
        <w:t xml:space="preserve">Всяка публикация от </w:t>
      </w:r>
      <w:r>
        <w:rPr>
          <w:rFonts w:ascii="Times New Roman" w:hAnsi="Times New Roman" w:cs="Times New Roman"/>
          <w:bCs/>
          <w:sz w:val="24"/>
          <w:szCs w:val="24"/>
        </w:rPr>
        <w:t xml:space="preserve">ИЗПЪЛНИТЕЛЯ, </w:t>
      </w:r>
      <w:r>
        <w:rPr>
          <w:rFonts w:ascii="Times New Roman" w:hAnsi="Times New Roman" w:cs="Times New Roman"/>
          <w:sz w:val="24"/>
          <w:szCs w:val="24"/>
        </w:rPr>
        <w:t xml:space="preserve">в каквато и да е било форма и в каквото и да е средство за масова информация, в това число и Интернет, трябва да съдържа заявлението: </w:t>
      </w:r>
      <w:r>
        <w:rPr>
          <w:rFonts w:ascii="Times New Roman" w:hAnsi="Times New Roman" w:cs="Times New Roman"/>
          <w:iCs/>
          <w:sz w:val="24"/>
          <w:szCs w:val="24"/>
        </w:rPr>
        <w:t xml:space="preserve">“Този документ е създаден в рамките на проект „Надграждане на информационната система (ИС) на НАПОО и осигуряване на оперативна съвместимост с цел ускоряване и оптимизиране на процесите по обслужване на гражданите и бизнеса“. Цялата отговорност за съдържанието на публикацията се носи от НАПООи при никакви обстоятелства не може да се счита, че този документ отразява официалното становище на Европейския съюз и Управляващия орган.” </w:t>
      </w:r>
    </w:p>
    <w:p w:rsidR="004A31AD" w:rsidRDefault="004A31AD" w:rsidP="004A31AD">
      <w:pPr>
        <w:pStyle w:val="Default"/>
        <w:spacing w:after="120" w:line="276" w:lineRule="auto"/>
        <w:jc w:val="both"/>
        <w:rPr>
          <w:bCs/>
          <w:color w:val="auto"/>
        </w:rPr>
      </w:pPr>
      <w:r>
        <w:rPr>
          <w:bCs/>
          <w:color w:val="auto"/>
        </w:rPr>
        <w:t xml:space="preserve">(4) </w:t>
      </w:r>
      <w:r>
        <w:rPr>
          <w:color w:val="auto"/>
        </w:rPr>
        <w:t xml:space="preserve">Всяка информация, представена от </w:t>
      </w:r>
      <w:r>
        <w:rPr>
          <w:bCs/>
          <w:color w:val="auto"/>
        </w:rPr>
        <w:t xml:space="preserve">ИЗПЪЛНИТЕЛЯ </w:t>
      </w:r>
      <w:r>
        <w:rPr>
          <w:color w:val="auto"/>
        </w:rPr>
        <w:t>на конференция или семинар, на публична или медийна изява, трябва да конкретизира, че проектът е получил финансиране от Европейски социален фонд и националния бюджет.</w:t>
      </w:r>
    </w:p>
    <w:p w:rsidR="004A31AD" w:rsidRDefault="004A31AD" w:rsidP="004A31AD">
      <w:pPr>
        <w:pStyle w:val="Default"/>
        <w:spacing w:after="120" w:line="276" w:lineRule="auto"/>
        <w:jc w:val="both"/>
        <w:rPr>
          <w:lang w:eastAsia="bg-BG"/>
        </w:rPr>
      </w:pPr>
      <w:r>
        <w:rPr>
          <w:bCs/>
          <w:color w:val="auto"/>
        </w:rPr>
        <w:t xml:space="preserve">(5) </w:t>
      </w:r>
      <w:r>
        <w:rPr>
          <w:color w:val="auto"/>
        </w:rPr>
        <w:t xml:space="preserve">Изискванията на Оперативна програма Административен капацитет за публичност и визуализация са налични на адрес: </w:t>
      </w:r>
      <w:r>
        <w:rPr>
          <w:bCs/>
          <w:color w:val="auto"/>
        </w:rPr>
        <w:t>http://www.</w:t>
      </w:r>
      <w:r>
        <w:rPr>
          <w:bCs/>
          <w:color w:val="auto"/>
          <w:lang w:val="en-US"/>
        </w:rPr>
        <w:t>opac</w:t>
      </w:r>
      <w:r>
        <w:rPr>
          <w:bCs/>
          <w:color w:val="auto"/>
        </w:rPr>
        <w:t xml:space="preserve">.government.bg/. </w:t>
      </w:r>
    </w:p>
    <w:p w:rsidR="004A31AD" w:rsidRDefault="004A31AD" w:rsidP="004A31AD">
      <w:pPr>
        <w:tabs>
          <w:tab w:val="left" w:pos="1080"/>
        </w:tabs>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Чл. 34. За неуредените по настоящия договор въпроси се прилагат разпоредбите на законодателството на Република България – ЗОП, ЗЗД, Търговския закон и останалите относими нормативни актове.</w:t>
      </w:r>
    </w:p>
    <w:p w:rsidR="004A31AD" w:rsidRDefault="004A31AD" w:rsidP="004A31AD">
      <w:pPr>
        <w:tabs>
          <w:tab w:val="left" w:pos="1080"/>
        </w:tabs>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Настоящият договор и приложенията към него се изготвиха в четири еднообразни екземпляра – три за Възложителя и един за Изпълнителя.</w:t>
      </w:r>
    </w:p>
    <w:p w:rsidR="004A31AD" w:rsidRDefault="004A31AD" w:rsidP="004A31AD">
      <w:pPr>
        <w:tabs>
          <w:tab w:val="left" w:pos="1080"/>
        </w:tabs>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Неразделна част от настоящия договор са следните приложения:</w:t>
      </w:r>
    </w:p>
    <w:p w:rsidR="004A31AD" w:rsidRDefault="004A31AD" w:rsidP="004A31AD">
      <w:pPr>
        <w:tabs>
          <w:tab w:val="left" w:pos="1080"/>
        </w:tabs>
        <w:spacing w:after="1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Приложение № 1 – Техническо предложение;</w:t>
      </w:r>
    </w:p>
    <w:p w:rsidR="004A31AD" w:rsidRDefault="004A31AD" w:rsidP="004A31AD">
      <w:pPr>
        <w:tabs>
          <w:tab w:val="left" w:pos="1080"/>
        </w:tabs>
        <w:spacing w:after="120"/>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lang w:eastAsia="bg-BG"/>
        </w:rPr>
        <w:t>Приложение № 2 – Ценово предложение;</w:t>
      </w:r>
    </w:p>
    <w:p w:rsidR="004A31AD" w:rsidRDefault="004A31AD" w:rsidP="004A31AD">
      <w:pPr>
        <w:tabs>
          <w:tab w:val="left" w:pos="1080"/>
        </w:tabs>
        <w:spacing w:after="120"/>
        <w:jc w:val="both"/>
      </w:pPr>
      <w:r>
        <w:rPr>
          <w:rFonts w:ascii="Times New Roman" w:eastAsia="Times New Roman" w:hAnsi="Times New Roman" w:cs="Times New Roman"/>
          <w:b/>
          <w:sz w:val="24"/>
          <w:szCs w:val="24"/>
          <w:lang w:eastAsia="bg-BG"/>
        </w:rPr>
        <w:t>Приложение № 3 – График за изпълнение на дейностите.</w:t>
      </w:r>
    </w:p>
    <w:tbl>
      <w:tblPr>
        <w:tblW w:w="0" w:type="auto"/>
        <w:tblLayout w:type="fixed"/>
        <w:tblLook w:val="0000" w:firstRow="0" w:lastRow="0" w:firstColumn="0" w:lastColumn="0" w:noHBand="0" w:noVBand="0"/>
      </w:tblPr>
      <w:tblGrid>
        <w:gridCol w:w="2819"/>
        <w:gridCol w:w="2108"/>
        <w:gridCol w:w="3119"/>
        <w:gridCol w:w="1622"/>
      </w:tblGrid>
      <w:tr w:rsidR="004A31AD" w:rsidTr="00381814">
        <w:tc>
          <w:tcPr>
            <w:tcW w:w="2819" w:type="dxa"/>
            <w:shd w:val="clear" w:color="auto" w:fill="auto"/>
          </w:tcPr>
          <w:p w:rsidR="004A31AD" w:rsidRDefault="004A31AD" w:rsidP="00381814">
            <w:pPr>
              <w:tabs>
                <w:tab w:val="left" w:pos="1080"/>
              </w:tabs>
              <w:snapToGrid w:val="0"/>
              <w:spacing w:after="120"/>
              <w:jc w:val="both"/>
            </w:pPr>
          </w:p>
          <w:p w:rsidR="004A31AD" w:rsidRDefault="004A31AD" w:rsidP="00381814">
            <w:pPr>
              <w:tabs>
                <w:tab w:val="left" w:pos="1080"/>
              </w:tabs>
              <w:spacing w:after="120"/>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За ВЪЗЛОЖИТЕЛЯ:</w:t>
            </w:r>
          </w:p>
        </w:tc>
        <w:tc>
          <w:tcPr>
            <w:tcW w:w="2108" w:type="dxa"/>
            <w:shd w:val="clear" w:color="auto" w:fill="auto"/>
          </w:tcPr>
          <w:p w:rsidR="004A31AD" w:rsidRDefault="004A31AD" w:rsidP="00381814">
            <w:pPr>
              <w:tabs>
                <w:tab w:val="left" w:pos="1080"/>
              </w:tabs>
              <w:snapToGrid w:val="0"/>
              <w:spacing w:after="120"/>
              <w:jc w:val="both"/>
              <w:rPr>
                <w:rFonts w:ascii="Times New Roman" w:eastAsia="Times New Roman" w:hAnsi="Times New Roman" w:cs="Times New Roman"/>
                <w:b/>
                <w:sz w:val="24"/>
                <w:szCs w:val="24"/>
                <w:lang w:eastAsia="bg-BG"/>
              </w:rPr>
            </w:pPr>
          </w:p>
        </w:tc>
        <w:tc>
          <w:tcPr>
            <w:tcW w:w="3119" w:type="dxa"/>
            <w:shd w:val="clear" w:color="auto" w:fill="auto"/>
          </w:tcPr>
          <w:p w:rsidR="004A31AD" w:rsidRDefault="004A31AD" w:rsidP="00381814">
            <w:pPr>
              <w:tabs>
                <w:tab w:val="left" w:pos="1080"/>
              </w:tabs>
              <w:snapToGrid w:val="0"/>
              <w:spacing w:after="120"/>
              <w:jc w:val="both"/>
              <w:rPr>
                <w:rFonts w:ascii="Times New Roman" w:eastAsia="Times New Roman" w:hAnsi="Times New Roman" w:cs="Times New Roman"/>
                <w:b/>
                <w:sz w:val="24"/>
                <w:szCs w:val="24"/>
                <w:lang w:eastAsia="bg-BG"/>
              </w:rPr>
            </w:pPr>
          </w:p>
          <w:p w:rsidR="004A31AD" w:rsidRDefault="004A31AD" w:rsidP="00381814">
            <w:pPr>
              <w:tabs>
                <w:tab w:val="left" w:pos="1080"/>
              </w:tabs>
              <w:spacing w:after="120"/>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За ИЗПЪЛНИТЕЛЯ:</w:t>
            </w:r>
          </w:p>
        </w:tc>
        <w:tc>
          <w:tcPr>
            <w:tcW w:w="1622" w:type="dxa"/>
            <w:shd w:val="clear" w:color="auto" w:fill="auto"/>
          </w:tcPr>
          <w:p w:rsidR="004A31AD" w:rsidRDefault="004A31AD" w:rsidP="00381814">
            <w:pPr>
              <w:tabs>
                <w:tab w:val="left" w:pos="1080"/>
              </w:tabs>
              <w:snapToGrid w:val="0"/>
              <w:spacing w:after="120"/>
              <w:jc w:val="both"/>
              <w:rPr>
                <w:rFonts w:ascii="Times New Roman" w:eastAsia="Times New Roman" w:hAnsi="Times New Roman" w:cs="Times New Roman"/>
                <w:b/>
                <w:sz w:val="24"/>
                <w:szCs w:val="24"/>
                <w:lang w:eastAsia="bg-BG"/>
              </w:rPr>
            </w:pPr>
          </w:p>
        </w:tc>
      </w:tr>
    </w:tbl>
    <w:p w:rsidR="004A31AD" w:rsidRDefault="004A31AD" w:rsidP="004A31AD">
      <w:pPr>
        <w:tabs>
          <w:tab w:val="left" w:pos="1080"/>
        </w:tabs>
        <w:spacing w:after="120"/>
        <w:ind w:right="22"/>
        <w:jc w:val="both"/>
        <w:rPr>
          <w:rFonts w:ascii="Times New Roman" w:eastAsia="Times New Roman" w:hAnsi="Times New Roman" w:cs="Times New Roman"/>
          <w:i/>
          <w:sz w:val="24"/>
          <w:szCs w:val="24"/>
          <w:lang w:eastAsia="bg-BG"/>
        </w:rPr>
      </w:pPr>
      <w:r>
        <w:rPr>
          <w:rFonts w:ascii="Times New Roman" w:eastAsia="Times New Roman" w:hAnsi="Times New Roman" w:cs="Times New Roman"/>
          <w:i/>
          <w:sz w:val="24"/>
          <w:szCs w:val="24"/>
          <w:lang w:eastAsia="bg-BG"/>
        </w:rPr>
        <w:t>_______________________</w:t>
      </w:r>
      <w:r>
        <w:rPr>
          <w:rFonts w:ascii="Times New Roman" w:eastAsia="Times New Roman" w:hAnsi="Times New Roman" w:cs="Times New Roman"/>
          <w:i/>
          <w:sz w:val="24"/>
          <w:szCs w:val="24"/>
          <w:lang w:eastAsia="bg-BG"/>
        </w:rPr>
        <w:tab/>
      </w:r>
      <w:r>
        <w:rPr>
          <w:rFonts w:ascii="Times New Roman" w:eastAsia="Times New Roman" w:hAnsi="Times New Roman" w:cs="Times New Roman"/>
          <w:i/>
          <w:sz w:val="24"/>
          <w:szCs w:val="24"/>
          <w:lang w:eastAsia="bg-BG"/>
        </w:rPr>
        <w:tab/>
      </w:r>
      <w:r>
        <w:rPr>
          <w:rFonts w:ascii="Times New Roman" w:eastAsia="Times New Roman" w:hAnsi="Times New Roman" w:cs="Times New Roman"/>
          <w:i/>
          <w:sz w:val="24"/>
          <w:szCs w:val="24"/>
          <w:lang w:eastAsia="bg-BG"/>
        </w:rPr>
        <w:tab/>
      </w:r>
      <w:r>
        <w:rPr>
          <w:rFonts w:ascii="Times New Roman" w:eastAsia="Times New Roman" w:hAnsi="Times New Roman" w:cs="Times New Roman"/>
          <w:i/>
          <w:sz w:val="24"/>
          <w:szCs w:val="24"/>
          <w:lang w:eastAsia="bg-BG"/>
        </w:rPr>
        <w:tab/>
      </w:r>
      <w:r>
        <w:rPr>
          <w:rFonts w:ascii="Times New Roman" w:eastAsia="Times New Roman" w:hAnsi="Times New Roman" w:cs="Times New Roman"/>
          <w:i/>
          <w:sz w:val="24"/>
          <w:szCs w:val="24"/>
          <w:lang w:eastAsia="bg-BG"/>
        </w:rPr>
        <w:tab/>
        <w:t>_____________________________</w:t>
      </w:r>
    </w:p>
    <w:p w:rsidR="004A31AD" w:rsidRDefault="004A31AD" w:rsidP="004A31AD">
      <w:pPr>
        <w:pStyle w:val="Heading"/>
        <w:pageBreakBefore/>
        <w:rPr>
          <w:szCs w:val="24"/>
        </w:rPr>
      </w:pPr>
      <w:r>
        <w:lastRenderedPageBreak/>
        <w:t>ЧАСТ VIII. ПРИЛОЖЕНИЯ</w:t>
      </w:r>
    </w:p>
    <w:p w:rsidR="004A31AD" w:rsidRDefault="004A31AD" w:rsidP="004A31AD">
      <w:pPr>
        <w:spacing w:after="120"/>
        <w:ind w:left="-720" w:firstLine="709"/>
        <w:jc w:val="right"/>
        <w:rPr>
          <w:rFonts w:ascii="Times New Roman" w:hAnsi="Times New Roman" w:cs="Times New Roman"/>
          <w:b/>
          <w:bCs/>
          <w:szCs w:val="24"/>
          <w:lang w:eastAsia="en-US"/>
        </w:rPr>
      </w:pPr>
      <w:r>
        <w:rPr>
          <w:rFonts w:ascii="Times New Roman" w:hAnsi="Times New Roman" w:cs="Times New Roman"/>
          <w:b/>
          <w:sz w:val="24"/>
          <w:szCs w:val="24"/>
        </w:rPr>
        <w:t>ПРИЛОЖЕНИЕ №1</w:t>
      </w:r>
    </w:p>
    <w:tbl>
      <w:tblPr>
        <w:tblW w:w="0" w:type="auto"/>
        <w:tblInd w:w="108" w:type="dxa"/>
        <w:tblLayout w:type="fixed"/>
        <w:tblLook w:val="0000" w:firstRow="0" w:lastRow="0" w:firstColumn="0" w:lastColumn="0" w:noHBand="0" w:noVBand="0"/>
      </w:tblPr>
      <w:tblGrid>
        <w:gridCol w:w="3708"/>
        <w:gridCol w:w="5218"/>
      </w:tblGrid>
      <w:tr w:rsidR="004A31AD" w:rsidTr="00381814">
        <w:tc>
          <w:tcPr>
            <w:tcW w:w="3708" w:type="dxa"/>
            <w:tcBorders>
              <w:top w:val="single" w:sz="4" w:space="0" w:color="000000"/>
              <w:left w:val="single" w:sz="4" w:space="0" w:color="000000"/>
              <w:bottom w:val="single" w:sz="4" w:space="0" w:color="000000"/>
            </w:tcBorders>
            <w:shd w:val="clear" w:color="auto" w:fill="auto"/>
            <w:vAlign w:val="center"/>
          </w:tcPr>
          <w:p w:rsidR="004A31AD" w:rsidRDefault="004A31AD" w:rsidP="00381814">
            <w:pPr>
              <w:pStyle w:val="BodyText0"/>
              <w:spacing w:line="276" w:lineRule="auto"/>
              <w:rPr>
                <w:i/>
                <w:iCs/>
                <w:szCs w:val="24"/>
                <w:lang w:eastAsia="en-US"/>
              </w:rPr>
            </w:pPr>
            <w:r>
              <w:rPr>
                <w:rFonts w:ascii="Times New Roman" w:hAnsi="Times New Roman"/>
                <w:b/>
                <w:bCs/>
                <w:szCs w:val="24"/>
                <w:lang w:eastAsia="en-US"/>
              </w:rPr>
              <w:t>Наименование на Участника:</w:t>
            </w:r>
          </w:p>
        </w:tc>
        <w:tc>
          <w:tcPr>
            <w:tcW w:w="5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AD" w:rsidRDefault="004A31AD" w:rsidP="00381814">
            <w:pPr>
              <w:pStyle w:val="BodyTextIndent3"/>
              <w:snapToGrid w:val="0"/>
              <w:spacing w:line="276" w:lineRule="auto"/>
              <w:ind w:left="252"/>
              <w:rPr>
                <w:i/>
                <w:iCs/>
                <w:sz w:val="24"/>
                <w:szCs w:val="24"/>
                <w:lang w:eastAsia="en-US"/>
              </w:rPr>
            </w:pPr>
          </w:p>
        </w:tc>
      </w:tr>
      <w:tr w:rsidR="004A31AD" w:rsidTr="00381814">
        <w:tc>
          <w:tcPr>
            <w:tcW w:w="3708" w:type="dxa"/>
            <w:tcBorders>
              <w:top w:val="single" w:sz="4" w:space="0" w:color="000000"/>
              <w:left w:val="single" w:sz="4" w:space="0" w:color="000000"/>
              <w:bottom w:val="single" w:sz="4" w:space="0" w:color="000000"/>
            </w:tcBorders>
            <w:shd w:val="clear" w:color="auto" w:fill="auto"/>
            <w:vAlign w:val="center"/>
          </w:tcPr>
          <w:p w:rsidR="004A31AD" w:rsidRDefault="004A31AD" w:rsidP="00381814">
            <w:pPr>
              <w:pStyle w:val="BodyText0"/>
              <w:spacing w:line="276" w:lineRule="auto"/>
              <w:rPr>
                <w:i/>
                <w:iCs/>
                <w:szCs w:val="24"/>
                <w:lang w:eastAsia="en-US"/>
              </w:rPr>
            </w:pPr>
            <w:r>
              <w:rPr>
                <w:rFonts w:ascii="Times New Roman" w:hAnsi="Times New Roman"/>
                <w:b/>
                <w:bCs/>
                <w:szCs w:val="24"/>
                <w:lang w:eastAsia="en-US"/>
              </w:rPr>
              <w:t>Седалище по регистрация:</w:t>
            </w:r>
          </w:p>
        </w:tc>
        <w:tc>
          <w:tcPr>
            <w:tcW w:w="5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AD" w:rsidRDefault="004A31AD" w:rsidP="00381814">
            <w:pPr>
              <w:pStyle w:val="BodyTextIndent3"/>
              <w:snapToGrid w:val="0"/>
              <w:spacing w:line="276" w:lineRule="auto"/>
              <w:ind w:left="252"/>
              <w:rPr>
                <w:i/>
                <w:iCs/>
                <w:sz w:val="24"/>
                <w:szCs w:val="24"/>
                <w:lang w:eastAsia="en-US"/>
              </w:rPr>
            </w:pPr>
          </w:p>
        </w:tc>
      </w:tr>
      <w:tr w:rsidR="004A31AD" w:rsidTr="00381814">
        <w:tc>
          <w:tcPr>
            <w:tcW w:w="3708" w:type="dxa"/>
            <w:tcBorders>
              <w:top w:val="single" w:sz="4" w:space="0" w:color="000000"/>
              <w:left w:val="single" w:sz="4" w:space="0" w:color="000000"/>
              <w:bottom w:val="single" w:sz="4" w:space="0" w:color="000000"/>
            </w:tcBorders>
            <w:shd w:val="clear" w:color="auto" w:fill="auto"/>
            <w:vAlign w:val="center"/>
          </w:tcPr>
          <w:p w:rsidR="004A31AD" w:rsidRDefault="004A31AD" w:rsidP="00381814">
            <w:pPr>
              <w:pStyle w:val="BodyText0"/>
              <w:spacing w:line="276" w:lineRule="auto"/>
              <w:rPr>
                <w:i/>
                <w:iCs/>
                <w:szCs w:val="24"/>
                <w:lang w:eastAsia="en-US"/>
              </w:rPr>
            </w:pPr>
            <w:r>
              <w:rPr>
                <w:rFonts w:ascii="Times New Roman" w:hAnsi="Times New Roman"/>
                <w:b/>
                <w:bCs/>
                <w:szCs w:val="24"/>
                <w:lang w:eastAsia="en-US"/>
              </w:rPr>
              <w:t xml:space="preserve">BIC; IBAN: </w:t>
            </w:r>
          </w:p>
        </w:tc>
        <w:tc>
          <w:tcPr>
            <w:tcW w:w="5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AD" w:rsidRDefault="004A31AD" w:rsidP="00381814">
            <w:pPr>
              <w:pStyle w:val="BodyTextIndent3"/>
              <w:snapToGrid w:val="0"/>
              <w:spacing w:line="276" w:lineRule="auto"/>
              <w:ind w:left="252"/>
              <w:rPr>
                <w:i/>
                <w:iCs/>
                <w:sz w:val="24"/>
                <w:szCs w:val="24"/>
                <w:lang w:eastAsia="en-US"/>
              </w:rPr>
            </w:pPr>
          </w:p>
        </w:tc>
      </w:tr>
      <w:tr w:rsidR="004A31AD" w:rsidTr="00381814">
        <w:tc>
          <w:tcPr>
            <w:tcW w:w="3708" w:type="dxa"/>
            <w:tcBorders>
              <w:top w:val="single" w:sz="4" w:space="0" w:color="000000"/>
              <w:left w:val="single" w:sz="4" w:space="0" w:color="000000"/>
              <w:bottom w:val="single" w:sz="4" w:space="0" w:color="000000"/>
            </w:tcBorders>
            <w:shd w:val="clear" w:color="auto" w:fill="auto"/>
            <w:vAlign w:val="center"/>
          </w:tcPr>
          <w:p w:rsidR="004A31AD" w:rsidRDefault="004A31AD" w:rsidP="00381814">
            <w:pPr>
              <w:pStyle w:val="BodyText0"/>
              <w:spacing w:line="276" w:lineRule="auto"/>
              <w:rPr>
                <w:i/>
                <w:iCs/>
                <w:szCs w:val="24"/>
                <w:lang w:eastAsia="en-US"/>
              </w:rPr>
            </w:pPr>
            <w:r>
              <w:rPr>
                <w:rFonts w:ascii="Times New Roman" w:hAnsi="Times New Roman"/>
                <w:b/>
                <w:bCs/>
                <w:szCs w:val="24"/>
                <w:lang w:eastAsia="en-US"/>
              </w:rPr>
              <w:t>ЕИК:</w:t>
            </w:r>
          </w:p>
        </w:tc>
        <w:tc>
          <w:tcPr>
            <w:tcW w:w="5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AD" w:rsidRDefault="004A31AD" w:rsidP="00381814">
            <w:pPr>
              <w:pStyle w:val="BodyTextIndent3"/>
              <w:snapToGrid w:val="0"/>
              <w:spacing w:line="276" w:lineRule="auto"/>
              <w:ind w:left="252"/>
              <w:rPr>
                <w:i/>
                <w:iCs/>
                <w:sz w:val="24"/>
                <w:szCs w:val="24"/>
                <w:lang w:eastAsia="en-US"/>
              </w:rPr>
            </w:pPr>
          </w:p>
        </w:tc>
      </w:tr>
      <w:tr w:rsidR="004A31AD" w:rsidTr="00381814">
        <w:tc>
          <w:tcPr>
            <w:tcW w:w="3708" w:type="dxa"/>
            <w:tcBorders>
              <w:top w:val="single" w:sz="4" w:space="0" w:color="000000"/>
              <w:left w:val="single" w:sz="4" w:space="0" w:color="000000"/>
              <w:bottom w:val="single" w:sz="4" w:space="0" w:color="000000"/>
            </w:tcBorders>
            <w:shd w:val="clear" w:color="auto" w:fill="auto"/>
            <w:vAlign w:val="center"/>
          </w:tcPr>
          <w:p w:rsidR="004A31AD" w:rsidRDefault="004A31AD" w:rsidP="00381814">
            <w:pPr>
              <w:pStyle w:val="BodyText0"/>
              <w:spacing w:line="276" w:lineRule="auto"/>
              <w:rPr>
                <w:i/>
                <w:iCs/>
                <w:szCs w:val="24"/>
                <w:lang w:eastAsia="en-US"/>
              </w:rPr>
            </w:pPr>
            <w:r>
              <w:rPr>
                <w:rFonts w:ascii="Times New Roman" w:hAnsi="Times New Roman"/>
                <w:b/>
                <w:bCs/>
                <w:szCs w:val="24"/>
                <w:lang w:eastAsia="en-US"/>
              </w:rPr>
              <w:t>Точен адрес за кореспонденция:</w:t>
            </w:r>
          </w:p>
        </w:tc>
        <w:tc>
          <w:tcPr>
            <w:tcW w:w="5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AD" w:rsidRDefault="004A31AD" w:rsidP="00381814">
            <w:pPr>
              <w:pStyle w:val="BodyTextIndent3"/>
              <w:spacing w:line="276" w:lineRule="auto"/>
              <w:ind w:hanging="18"/>
            </w:pPr>
            <w:r>
              <w:rPr>
                <w:i/>
                <w:iCs/>
                <w:sz w:val="24"/>
                <w:szCs w:val="24"/>
                <w:lang w:eastAsia="en-US"/>
              </w:rPr>
              <w:t>(държава, град, пощенски код, улица, №)</w:t>
            </w:r>
          </w:p>
        </w:tc>
      </w:tr>
      <w:tr w:rsidR="004A31AD" w:rsidTr="00381814">
        <w:tc>
          <w:tcPr>
            <w:tcW w:w="3708" w:type="dxa"/>
            <w:tcBorders>
              <w:top w:val="single" w:sz="4" w:space="0" w:color="000000"/>
              <w:left w:val="single" w:sz="4" w:space="0" w:color="000000"/>
              <w:bottom w:val="single" w:sz="4" w:space="0" w:color="000000"/>
            </w:tcBorders>
            <w:shd w:val="clear" w:color="auto" w:fill="auto"/>
            <w:vAlign w:val="center"/>
          </w:tcPr>
          <w:p w:rsidR="004A31AD" w:rsidRDefault="004A31AD" w:rsidP="00381814">
            <w:pPr>
              <w:pStyle w:val="Header"/>
              <w:spacing w:after="120"/>
              <w:rPr>
                <w:rFonts w:ascii="Times New Roman" w:hAnsi="Times New Roman" w:cs="Times New Roman"/>
                <w:i/>
                <w:iCs/>
                <w:szCs w:val="24"/>
                <w:lang w:eastAsia="en-US"/>
              </w:rPr>
            </w:pPr>
            <w:r>
              <w:rPr>
                <w:rFonts w:ascii="Times New Roman" w:hAnsi="Times New Roman" w:cs="Times New Roman"/>
                <w:b/>
                <w:bCs/>
                <w:sz w:val="24"/>
                <w:szCs w:val="24"/>
              </w:rPr>
              <w:t>Телефонен номер :</w:t>
            </w:r>
          </w:p>
        </w:tc>
        <w:tc>
          <w:tcPr>
            <w:tcW w:w="5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AD" w:rsidRDefault="004A31AD" w:rsidP="00381814">
            <w:pPr>
              <w:pStyle w:val="BodyText0"/>
              <w:snapToGrid w:val="0"/>
              <w:spacing w:line="276" w:lineRule="auto"/>
              <w:ind w:left="252"/>
              <w:rPr>
                <w:rFonts w:ascii="Times New Roman" w:hAnsi="Times New Roman"/>
                <w:i/>
                <w:iCs/>
                <w:szCs w:val="24"/>
                <w:lang w:eastAsia="en-US"/>
              </w:rPr>
            </w:pPr>
          </w:p>
        </w:tc>
      </w:tr>
      <w:tr w:rsidR="004A31AD" w:rsidTr="00381814">
        <w:tc>
          <w:tcPr>
            <w:tcW w:w="3708" w:type="dxa"/>
            <w:tcBorders>
              <w:top w:val="single" w:sz="4" w:space="0" w:color="000000"/>
              <w:left w:val="single" w:sz="4" w:space="0" w:color="000000"/>
              <w:bottom w:val="single" w:sz="4" w:space="0" w:color="000000"/>
            </w:tcBorders>
            <w:shd w:val="clear" w:color="auto" w:fill="auto"/>
            <w:vAlign w:val="center"/>
          </w:tcPr>
          <w:p w:rsidR="004A31AD" w:rsidRDefault="004A31AD" w:rsidP="00381814">
            <w:pPr>
              <w:pStyle w:val="Header"/>
              <w:spacing w:after="120"/>
              <w:rPr>
                <w:rFonts w:ascii="Times New Roman" w:hAnsi="Times New Roman" w:cs="Times New Roman"/>
                <w:i/>
                <w:iCs/>
                <w:szCs w:val="24"/>
                <w:lang w:eastAsia="en-US"/>
              </w:rPr>
            </w:pPr>
            <w:r>
              <w:rPr>
                <w:rFonts w:ascii="Times New Roman" w:hAnsi="Times New Roman" w:cs="Times New Roman"/>
                <w:b/>
                <w:bCs/>
                <w:sz w:val="24"/>
                <w:szCs w:val="24"/>
              </w:rPr>
              <w:t>Факс номер:</w:t>
            </w:r>
          </w:p>
        </w:tc>
        <w:tc>
          <w:tcPr>
            <w:tcW w:w="5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AD" w:rsidRDefault="004A31AD" w:rsidP="00381814">
            <w:pPr>
              <w:pStyle w:val="BodyText0"/>
              <w:snapToGrid w:val="0"/>
              <w:spacing w:line="276" w:lineRule="auto"/>
              <w:ind w:left="252"/>
              <w:rPr>
                <w:rFonts w:ascii="Times New Roman" w:hAnsi="Times New Roman"/>
                <w:i/>
                <w:iCs/>
                <w:szCs w:val="24"/>
                <w:lang w:eastAsia="en-US"/>
              </w:rPr>
            </w:pPr>
          </w:p>
        </w:tc>
      </w:tr>
      <w:tr w:rsidR="004A31AD" w:rsidTr="00381814">
        <w:tc>
          <w:tcPr>
            <w:tcW w:w="3708" w:type="dxa"/>
            <w:tcBorders>
              <w:top w:val="single" w:sz="4" w:space="0" w:color="000000"/>
              <w:left w:val="single" w:sz="4" w:space="0" w:color="000000"/>
              <w:bottom w:val="single" w:sz="4" w:space="0" w:color="000000"/>
            </w:tcBorders>
            <w:shd w:val="clear" w:color="auto" w:fill="auto"/>
            <w:vAlign w:val="center"/>
          </w:tcPr>
          <w:p w:rsidR="004A31AD" w:rsidRDefault="004A31AD" w:rsidP="00381814">
            <w:pPr>
              <w:pStyle w:val="Header"/>
              <w:spacing w:after="120"/>
              <w:rPr>
                <w:rFonts w:ascii="Times New Roman" w:hAnsi="Times New Roman" w:cs="Times New Roman"/>
                <w:i/>
                <w:iCs/>
                <w:szCs w:val="24"/>
                <w:lang w:eastAsia="en-US"/>
              </w:rPr>
            </w:pPr>
            <w:r>
              <w:rPr>
                <w:rFonts w:ascii="Times New Roman" w:hAnsi="Times New Roman" w:cs="Times New Roman"/>
                <w:b/>
                <w:bCs/>
                <w:sz w:val="24"/>
                <w:szCs w:val="24"/>
              </w:rPr>
              <w:t>Лице за контакти:</w:t>
            </w:r>
          </w:p>
        </w:tc>
        <w:tc>
          <w:tcPr>
            <w:tcW w:w="5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AD" w:rsidRDefault="004A31AD" w:rsidP="00381814">
            <w:pPr>
              <w:pStyle w:val="BodyText0"/>
              <w:snapToGrid w:val="0"/>
              <w:spacing w:line="276" w:lineRule="auto"/>
              <w:ind w:left="252"/>
              <w:rPr>
                <w:rFonts w:ascii="Times New Roman" w:hAnsi="Times New Roman"/>
                <w:i/>
                <w:iCs/>
                <w:szCs w:val="24"/>
                <w:lang w:eastAsia="en-US"/>
              </w:rPr>
            </w:pPr>
          </w:p>
        </w:tc>
      </w:tr>
      <w:tr w:rsidR="004A31AD" w:rsidTr="00381814">
        <w:tc>
          <w:tcPr>
            <w:tcW w:w="3708" w:type="dxa"/>
            <w:tcBorders>
              <w:top w:val="single" w:sz="4" w:space="0" w:color="000000"/>
              <w:left w:val="single" w:sz="4" w:space="0" w:color="000000"/>
              <w:bottom w:val="single" w:sz="4" w:space="0" w:color="000000"/>
            </w:tcBorders>
            <w:shd w:val="clear" w:color="auto" w:fill="auto"/>
            <w:vAlign w:val="center"/>
          </w:tcPr>
          <w:p w:rsidR="004A31AD" w:rsidRDefault="004A31AD" w:rsidP="00381814">
            <w:pPr>
              <w:pStyle w:val="Header"/>
              <w:spacing w:after="120"/>
              <w:rPr>
                <w:rFonts w:ascii="Times New Roman" w:hAnsi="Times New Roman" w:cs="Times New Roman"/>
                <w:i/>
                <w:iCs/>
                <w:szCs w:val="24"/>
                <w:lang w:eastAsia="en-US"/>
              </w:rPr>
            </w:pPr>
            <w:r>
              <w:rPr>
                <w:rFonts w:ascii="Times New Roman" w:hAnsi="Times New Roman" w:cs="Times New Roman"/>
                <w:b/>
                <w:bCs/>
                <w:sz w:val="24"/>
                <w:szCs w:val="24"/>
              </w:rPr>
              <w:t>e mail:</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pStyle w:val="BodyText0"/>
              <w:snapToGrid w:val="0"/>
              <w:spacing w:line="276" w:lineRule="auto"/>
              <w:ind w:left="252"/>
              <w:rPr>
                <w:rFonts w:ascii="Times New Roman" w:hAnsi="Times New Roman"/>
                <w:i/>
                <w:iCs/>
                <w:szCs w:val="24"/>
                <w:lang w:eastAsia="en-US"/>
              </w:rPr>
            </w:pPr>
          </w:p>
        </w:tc>
      </w:tr>
    </w:tbl>
    <w:p w:rsidR="004A31AD" w:rsidRDefault="004A31AD" w:rsidP="004A31AD">
      <w:pPr>
        <w:pStyle w:val="BodyText0"/>
        <w:spacing w:line="276" w:lineRule="auto"/>
        <w:ind w:left="3540" w:firstLine="1503"/>
        <w:jc w:val="right"/>
        <w:rPr>
          <w:rFonts w:ascii="Times New Roman" w:hAnsi="Times New Roman"/>
          <w:b/>
          <w:bCs/>
          <w:caps/>
          <w:szCs w:val="24"/>
        </w:rPr>
      </w:pPr>
    </w:p>
    <w:p w:rsidR="004A31AD" w:rsidRDefault="004A31AD" w:rsidP="004A31AD">
      <w:pPr>
        <w:pStyle w:val="BodyText0"/>
        <w:spacing w:line="276" w:lineRule="auto"/>
        <w:ind w:left="3540" w:firstLine="1503"/>
        <w:jc w:val="right"/>
        <w:rPr>
          <w:rFonts w:ascii="Times New Roman" w:hAnsi="Times New Roman"/>
          <w:b/>
          <w:szCs w:val="24"/>
        </w:rPr>
      </w:pPr>
      <w:r>
        <w:rPr>
          <w:rFonts w:ascii="Times New Roman" w:hAnsi="Times New Roman"/>
          <w:b/>
          <w:bCs/>
          <w:caps/>
          <w:szCs w:val="24"/>
        </w:rPr>
        <w:t xml:space="preserve">До </w:t>
      </w:r>
    </w:p>
    <w:p w:rsidR="004A31AD" w:rsidRDefault="004A31AD" w:rsidP="004A31AD">
      <w:pPr>
        <w:pStyle w:val="BodyText0"/>
        <w:spacing w:line="276" w:lineRule="auto"/>
        <w:ind w:left="1356" w:firstLine="1503"/>
        <w:jc w:val="right"/>
        <w:rPr>
          <w:rFonts w:ascii="Times New Roman" w:hAnsi="Times New Roman"/>
          <w:b/>
          <w:szCs w:val="24"/>
        </w:rPr>
      </w:pPr>
      <w:r>
        <w:rPr>
          <w:rFonts w:ascii="Times New Roman" w:hAnsi="Times New Roman"/>
          <w:b/>
          <w:szCs w:val="24"/>
        </w:rPr>
        <w:t>НАЦИОНАЛНА АГЕНЦИЯ ЗА ПРОФЕСИОНАЛНО ОБРАЗОВАНИЕ И ОБУЧЕНИЕ</w:t>
      </w:r>
      <w:r>
        <w:rPr>
          <w:rFonts w:ascii="Times New Roman" w:hAnsi="Times New Roman"/>
          <w:szCs w:val="24"/>
        </w:rPr>
        <w:t>,</w:t>
      </w:r>
    </w:p>
    <w:p w:rsidR="004A31AD" w:rsidRDefault="004A31AD" w:rsidP="004A31AD">
      <w:pPr>
        <w:pStyle w:val="BodyText0"/>
        <w:spacing w:line="276" w:lineRule="auto"/>
        <w:jc w:val="right"/>
        <w:rPr>
          <w:rFonts w:ascii="Times New Roman" w:hAnsi="Times New Roman"/>
          <w:b/>
          <w:bCs/>
          <w:szCs w:val="24"/>
        </w:rPr>
      </w:pPr>
      <w:r>
        <w:rPr>
          <w:rFonts w:ascii="Times New Roman" w:hAnsi="Times New Roman"/>
          <w:b/>
          <w:szCs w:val="24"/>
        </w:rPr>
        <w:t>Град София, бул. “ Цариградско шосе” № 125, бл. 5, ет.5</w:t>
      </w:r>
    </w:p>
    <w:p w:rsidR="004A31AD" w:rsidRDefault="004A31AD" w:rsidP="004A31AD">
      <w:pPr>
        <w:pStyle w:val="BodyText0"/>
        <w:spacing w:line="276" w:lineRule="auto"/>
        <w:jc w:val="center"/>
        <w:rPr>
          <w:rFonts w:ascii="Times New Roman" w:hAnsi="Times New Roman"/>
          <w:b/>
          <w:bCs/>
          <w:szCs w:val="24"/>
        </w:rPr>
      </w:pPr>
      <w:r>
        <w:rPr>
          <w:rFonts w:ascii="Times New Roman" w:hAnsi="Times New Roman"/>
          <w:b/>
          <w:bCs/>
          <w:szCs w:val="24"/>
        </w:rPr>
        <w:t>ОФЕРТА</w:t>
      </w:r>
    </w:p>
    <w:p w:rsidR="004A31AD" w:rsidRDefault="004A31AD" w:rsidP="004A31AD">
      <w:pPr>
        <w:pStyle w:val="BodyText0"/>
        <w:spacing w:line="276" w:lineRule="auto"/>
        <w:ind w:firstLine="708"/>
        <w:rPr>
          <w:rFonts w:ascii="Times New Roman" w:hAnsi="Times New Roman"/>
          <w:b/>
          <w:szCs w:val="24"/>
        </w:rPr>
      </w:pPr>
      <w:r>
        <w:rPr>
          <w:rFonts w:ascii="Times New Roman" w:hAnsi="Times New Roman"/>
          <w:b/>
          <w:bCs/>
          <w:szCs w:val="24"/>
        </w:rPr>
        <w:t>Наименование на поръчката:</w:t>
      </w:r>
      <w:r>
        <w:rPr>
          <w:rFonts w:ascii="Times New Roman" w:hAnsi="Times New Roman"/>
          <w:b/>
          <w:szCs w:val="24"/>
        </w:rPr>
        <w:t xml:space="preserve"> “Усъвършенстване на съществуващите и внедряване на нови е – административни услуги, предоставяни чрез интернет сайта на Национална агенция за професионално образование и обучение”</w:t>
      </w:r>
    </w:p>
    <w:p w:rsidR="004A31AD" w:rsidRDefault="004A31AD" w:rsidP="004A31AD">
      <w:pPr>
        <w:pStyle w:val="BodyText0"/>
        <w:spacing w:line="276" w:lineRule="auto"/>
        <w:ind w:firstLine="708"/>
        <w:rPr>
          <w:rFonts w:ascii="Times New Roman" w:hAnsi="Times New Roman"/>
          <w:szCs w:val="24"/>
        </w:rPr>
      </w:pPr>
      <w:r>
        <w:rPr>
          <w:rFonts w:ascii="Times New Roman" w:hAnsi="Times New Roman"/>
          <w:b/>
          <w:bCs/>
          <w:szCs w:val="24"/>
        </w:rPr>
        <w:t>УВАЖАЕМИ ГОСПОЖИ И ГОСПОДА,</w:t>
      </w:r>
    </w:p>
    <w:p w:rsidR="004A31AD" w:rsidRDefault="004A31AD" w:rsidP="004A31AD">
      <w:pPr>
        <w:pStyle w:val="BodyText0"/>
        <w:spacing w:line="276" w:lineRule="auto"/>
        <w:rPr>
          <w:rStyle w:val="FontStyle22"/>
          <w:szCs w:val="24"/>
        </w:rPr>
      </w:pPr>
      <w:r>
        <w:rPr>
          <w:rFonts w:ascii="Times New Roman" w:hAnsi="Times New Roman"/>
          <w:szCs w:val="24"/>
        </w:rPr>
        <w:t>След запознаване с всички документи и образци от документацията за участие в Поръчката, получаването на които потвърждаваме с настоящото, ние удостоверяваме и потвърждаваме, че .............................................................................................................. (</w:t>
      </w:r>
      <w:r>
        <w:rPr>
          <w:rFonts w:ascii="Times New Roman" w:hAnsi="Times New Roman"/>
          <w:i/>
          <w:szCs w:val="24"/>
        </w:rPr>
        <w:t>наименование на участника</w:t>
      </w:r>
      <w:r>
        <w:rPr>
          <w:rFonts w:ascii="Times New Roman" w:hAnsi="Times New Roman"/>
          <w:szCs w:val="24"/>
        </w:rPr>
        <w:t xml:space="preserve">) отговаря на изискванията и условията посочени в Документацията за участие в поръчката. </w:t>
      </w:r>
    </w:p>
    <w:p w:rsidR="004A31AD" w:rsidRDefault="004A31AD" w:rsidP="004A31AD">
      <w:pPr>
        <w:pStyle w:val="BodyText0"/>
        <w:spacing w:line="276" w:lineRule="auto"/>
        <w:ind w:firstLine="708"/>
        <w:rPr>
          <w:rFonts w:ascii="Times New Roman" w:hAnsi="Times New Roman"/>
          <w:szCs w:val="24"/>
        </w:rPr>
      </w:pPr>
      <w:r>
        <w:rPr>
          <w:rStyle w:val="FontStyle22"/>
          <w:szCs w:val="24"/>
        </w:rPr>
        <w:t>1. Заявяваме, че желаем да участваме в Процедурата за избор на изпълнител на горепосочената поръчка при условията, обявени в Документацията за участие и приети от нас.</w:t>
      </w:r>
    </w:p>
    <w:p w:rsidR="004A31AD" w:rsidRDefault="004A31AD" w:rsidP="004A31AD">
      <w:pPr>
        <w:pStyle w:val="BodyText0"/>
        <w:spacing w:line="276" w:lineRule="auto"/>
        <w:ind w:firstLine="708"/>
        <w:rPr>
          <w:rFonts w:ascii="Times New Roman" w:hAnsi="Times New Roman"/>
          <w:szCs w:val="24"/>
        </w:rPr>
      </w:pPr>
      <w:r>
        <w:rPr>
          <w:rFonts w:ascii="Times New Roman" w:hAnsi="Times New Roman"/>
          <w:szCs w:val="24"/>
        </w:rPr>
        <w:t>2. Доказателствата за икономическото ни и финансово състояние, както и за техническите ни възможности и квалификация за изпълнение на поръчката са оформени съгласно указанията за участие и са посочени в списъка на документите в офертата.</w:t>
      </w:r>
    </w:p>
    <w:p w:rsidR="004A31AD" w:rsidRDefault="004A31AD" w:rsidP="004A31AD">
      <w:pPr>
        <w:pStyle w:val="BodyText0"/>
        <w:spacing w:line="276" w:lineRule="auto"/>
        <w:ind w:firstLine="708"/>
        <w:rPr>
          <w:rFonts w:ascii="Times New Roman" w:hAnsi="Times New Roman"/>
          <w:szCs w:val="24"/>
        </w:rPr>
      </w:pPr>
      <w:r>
        <w:rPr>
          <w:rFonts w:ascii="Times New Roman" w:hAnsi="Times New Roman"/>
          <w:szCs w:val="24"/>
        </w:rPr>
        <w:lastRenderedPageBreak/>
        <w:t>3. За изпълнението на Поръчката предлагаме да извършим ..............................................................................................................................................................................................................................................................................................................</w:t>
      </w:r>
      <w:r>
        <w:rPr>
          <w:rFonts w:ascii="Times New Roman" w:hAnsi="Times New Roman"/>
          <w:i/>
          <w:iCs/>
          <w:szCs w:val="24"/>
        </w:rPr>
        <w:t xml:space="preserve"> (общо описание на предмета на поръчката), </w:t>
      </w:r>
      <w:r>
        <w:rPr>
          <w:rFonts w:ascii="Times New Roman" w:hAnsi="Times New Roman"/>
          <w:szCs w:val="24"/>
        </w:rPr>
        <w:t>които ще бъдат изпълнени в съответствие с изискванията и условията от документацията за участие.</w:t>
      </w:r>
      <w:r>
        <w:rPr>
          <w:rFonts w:ascii="Times New Roman" w:hAnsi="Times New Roman"/>
          <w:b/>
          <w:szCs w:val="24"/>
        </w:rPr>
        <w:t xml:space="preserve"> </w:t>
      </w:r>
      <w:r>
        <w:rPr>
          <w:rFonts w:ascii="Times New Roman" w:hAnsi="Times New Roman"/>
          <w:szCs w:val="24"/>
        </w:rPr>
        <w:t>Подробното описание на условията и начина за изпълнение на услугата, както и другите съпътстващи дейности, работи и услуги са съгласно Техническото ни предложение.</w:t>
      </w:r>
    </w:p>
    <w:p w:rsidR="004A31AD" w:rsidRDefault="004A31AD" w:rsidP="004A31AD">
      <w:pPr>
        <w:spacing w:after="120"/>
        <w:ind w:left="40" w:firstLine="668"/>
        <w:jc w:val="both"/>
        <w:rPr>
          <w:rFonts w:ascii="Times New Roman" w:hAnsi="Times New Roman" w:cs="Times New Roman"/>
          <w:sz w:val="24"/>
          <w:szCs w:val="24"/>
        </w:rPr>
      </w:pPr>
      <w:r>
        <w:rPr>
          <w:rFonts w:ascii="Times New Roman" w:hAnsi="Times New Roman" w:cs="Times New Roman"/>
          <w:sz w:val="24"/>
          <w:szCs w:val="24"/>
        </w:rPr>
        <w:t>4. При изпълнението на Поръчката няма да ползваме/ще ползваме следните (</w:t>
      </w:r>
      <w:r>
        <w:rPr>
          <w:rFonts w:ascii="Times New Roman" w:hAnsi="Times New Roman" w:cs="Times New Roman"/>
          <w:i/>
          <w:sz w:val="24"/>
          <w:szCs w:val="24"/>
        </w:rPr>
        <w:t>невярното се зачертава)</w:t>
      </w:r>
      <w:r>
        <w:rPr>
          <w:rFonts w:ascii="Times New Roman" w:hAnsi="Times New Roman" w:cs="Times New Roman"/>
          <w:sz w:val="24"/>
          <w:szCs w:val="24"/>
        </w:rPr>
        <w:t xml:space="preserve"> подизпълнители:</w:t>
      </w:r>
    </w:p>
    <w:tbl>
      <w:tblPr>
        <w:tblW w:w="0" w:type="auto"/>
        <w:tblInd w:w="108" w:type="dxa"/>
        <w:tblLayout w:type="fixed"/>
        <w:tblLook w:val="0000" w:firstRow="0" w:lastRow="0" w:firstColumn="0" w:lastColumn="0" w:noHBand="0" w:noVBand="0"/>
      </w:tblPr>
      <w:tblGrid>
        <w:gridCol w:w="2722"/>
        <w:gridCol w:w="3103"/>
        <w:gridCol w:w="3530"/>
      </w:tblGrid>
      <w:tr w:rsidR="004A31AD" w:rsidTr="00381814">
        <w:tc>
          <w:tcPr>
            <w:tcW w:w="2722" w:type="dxa"/>
            <w:tcBorders>
              <w:top w:val="single" w:sz="4" w:space="0" w:color="000000"/>
              <w:left w:val="single" w:sz="4" w:space="0" w:color="000000"/>
              <w:bottom w:val="single" w:sz="4" w:space="0" w:color="000000"/>
            </w:tcBorders>
            <w:shd w:val="clear" w:color="auto" w:fill="auto"/>
            <w:vAlign w:val="center"/>
          </w:tcPr>
          <w:p w:rsidR="004A31AD" w:rsidRDefault="004A31AD" w:rsidP="00381814">
            <w:pPr>
              <w:spacing w:after="120"/>
              <w:jc w:val="center"/>
              <w:rPr>
                <w:rFonts w:ascii="Times New Roman" w:hAnsi="Times New Roman" w:cs="Times New Roman"/>
                <w:i/>
                <w:iCs/>
                <w:sz w:val="24"/>
                <w:szCs w:val="24"/>
              </w:rPr>
            </w:pPr>
            <w:r>
              <w:rPr>
                <w:rFonts w:ascii="Times New Roman" w:hAnsi="Times New Roman" w:cs="Times New Roman"/>
                <w:sz w:val="24"/>
                <w:szCs w:val="24"/>
              </w:rPr>
              <w:t>Подизпълнител</w:t>
            </w:r>
          </w:p>
          <w:p w:rsidR="004A31AD" w:rsidRDefault="004A31AD" w:rsidP="00381814">
            <w:pPr>
              <w:spacing w:after="120"/>
              <w:jc w:val="center"/>
              <w:rPr>
                <w:rFonts w:ascii="Times New Roman" w:hAnsi="Times New Roman" w:cs="Times New Roman"/>
                <w:sz w:val="24"/>
                <w:szCs w:val="24"/>
              </w:rPr>
            </w:pPr>
            <w:r>
              <w:rPr>
                <w:rFonts w:ascii="Times New Roman" w:hAnsi="Times New Roman" w:cs="Times New Roman"/>
                <w:i/>
                <w:iCs/>
                <w:sz w:val="24"/>
                <w:szCs w:val="24"/>
              </w:rPr>
              <w:t>изброите имената и адресите на подизпълнителите</w:t>
            </w:r>
          </w:p>
        </w:tc>
        <w:tc>
          <w:tcPr>
            <w:tcW w:w="3103" w:type="dxa"/>
            <w:tcBorders>
              <w:top w:val="single" w:sz="4" w:space="0" w:color="000000"/>
              <w:left w:val="single" w:sz="4" w:space="0" w:color="000000"/>
              <w:bottom w:val="single" w:sz="4" w:space="0" w:color="000000"/>
            </w:tcBorders>
            <w:shd w:val="clear" w:color="auto" w:fill="auto"/>
            <w:vAlign w:val="center"/>
          </w:tcPr>
          <w:p w:rsidR="004A31AD" w:rsidRDefault="004A31AD" w:rsidP="00381814">
            <w:pPr>
              <w:spacing w:after="120"/>
              <w:jc w:val="center"/>
              <w:rPr>
                <w:rFonts w:ascii="Times New Roman" w:hAnsi="Times New Roman" w:cs="Times New Roman"/>
                <w:i/>
                <w:iCs/>
                <w:sz w:val="24"/>
                <w:szCs w:val="24"/>
              </w:rPr>
            </w:pPr>
            <w:r>
              <w:rPr>
                <w:rFonts w:ascii="Times New Roman" w:hAnsi="Times New Roman" w:cs="Times New Roman"/>
                <w:sz w:val="24"/>
                <w:szCs w:val="24"/>
              </w:rPr>
              <w:t>Видове работи, които ще изпълнява</w:t>
            </w:r>
          </w:p>
          <w:p w:rsidR="004A31AD" w:rsidRDefault="004A31AD" w:rsidP="00381814">
            <w:pPr>
              <w:spacing w:after="120"/>
              <w:jc w:val="center"/>
              <w:rPr>
                <w:rFonts w:ascii="Times New Roman" w:hAnsi="Times New Roman" w:cs="Times New Roman"/>
                <w:sz w:val="24"/>
                <w:szCs w:val="24"/>
              </w:rPr>
            </w:pPr>
            <w:r>
              <w:rPr>
                <w:rFonts w:ascii="Times New Roman" w:hAnsi="Times New Roman" w:cs="Times New Roman"/>
                <w:i/>
                <w:iCs/>
                <w:sz w:val="24"/>
                <w:szCs w:val="24"/>
              </w:rPr>
              <w:t>посочете видовете дейности</w:t>
            </w:r>
          </w:p>
        </w:tc>
        <w:tc>
          <w:tcPr>
            <w:tcW w:w="3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AD" w:rsidRDefault="004A31AD" w:rsidP="00381814">
            <w:pPr>
              <w:spacing w:after="120"/>
              <w:jc w:val="center"/>
            </w:pPr>
            <w:r>
              <w:rPr>
                <w:rFonts w:ascii="Times New Roman" w:hAnsi="Times New Roman" w:cs="Times New Roman"/>
                <w:sz w:val="24"/>
                <w:szCs w:val="24"/>
              </w:rPr>
              <w:t>дял на участие в % на подизпълнителя при изпълнение на поръчката (</w:t>
            </w:r>
            <w:r>
              <w:rPr>
                <w:rFonts w:ascii="Times New Roman" w:hAnsi="Times New Roman" w:cs="Times New Roman"/>
                <w:bCs/>
                <w:i/>
                <w:iCs/>
                <w:sz w:val="24"/>
                <w:szCs w:val="24"/>
              </w:rPr>
              <w:t>посочете дела на участие на всеки подизпълнител)</w:t>
            </w:r>
          </w:p>
        </w:tc>
      </w:tr>
      <w:tr w:rsidR="004A31AD" w:rsidTr="00381814">
        <w:tc>
          <w:tcPr>
            <w:tcW w:w="2722" w:type="dxa"/>
            <w:tcBorders>
              <w:top w:val="single" w:sz="4" w:space="0" w:color="000000"/>
              <w:left w:val="single" w:sz="4" w:space="0" w:color="000000"/>
              <w:bottom w:val="single" w:sz="4" w:space="0" w:color="000000"/>
            </w:tcBorders>
            <w:shd w:val="clear" w:color="auto" w:fill="auto"/>
          </w:tcPr>
          <w:p w:rsidR="004A31AD" w:rsidRDefault="004A31AD" w:rsidP="00381814">
            <w:pPr>
              <w:snapToGrid w:val="0"/>
              <w:spacing w:after="120"/>
              <w:jc w:val="both"/>
              <w:rPr>
                <w:rFonts w:ascii="Times New Roman" w:hAnsi="Times New Roman" w:cs="Times New Roman"/>
                <w:sz w:val="24"/>
                <w:szCs w:val="24"/>
                <w:shd w:val="clear" w:color="auto" w:fill="FFFF00"/>
              </w:rPr>
            </w:pPr>
          </w:p>
        </w:tc>
        <w:tc>
          <w:tcPr>
            <w:tcW w:w="3103" w:type="dxa"/>
            <w:tcBorders>
              <w:top w:val="single" w:sz="4" w:space="0" w:color="000000"/>
              <w:left w:val="single" w:sz="4" w:space="0" w:color="000000"/>
              <w:bottom w:val="single" w:sz="4" w:space="0" w:color="000000"/>
            </w:tcBorders>
            <w:shd w:val="clear" w:color="auto" w:fill="auto"/>
          </w:tcPr>
          <w:p w:rsidR="004A31AD" w:rsidRDefault="004A31AD" w:rsidP="00381814">
            <w:pPr>
              <w:snapToGrid w:val="0"/>
              <w:spacing w:after="120"/>
              <w:jc w:val="both"/>
              <w:rPr>
                <w:rFonts w:ascii="Times New Roman" w:hAnsi="Times New Roman" w:cs="Times New Roman"/>
                <w:sz w:val="24"/>
                <w:szCs w:val="24"/>
                <w:shd w:val="clear" w:color="auto" w:fill="FFFF00"/>
              </w:rPr>
            </w:pPr>
          </w:p>
        </w:tc>
        <w:tc>
          <w:tcPr>
            <w:tcW w:w="3530"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snapToGrid w:val="0"/>
              <w:spacing w:after="120"/>
              <w:jc w:val="both"/>
              <w:rPr>
                <w:rFonts w:ascii="Times New Roman" w:hAnsi="Times New Roman" w:cs="Times New Roman"/>
                <w:sz w:val="24"/>
                <w:szCs w:val="24"/>
                <w:shd w:val="clear" w:color="auto" w:fill="FFFF00"/>
              </w:rPr>
            </w:pPr>
          </w:p>
        </w:tc>
      </w:tr>
    </w:tbl>
    <w:p w:rsidR="004A31AD" w:rsidRDefault="004A31AD" w:rsidP="004A31AD">
      <w:pPr>
        <w:spacing w:after="120"/>
        <w:ind w:firstLine="708"/>
        <w:jc w:val="both"/>
        <w:rPr>
          <w:rStyle w:val="FontStyle22"/>
          <w:szCs w:val="24"/>
        </w:rPr>
      </w:pPr>
      <w:r>
        <w:rPr>
          <w:rFonts w:ascii="Times New Roman" w:hAnsi="Times New Roman" w:cs="Times New Roman"/>
          <w:sz w:val="24"/>
          <w:szCs w:val="24"/>
        </w:rPr>
        <w:t>във връзка, с което прилагаме писмено съгласие (декларация) от страна на посочените подизпълнители за участието им.</w:t>
      </w:r>
    </w:p>
    <w:p w:rsidR="004A31AD" w:rsidRDefault="004A31AD" w:rsidP="004A31AD">
      <w:pPr>
        <w:spacing w:after="120"/>
        <w:ind w:firstLine="708"/>
        <w:jc w:val="both"/>
        <w:rPr>
          <w:rStyle w:val="FontStyle22"/>
          <w:szCs w:val="24"/>
        </w:rPr>
      </w:pPr>
      <w:r>
        <w:rPr>
          <w:rStyle w:val="FontStyle22"/>
          <w:szCs w:val="24"/>
        </w:rPr>
        <w:t xml:space="preserve">5. </w:t>
      </w:r>
      <w:r>
        <w:rPr>
          <w:rFonts w:ascii="Times New Roman" w:hAnsi="Times New Roman" w:cs="Times New Roman"/>
          <w:sz w:val="24"/>
          <w:szCs w:val="24"/>
        </w:rPr>
        <w:t xml:space="preserve">В случай, че </w:t>
      </w:r>
      <w:r>
        <w:rPr>
          <w:rStyle w:val="FontStyle22"/>
          <w:szCs w:val="24"/>
        </w:rPr>
        <w:t>Поръчката бъде възложена на нас, настоящата оферта ще представлява споразумение между нас и Възложителя до подписване на договора, което ще бъде безусловно гарантирано от нашата гаранция за участие в Процедурата.</w:t>
      </w:r>
    </w:p>
    <w:p w:rsidR="004A31AD" w:rsidRDefault="004A31AD" w:rsidP="004A31AD">
      <w:pPr>
        <w:spacing w:after="120"/>
        <w:ind w:firstLine="708"/>
        <w:jc w:val="both"/>
        <w:rPr>
          <w:rFonts w:ascii="Times New Roman" w:hAnsi="Times New Roman" w:cs="Times New Roman"/>
          <w:sz w:val="24"/>
          <w:szCs w:val="24"/>
        </w:rPr>
      </w:pPr>
      <w:r>
        <w:rPr>
          <w:rStyle w:val="FontStyle22"/>
          <w:szCs w:val="24"/>
        </w:rPr>
        <w:t xml:space="preserve">6. </w:t>
      </w:r>
      <w:r>
        <w:rPr>
          <w:rFonts w:ascii="Times New Roman" w:hAnsi="Times New Roman" w:cs="Times New Roman"/>
          <w:sz w:val="24"/>
          <w:szCs w:val="24"/>
        </w:rPr>
        <w:t xml:space="preserve">В случай че </w:t>
      </w:r>
      <w:r>
        <w:rPr>
          <w:rStyle w:val="FontStyle22"/>
          <w:szCs w:val="24"/>
        </w:rPr>
        <w:t>бъдем определени за Изпълнител, ние ще изпълним предмета на Поръчката в съответствие с изискванията, заложени в техническата спецификация на Възложителя и Документацията за участие.</w:t>
      </w:r>
    </w:p>
    <w:p w:rsidR="004A31AD" w:rsidRDefault="004A31AD" w:rsidP="004A31AD">
      <w:pPr>
        <w:spacing w:after="120"/>
        <w:ind w:firstLine="708"/>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b/>
          <w:sz w:val="24"/>
          <w:szCs w:val="24"/>
        </w:rPr>
        <w:t xml:space="preserve"> </w:t>
      </w:r>
      <w:r>
        <w:rPr>
          <w:rFonts w:ascii="Times New Roman" w:hAnsi="Times New Roman" w:cs="Times New Roman"/>
          <w:sz w:val="24"/>
          <w:szCs w:val="24"/>
        </w:rPr>
        <w:t>Цената за изпълнение, условията и начина на плащане са съгласно приложение “Ценовата оферта”, поставена в запечатан плик № 3 с надпис “Предлагана цена”.</w:t>
      </w:r>
    </w:p>
    <w:p w:rsidR="004A31AD" w:rsidRDefault="004A31AD" w:rsidP="004A31AD">
      <w:pPr>
        <w:spacing w:after="120"/>
        <w:ind w:firstLine="708"/>
        <w:jc w:val="both"/>
        <w:rPr>
          <w:rFonts w:ascii="Times New Roman" w:hAnsi="Times New Roman" w:cs="Times New Roman"/>
          <w:sz w:val="24"/>
          <w:szCs w:val="24"/>
        </w:rPr>
      </w:pPr>
      <w:r>
        <w:rPr>
          <w:rFonts w:ascii="Times New Roman" w:hAnsi="Times New Roman" w:cs="Times New Roman"/>
          <w:sz w:val="24"/>
          <w:szCs w:val="24"/>
        </w:rPr>
        <w:t>9. Настоящата оферта е валидна за период от ....................... (</w:t>
      </w:r>
      <w:r>
        <w:rPr>
          <w:rFonts w:ascii="Times New Roman" w:hAnsi="Times New Roman" w:cs="Times New Roman"/>
          <w:i/>
          <w:iCs/>
          <w:sz w:val="24"/>
          <w:szCs w:val="24"/>
        </w:rPr>
        <w:t>посочват се броя на дните и/или последната дата на валидност съобразени с условията на поръчката, но не по малко то 90 календарни дни след изтичане срока за подаване на офертите)</w:t>
      </w:r>
      <w:r>
        <w:rPr>
          <w:rFonts w:ascii="Times New Roman" w:hAnsi="Times New Roman" w:cs="Times New Roman"/>
          <w:sz w:val="24"/>
          <w:szCs w:val="24"/>
        </w:rPr>
        <w:t xml:space="preserve"> и ние ще сме обвързани с нея. Запознати сме и приемаме условието, че тя може да бъде приета във всеки един момент преди изтичане на този срок.</w:t>
      </w:r>
    </w:p>
    <w:p w:rsidR="004A31AD" w:rsidRDefault="004A31AD" w:rsidP="004A31AD">
      <w:pPr>
        <w:spacing w:after="120"/>
        <w:ind w:firstLine="708"/>
        <w:jc w:val="both"/>
        <w:rPr>
          <w:rFonts w:ascii="Times New Roman" w:hAnsi="Times New Roman" w:cs="Times New Roman"/>
          <w:b/>
          <w:sz w:val="24"/>
          <w:szCs w:val="24"/>
        </w:rPr>
      </w:pPr>
      <w:r>
        <w:rPr>
          <w:rFonts w:ascii="Times New Roman" w:hAnsi="Times New Roman" w:cs="Times New Roman"/>
          <w:sz w:val="24"/>
          <w:szCs w:val="24"/>
        </w:rPr>
        <w:t>Приложенията към настоящата оферта са съгласно приложения списък на документите в офертата, представляващи неразделна част от нея.</w:t>
      </w:r>
    </w:p>
    <w:tbl>
      <w:tblPr>
        <w:tblW w:w="0" w:type="auto"/>
        <w:tblInd w:w="108" w:type="dxa"/>
        <w:tblLayout w:type="fixed"/>
        <w:tblLook w:val="0000" w:firstRow="0" w:lastRow="0" w:firstColumn="0" w:lastColumn="0" w:noHBand="0" w:noVBand="0"/>
      </w:tblPr>
      <w:tblGrid>
        <w:gridCol w:w="4153"/>
        <w:gridCol w:w="5027"/>
      </w:tblGrid>
      <w:tr w:rsidR="004A31AD" w:rsidTr="00381814">
        <w:tc>
          <w:tcPr>
            <w:tcW w:w="4153" w:type="dxa"/>
            <w:shd w:val="clear" w:color="auto" w:fill="auto"/>
          </w:tcPr>
          <w:p w:rsidR="004A31AD" w:rsidRDefault="004A31AD" w:rsidP="00381814">
            <w:pPr>
              <w:spacing w:after="120"/>
              <w:jc w:val="both"/>
              <w:rPr>
                <w:rFonts w:ascii="Times New Roman" w:hAnsi="Times New Roman" w:cs="Times New Roman"/>
                <w:sz w:val="24"/>
                <w:szCs w:val="24"/>
              </w:rPr>
            </w:pPr>
            <w:r>
              <w:rPr>
                <w:rFonts w:ascii="Times New Roman" w:hAnsi="Times New Roman" w:cs="Times New Roman"/>
                <w:b/>
                <w:sz w:val="24"/>
                <w:szCs w:val="24"/>
              </w:rPr>
              <w:t xml:space="preserve">Дата </w:t>
            </w:r>
          </w:p>
        </w:tc>
        <w:tc>
          <w:tcPr>
            <w:tcW w:w="5027" w:type="dxa"/>
            <w:shd w:val="clear" w:color="auto" w:fill="auto"/>
          </w:tcPr>
          <w:p w:rsidR="004A31AD" w:rsidRDefault="004A31AD" w:rsidP="00381814">
            <w:pPr>
              <w:spacing w:after="120"/>
              <w:jc w:val="both"/>
            </w:pPr>
            <w:r>
              <w:rPr>
                <w:rFonts w:ascii="Times New Roman" w:hAnsi="Times New Roman" w:cs="Times New Roman"/>
                <w:sz w:val="24"/>
                <w:szCs w:val="24"/>
              </w:rPr>
              <w:t>________/ _________ / ______</w:t>
            </w:r>
          </w:p>
        </w:tc>
      </w:tr>
      <w:tr w:rsidR="004A31AD" w:rsidTr="00381814">
        <w:tc>
          <w:tcPr>
            <w:tcW w:w="4153" w:type="dxa"/>
            <w:shd w:val="clear" w:color="auto" w:fill="auto"/>
          </w:tcPr>
          <w:p w:rsidR="004A31AD" w:rsidRDefault="004A31AD" w:rsidP="00381814">
            <w:pPr>
              <w:spacing w:after="120"/>
              <w:jc w:val="both"/>
              <w:rPr>
                <w:rFonts w:ascii="Times New Roman" w:hAnsi="Times New Roman" w:cs="Times New Roman"/>
                <w:sz w:val="24"/>
                <w:szCs w:val="24"/>
              </w:rPr>
            </w:pPr>
            <w:r>
              <w:rPr>
                <w:rFonts w:ascii="Times New Roman" w:hAnsi="Times New Roman" w:cs="Times New Roman"/>
                <w:b/>
                <w:sz w:val="24"/>
                <w:szCs w:val="24"/>
              </w:rPr>
              <w:t>Име и фамилия</w:t>
            </w:r>
          </w:p>
        </w:tc>
        <w:tc>
          <w:tcPr>
            <w:tcW w:w="5027" w:type="dxa"/>
            <w:shd w:val="clear" w:color="auto" w:fill="auto"/>
          </w:tcPr>
          <w:p w:rsidR="004A31AD" w:rsidRDefault="004A31AD" w:rsidP="00381814">
            <w:pPr>
              <w:spacing w:after="120"/>
              <w:jc w:val="both"/>
            </w:pPr>
            <w:r>
              <w:rPr>
                <w:rFonts w:ascii="Times New Roman" w:hAnsi="Times New Roman" w:cs="Times New Roman"/>
                <w:sz w:val="24"/>
                <w:szCs w:val="24"/>
              </w:rPr>
              <w:t>__________________________</w:t>
            </w:r>
          </w:p>
        </w:tc>
      </w:tr>
      <w:tr w:rsidR="004A31AD" w:rsidTr="00381814">
        <w:tc>
          <w:tcPr>
            <w:tcW w:w="4153" w:type="dxa"/>
            <w:shd w:val="clear" w:color="auto" w:fill="auto"/>
          </w:tcPr>
          <w:p w:rsidR="004A31AD" w:rsidRDefault="004A31AD" w:rsidP="00381814">
            <w:pPr>
              <w:spacing w:after="120"/>
              <w:jc w:val="both"/>
              <w:rPr>
                <w:rFonts w:ascii="Times New Roman" w:hAnsi="Times New Roman" w:cs="Times New Roman"/>
                <w:sz w:val="24"/>
                <w:szCs w:val="24"/>
              </w:rPr>
            </w:pPr>
            <w:r>
              <w:rPr>
                <w:rFonts w:ascii="Times New Roman" w:hAnsi="Times New Roman" w:cs="Times New Roman"/>
                <w:b/>
                <w:sz w:val="24"/>
                <w:szCs w:val="24"/>
              </w:rPr>
              <w:t>Подпис на упълномощеното лице</w:t>
            </w:r>
          </w:p>
        </w:tc>
        <w:tc>
          <w:tcPr>
            <w:tcW w:w="5027" w:type="dxa"/>
            <w:shd w:val="clear" w:color="auto" w:fill="auto"/>
          </w:tcPr>
          <w:p w:rsidR="004A31AD" w:rsidRDefault="004A31AD" w:rsidP="00381814">
            <w:pPr>
              <w:spacing w:after="120"/>
              <w:jc w:val="both"/>
            </w:pPr>
            <w:r>
              <w:rPr>
                <w:rFonts w:ascii="Times New Roman" w:hAnsi="Times New Roman" w:cs="Times New Roman"/>
                <w:sz w:val="24"/>
                <w:szCs w:val="24"/>
              </w:rPr>
              <w:t>__________________________</w:t>
            </w:r>
          </w:p>
        </w:tc>
      </w:tr>
      <w:tr w:rsidR="004A31AD" w:rsidTr="00381814">
        <w:tc>
          <w:tcPr>
            <w:tcW w:w="4153" w:type="dxa"/>
            <w:shd w:val="clear" w:color="auto" w:fill="auto"/>
          </w:tcPr>
          <w:p w:rsidR="004A31AD" w:rsidRDefault="004A31AD" w:rsidP="00381814">
            <w:pPr>
              <w:spacing w:after="120"/>
              <w:jc w:val="both"/>
              <w:rPr>
                <w:rFonts w:ascii="Times New Roman" w:hAnsi="Times New Roman" w:cs="Times New Roman"/>
                <w:sz w:val="24"/>
                <w:szCs w:val="24"/>
              </w:rPr>
            </w:pPr>
            <w:r>
              <w:rPr>
                <w:rFonts w:ascii="Times New Roman" w:hAnsi="Times New Roman" w:cs="Times New Roman"/>
                <w:b/>
                <w:sz w:val="24"/>
                <w:szCs w:val="24"/>
              </w:rPr>
              <w:lastRenderedPageBreak/>
              <w:t xml:space="preserve">Длъжност </w:t>
            </w:r>
          </w:p>
        </w:tc>
        <w:tc>
          <w:tcPr>
            <w:tcW w:w="5027" w:type="dxa"/>
            <w:shd w:val="clear" w:color="auto" w:fill="auto"/>
          </w:tcPr>
          <w:p w:rsidR="004A31AD" w:rsidRDefault="004A31AD" w:rsidP="00381814">
            <w:pPr>
              <w:spacing w:after="120"/>
              <w:jc w:val="both"/>
            </w:pPr>
            <w:r>
              <w:rPr>
                <w:rFonts w:ascii="Times New Roman" w:hAnsi="Times New Roman" w:cs="Times New Roman"/>
                <w:sz w:val="24"/>
                <w:szCs w:val="24"/>
              </w:rPr>
              <w:t>__________________________</w:t>
            </w:r>
          </w:p>
        </w:tc>
      </w:tr>
      <w:tr w:rsidR="004A31AD" w:rsidTr="00381814">
        <w:tc>
          <w:tcPr>
            <w:tcW w:w="4153" w:type="dxa"/>
            <w:shd w:val="clear" w:color="auto" w:fill="auto"/>
          </w:tcPr>
          <w:p w:rsidR="004A31AD" w:rsidRDefault="004A31AD" w:rsidP="00381814">
            <w:pPr>
              <w:spacing w:after="120"/>
              <w:jc w:val="both"/>
              <w:rPr>
                <w:rFonts w:ascii="Times New Roman" w:hAnsi="Times New Roman" w:cs="Times New Roman"/>
                <w:sz w:val="24"/>
                <w:szCs w:val="24"/>
              </w:rPr>
            </w:pPr>
            <w:r>
              <w:rPr>
                <w:rFonts w:ascii="Times New Roman" w:hAnsi="Times New Roman" w:cs="Times New Roman"/>
                <w:b/>
                <w:sz w:val="24"/>
                <w:szCs w:val="24"/>
              </w:rPr>
              <w:t>Наименование на участника</w:t>
            </w:r>
          </w:p>
        </w:tc>
        <w:tc>
          <w:tcPr>
            <w:tcW w:w="5027" w:type="dxa"/>
            <w:shd w:val="clear" w:color="auto" w:fill="auto"/>
          </w:tcPr>
          <w:p w:rsidR="004A31AD" w:rsidRDefault="004A31AD" w:rsidP="00381814">
            <w:pPr>
              <w:spacing w:after="120"/>
              <w:jc w:val="both"/>
            </w:pPr>
            <w:r>
              <w:rPr>
                <w:rFonts w:ascii="Times New Roman" w:hAnsi="Times New Roman" w:cs="Times New Roman"/>
                <w:sz w:val="24"/>
                <w:szCs w:val="24"/>
              </w:rPr>
              <w:t>__________________________</w:t>
            </w:r>
          </w:p>
        </w:tc>
      </w:tr>
    </w:tbl>
    <w:p w:rsidR="004A31AD" w:rsidRDefault="004A31AD" w:rsidP="004A31AD">
      <w:pPr>
        <w:spacing w:after="120"/>
        <w:rPr>
          <w:rFonts w:ascii="Times New Roman" w:hAnsi="Times New Roman" w:cs="Times New Roman"/>
          <w:sz w:val="24"/>
          <w:szCs w:val="24"/>
        </w:rPr>
      </w:pPr>
    </w:p>
    <w:p w:rsidR="004A31AD" w:rsidRDefault="004A31AD" w:rsidP="004A31AD">
      <w:pPr>
        <w:pageBreakBefore/>
        <w:spacing w:after="120"/>
        <w:jc w:val="right"/>
        <w:rPr>
          <w:rFonts w:ascii="Times New Roman" w:hAnsi="Times New Roman" w:cs="Times New Roman"/>
          <w:b/>
          <w:bCs/>
          <w:szCs w:val="24"/>
        </w:rPr>
      </w:pPr>
      <w:r>
        <w:rPr>
          <w:rFonts w:ascii="Times New Roman" w:hAnsi="Times New Roman" w:cs="Times New Roman"/>
          <w:b/>
          <w:sz w:val="24"/>
          <w:szCs w:val="24"/>
        </w:rPr>
        <w:lastRenderedPageBreak/>
        <w:t>ПРИЛОЖЕНИЕ № 2</w:t>
      </w:r>
    </w:p>
    <w:tbl>
      <w:tblPr>
        <w:tblW w:w="0" w:type="auto"/>
        <w:tblInd w:w="108" w:type="dxa"/>
        <w:tblLayout w:type="fixed"/>
        <w:tblLook w:val="0000" w:firstRow="0" w:lastRow="0" w:firstColumn="0" w:lastColumn="0" w:noHBand="0" w:noVBand="0"/>
      </w:tblPr>
      <w:tblGrid>
        <w:gridCol w:w="3832"/>
        <w:gridCol w:w="5094"/>
      </w:tblGrid>
      <w:tr w:rsidR="004A31AD" w:rsidTr="00381814">
        <w:tc>
          <w:tcPr>
            <w:tcW w:w="3832" w:type="dxa"/>
            <w:tcBorders>
              <w:top w:val="single" w:sz="4" w:space="0" w:color="000000"/>
              <w:left w:val="single" w:sz="4" w:space="0" w:color="000000"/>
              <w:bottom w:val="single" w:sz="4" w:space="0" w:color="000000"/>
            </w:tcBorders>
            <w:shd w:val="clear" w:color="auto" w:fill="auto"/>
            <w:vAlign w:val="center"/>
          </w:tcPr>
          <w:p w:rsidR="004A31AD" w:rsidRDefault="004A31AD" w:rsidP="00381814">
            <w:pPr>
              <w:pStyle w:val="BodyText0"/>
              <w:spacing w:line="276" w:lineRule="auto"/>
              <w:rPr>
                <w:i/>
                <w:iCs/>
                <w:szCs w:val="24"/>
              </w:rPr>
            </w:pPr>
            <w:r>
              <w:rPr>
                <w:rFonts w:ascii="Times New Roman" w:hAnsi="Times New Roman"/>
                <w:b/>
                <w:bCs/>
                <w:szCs w:val="24"/>
              </w:rPr>
              <w:t>Наименование на Участника :</w:t>
            </w:r>
          </w:p>
        </w:tc>
        <w:tc>
          <w:tcPr>
            <w:tcW w:w="5094"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pStyle w:val="BodyTextIndent3"/>
              <w:snapToGrid w:val="0"/>
              <w:spacing w:line="276" w:lineRule="auto"/>
              <w:ind w:left="0"/>
              <w:rPr>
                <w:i/>
                <w:iCs/>
                <w:sz w:val="24"/>
                <w:szCs w:val="24"/>
              </w:rPr>
            </w:pPr>
          </w:p>
        </w:tc>
      </w:tr>
      <w:tr w:rsidR="004A31AD" w:rsidTr="00381814">
        <w:tc>
          <w:tcPr>
            <w:tcW w:w="3832" w:type="dxa"/>
            <w:tcBorders>
              <w:top w:val="single" w:sz="4" w:space="0" w:color="000000"/>
              <w:left w:val="single" w:sz="4" w:space="0" w:color="000000"/>
              <w:bottom w:val="single" w:sz="4" w:space="0" w:color="000000"/>
            </w:tcBorders>
            <w:shd w:val="clear" w:color="auto" w:fill="auto"/>
            <w:vAlign w:val="center"/>
          </w:tcPr>
          <w:p w:rsidR="004A31AD" w:rsidRDefault="004A31AD" w:rsidP="00381814">
            <w:pPr>
              <w:pStyle w:val="BodyText0"/>
              <w:spacing w:line="276" w:lineRule="auto"/>
              <w:rPr>
                <w:i/>
                <w:iCs/>
                <w:szCs w:val="24"/>
              </w:rPr>
            </w:pPr>
            <w:r>
              <w:rPr>
                <w:rFonts w:ascii="Times New Roman" w:hAnsi="Times New Roman"/>
                <w:b/>
                <w:bCs/>
                <w:szCs w:val="24"/>
              </w:rPr>
              <w:t>Седалище по регистрация :</w:t>
            </w:r>
          </w:p>
        </w:tc>
        <w:tc>
          <w:tcPr>
            <w:tcW w:w="5094"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pStyle w:val="BodyTextIndent3"/>
              <w:snapToGrid w:val="0"/>
              <w:spacing w:line="276" w:lineRule="auto"/>
              <w:ind w:left="252"/>
              <w:rPr>
                <w:i/>
                <w:iCs/>
                <w:sz w:val="24"/>
                <w:szCs w:val="24"/>
              </w:rPr>
            </w:pPr>
          </w:p>
        </w:tc>
      </w:tr>
      <w:tr w:rsidR="004A31AD" w:rsidTr="00381814">
        <w:tc>
          <w:tcPr>
            <w:tcW w:w="3832" w:type="dxa"/>
            <w:tcBorders>
              <w:top w:val="single" w:sz="4" w:space="0" w:color="000000"/>
              <w:left w:val="single" w:sz="4" w:space="0" w:color="000000"/>
              <w:bottom w:val="single" w:sz="4" w:space="0" w:color="000000"/>
            </w:tcBorders>
            <w:shd w:val="clear" w:color="auto" w:fill="auto"/>
            <w:vAlign w:val="center"/>
          </w:tcPr>
          <w:p w:rsidR="004A31AD" w:rsidRDefault="004A31AD" w:rsidP="00381814">
            <w:pPr>
              <w:pStyle w:val="BodyText0"/>
              <w:spacing w:line="276" w:lineRule="auto"/>
              <w:rPr>
                <w:i/>
                <w:iCs/>
                <w:szCs w:val="24"/>
              </w:rPr>
            </w:pPr>
            <w:r>
              <w:rPr>
                <w:rFonts w:ascii="Times New Roman" w:hAnsi="Times New Roman"/>
                <w:b/>
                <w:bCs/>
                <w:szCs w:val="24"/>
              </w:rPr>
              <w:t xml:space="preserve">BIC; IBAN: </w:t>
            </w:r>
          </w:p>
        </w:tc>
        <w:tc>
          <w:tcPr>
            <w:tcW w:w="5094"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pStyle w:val="BodyTextIndent3"/>
              <w:snapToGrid w:val="0"/>
              <w:spacing w:line="276" w:lineRule="auto"/>
              <w:ind w:left="252"/>
              <w:rPr>
                <w:i/>
                <w:iCs/>
                <w:sz w:val="24"/>
                <w:szCs w:val="24"/>
              </w:rPr>
            </w:pPr>
          </w:p>
        </w:tc>
      </w:tr>
      <w:tr w:rsidR="004A31AD" w:rsidTr="00381814">
        <w:tc>
          <w:tcPr>
            <w:tcW w:w="3832" w:type="dxa"/>
            <w:tcBorders>
              <w:top w:val="single" w:sz="4" w:space="0" w:color="000000"/>
              <w:left w:val="single" w:sz="4" w:space="0" w:color="000000"/>
              <w:bottom w:val="single" w:sz="4" w:space="0" w:color="000000"/>
            </w:tcBorders>
            <w:shd w:val="clear" w:color="auto" w:fill="auto"/>
            <w:vAlign w:val="center"/>
          </w:tcPr>
          <w:p w:rsidR="004A31AD" w:rsidRDefault="004A31AD" w:rsidP="00381814">
            <w:pPr>
              <w:pStyle w:val="BodyText0"/>
              <w:spacing w:line="276" w:lineRule="auto"/>
              <w:rPr>
                <w:i/>
                <w:iCs/>
                <w:szCs w:val="24"/>
              </w:rPr>
            </w:pPr>
            <w:r>
              <w:rPr>
                <w:rFonts w:ascii="Times New Roman" w:hAnsi="Times New Roman"/>
                <w:b/>
                <w:bCs/>
                <w:szCs w:val="24"/>
              </w:rPr>
              <w:t>ЕИК:</w:t>
            </w:r>
          </w:p>
        </w:tc>
        <w:tc>
          <w:tcPr>
            <w:tcW w:w="5094"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pStyle w:val="BodyTextIndent3"/>
              <w:snapToGrid w:val="0"/>
              <w:spacing w:line="276" w:lineRule="auto"/>
              <w:ind w:left="252"/>
              <w:rPr>
                <w:i/>
                <w:iCs/>
                <w:sz w:val="24"/>
                <w:szCs w:val="24"/>
              </w:rPr>
            </w:pPr>
          </w:p>
        </w:tc>
      </w:tr>
      <w:tr w:rsidR="004A31AD" w:rsidTr="00381814">
        <w:tc>
          <w:tcPr>
            <w:tcW w:w="3832" w:type="dxa"/>
            <w:tcBorders>
              <w:top w:val="single" w:sz="4" w:space="0" w:color="000000"/>
              <w:left w:val="single" w:sz="4" w:space="0" w:color="000000"/>
              <w:bottom w:val="single" w:sz="4" w:space="0" w:color="000000"/>
            </w:tcBorders>
            <w:shd w:val="clear" w:color="auto" w:fill="auto"/>
            <w:vAlign w:val="center"/>
          </w:tcPr>
          <w:p w:rsidR="004A31AD" w:rsidRDefault="004A31AD" w:rsidP="00381814">
            <w:pPr>
              <w:pStyle w:val="BodyText0"/>
              <w:spacing w:line="276" w:lineRule="auto"/>
              <w:jc w:val="left"/>
              <w:rPr>
                <w:i/>
                <w:iCs/>
                <w:szCs w:val="24"/>
              </w:rPr>
            </w:pPr>
            <w:r>
              <w:rPr>
                <w:rFonts w:ascii="Times New Roman" w:hAnsi="Times New Roman"/>
                <w:b/>
                <w:bCs/>
                <w:szCs w:val="24"/>
              </w:rPr>
              <w:t>Точен адрес за кореспонденция:</w:t>
            </w:r>
          </w:p>
        </w:tc>
        <w:tc>
          <w:tcPr>
            <w:tcW w:w="5094"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pStyle w:val="BodyTextIndent3"/>
              <w:spacing w:line="276" w:lineRule="auto"/>
              <w:ind w:hanging="18"/>
              <w:jc w:val="center"/>
            </w:pPr>
            <w:r>
              <w:rPr>
                <w:i/>
                <w:iCs/>
                <w:sz w:val="24"/>
                <w:szCs w:val="24"/>
              </w:rPr>
              <w:t>(държава, град, пощенски код, улица, №)</w:t>
            </w:r>
          </w:p>
        </w:tc>
      </w:tr>
      <w:tr w:rsidR="004A31AD" w:rsidTr="00381814">
        <w:tc>
          <w:tcPr>
            <w:tcW w:w="3832" w:type="dxa"/>
            <w:tcBorders>
              <w:top w:val="single" w:sz="4" w:space="0" w:color="000000"/>
              <w:left w:val="single" w:sz="4" w:space="0" w:color="000000"/>
              <w:bottom w:val="single" w:sz="4" w:space="0" w:color="000000"/>
            </w:tcBorders>
            <w:shd w:val="clear" w:color="auto" w:fill="auto"/>
            <w:vAlign w:val="center"/>
          </w:tcPr>
          <w:p w:rsidR="004A31AD" w:rsidRDefault="004A31AD" w:rsidP="00381814">
            <w:pPr>
              <w:pStyle w:val="Header"/>
              <w:spacing w:after="120"/>
              <w:rPr>
                <w:rFonts w:ascii="Times New Roman" w:hAnsi="Times New Roman" w:cs="Times New Roman"/>
                <w:i/>
                <w:iCs/>
                <w:szCs w:val="24"/>
              </w:rPr>
            </w:pPr>
            <w:r>
              <w:rPr>
                <w:rFonts w:ascii="Times New Roman" w:eastAsia="Times New Roman" w:hAnsi="Times New Roman" w:cs="Times New Roman"/>
                <w:b/>
                <w:bCs/>
                <w:sz w:val="24"/>
                <w:szCs w:val="24"/>
                <w:lang w:eastAsia="bg-BG"/>
              </w:rPr>
              <w:t>Телефонен номер :</w:t>
            </w:r>
          </w:p>
        </w:tc>
        <w:tc>
          <w:tcPr>
            <w:tcW w:w="5094"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pStyle w:val="BodyText0"/>
              <w:snapToGrid w:val="0"/>
              <w:spacing w:line="276" w:lineRule="auto"/>
              <w:ind w:left="252"/>
              <w:rPr>
                <w:rFonts w:ascii="Times New Roman" w:hAnsi="Times New Roman"/>
                <w:i/>
                <w:iCs/>
                <w:szCs w:val="24"/>
              </w:rPr>
            </w:pPr>
          </w:p>
        </w:tc>
      </w:tr>
      <w:tr w:rsidR="004A31AD" w:rsidTr="00381814">
        <w:tc>
          <w:tcPr>
            <w:tcW w:w="3832" w:type="dxa"/>
            <w:tcBorders>
              <w:top w:val="single" w:sz="4" w:space="0" w:color="000000"/>
              <w:left w:val="single" w:sz="4" w:space="0" w:color="000000"/>
              <w:bottom w:val="single" w:sz="4" w:space="0" w:color="000000"/>
            </w:tcBorders>
            <w:shd w:val="clear" w:color="auto" w:fill="auto"/>
            <w:vAlign w:val="center"/>
          </w:tcPr>
          <w:p w:rsidR="004A31AD" w:rsidRDefault="004A31AD" w:rsidP="00381814">
            <w:pPr>
              <w:pStyle w:val="Header"/>
              <w:spacing w:after="120"/>
              <w:rPr>
                <w:rFonts w:ascii="Times New Roman" w:hAnsi="Times New Roman" w:cs="Times New Roman"/>
                <w:i/>
                <w:iCs/>
                <w:szCs w:val="24"/>
              </w:rPr>
            </w:pPr>
            <w:r>
              <w:rPr>
                <w:rFonts w:ascii="Times New Roman" w:eastAsia="Times New Roman" w:hAnsi="Times New Roman" w:cs="Times New Roman"/>
                <w:b/>
                <w:bCs/>
                <w:sz w:val="24"/>
                <w:szCs w:val="24"/>
                <w:lang w:eastAsia="bg-BG"/>
              </w:rPr>
              <w:t>Факс номер :</w:t>
            </w:r>
          </w:p>
        </w:tc>
        <w:tc>
          <w:tcPr>
            <w:tcW w:w="5094"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pStyle w:val="BodyText0"/>
              <w:snapToGrid w:val="0"/>
              <w:spacing w:line="276" w:lineRule="auto"/>
              <w:ind w:left="252"/>
              <w:rPr>
                <w:rFonts w:ascii="Times New Roman" w:hAnsi="Times New Roman"/>
                <w:i/>
                <w:iCs/>
                <w:szCs w:val="24"/>
              </w:rPr>
            </w:pPr>
          </w:p>
        </w:tc>
      </w:tr>
      <w:tr w:rsidR="004A31AD" w:rsidTr="00381814">
        <w:tc>
          <w:tcPr>
            <w:tcW w:w="3832" w:type="dxa"/>
            <w:tcBorders>
              <w:top w:val="single" w:sz="4" w:space="0" w:color="000000"/>
              <w:left w:val="single" w:sz="4" w:space="0" w:color="000000"/>
              <w:bottom w:val="single" w:sz="4" w:space="0" w:color="000000"/>
            </w:tcBorders>
            <w:shd w:val="clear" w:color="auto" w:fill="auto"/>
            <w:vAlign w:val="center"/>
          </w:tcPr>
          <w:p w:rsidR="004A31AD" w:rsidRDefault="004A31AD" w:rsidP="00381814">
            <w:pPr>
              <w:pStyle w:val="Header"/>
              <w:spacing w:after="120"/>
              <w:rPr>
                <w:rFonts w:ascii="Times New Roman" w:hAnsi="Times New Roman" w:cs="Times New Roman"/>
                <w:i/>
                <w:iCs/>
                <w:szCs w:val="24"/>
              </w:rPr>
            </w:pPr>
            <w:r>
              <w:rPr>
                <w:rFonts w:ascii="Times New Roman" w:eastAsia="Times New Roman" w:hAnsi="Times New Roman" w:cs="Times New Roman"/>
                <w:b/>
                <w:bCs/>
                <w:sz w:val="24"/>
                <w:szCs w:val="24"/>
                <w:lang w:eastAsia="bg-BG"/>
              </w:rPr>
              <w:t>Лице за контакти :</w:t>
            </w:r>
          </w:p>
        </w:tc>
        <w:tc>
          <w:tcPr>
            <w:tcW w:w="5094"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pStyle w:val="BodyText0"/>
              <w:snapToGrid w:val="0"/>
              <w:spacing w:line="276" w:lineRule="auto"/>
              <w:ind w:left="252"/>
              <w:rPr>
                <w:rFonts w:ascii="Times New Roman" w:hAnsi="Times New Roman"/>
                <w:i/>
                <w:iCs/>
                <w:szCs w:val="24"/>
              </w:rPr>
            </w:pPr>
          </w:p>
        </w:tc>
      </w:tr>
      <w:tr w:rsidR="004A31AD" w:rsidTr="00381814">
        <w:tc>
          <w:tcPr>
            <w:tcW w:w="3832" w:type="dxa"/>
            <w:tcBorders>
              <w:top w:val="single" w:sz="4" w:space="0" w:color="000000"/>
              <w:left w:val="single" w:sz="4" w:space="0" w:color="000000"/>
              <w:bottom w:val="single" w:sz="4" w:space="0" w:color="000000"/>
            </w:tcBorders>
            <w:shd w:val="clear" w:color="auto" w:fill="auto"/>
            <w:vAlign w:val="center"/>
          </w:tcPr>
          <w:p w:rsidR="004A31AD" w:rsidRDefault="004A31AD" w:rsidP="00381814">
            <w:pPr>
              <w:pStyle w:val="Header"/>
              <w:spacing w:after="120"/>
              <w:rPr>
                <w:rFonts w:ascii="Times New Roman" w:hAnsi="Times New Roman" w:cs="Times New Roman"/>
                <w:i/>
                <w:iCs/>
                <w:szCs w:val="24"/>
              </w:rPr>
            </w:pPr>
            <w:r>
              <w:rPr>
                <w:rFonts w:ascii="Times New Roman" w:eastAsia="Times New Roman" w:hAnsi="Times New Roman" w:cs="Times New Roman"/>
                <w:b/>
                <w:bCs/>
                <w:sz w:val="24"/>
                <w:szCs w:val="24"/>
                <w:lang w:eastAsia="bg-BG"/>
              </w:rPr>
              <w:t>e mail :</w:t>
            </w:r>
          </w:p>
        </w:tc>
        <w:tc>
          <w:tcPr>
            <w:tcW w:w="5094"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pStyle w:val="BodyText0"/>
              <w:snapToGrid w:val="0"/>
              <w:spacing w:line="276" w:lineRule="auto"/>
              <w:ind w:left="252"/>
              <w:rPr>
                <w:rFonts w:ascii="Times New Roman" w:hAnsi="Times New Roman"/>
                <w:i/>
                <w:iCs/>
                <w:szCs w:val="24"/>
              </w:rPr>
            </w:pPr>
          </w:p>
        </w:tc>
      </w:tr>
    </w:tbl>
    <w:p w:rsidR="004A31AD" w:rsidRDefault="004A31AD" w:rsidP="004A31AD">
      <w:pPr>
        <w:spacing w:after="120"/>
        <w:jc w:val="center"/>
        <w:rPr>
          <w:rFonts w:ascii="Times New Roman" w:hAnsi="Times New Roman" w:cs="Times New Roman"/>
          <w:sz w:val="24"/>
          <w:szCs w:val="24"/>
        </w:rPr>
      </w:pPr>
    </w:p>
    <w:p w:rsidR="004A31AD" w:rsidRDefault="004A31AD" w:rsidP="004A31AD">
      <w:pPr>
        <w:spacing w:after="120"/>
        <w:jc w:val="center"/>
        <w:rPr>
          <w:rFonts w:ascii="Times New Roman" w:eastAsia="Times New Roman" w:hAnsi="Times New Roman" w:cs="Times New Roman"/>
          <w:b/>
          <w:sz w:val="24"/>
          <w:szCs w:val="24"/>
        </w:rPr>
      </w:pPr>
      <w:r>
        <w:rPr>
          <w:rFonts w:ascii="Times New Roman" w:hAnsi="Times New Roman" w:cs="Times New Roman"/>
          <w:b/>
          <w:sz w:val="24"/>
          <w:szCs w:val="24"/>
        </w:rPr>
        <w:t>С П И С Ъ К</w:t>
      </w:r>
    </w:p>
    <w:p w:rsidR="004A31AD" w:rsidRDefault="004A31AD" w:rsidP="004A31AD">
      <w:pPr>
        <w:spacing w:after="120"/>
        <w:jc w:val="center"/>
        <w:rPr>
          <w:rFonts w:ascii="Times New Roman" w:hAnsi="Times New Roman" w:cs="Times New Roman"/>
          <w:b/>
          <w:szCs w:val="24"/>
        </w:rPr>
      </w:pPr>
      <w:r>
        <w:rPr>
          <w:rFonts w:ascii="Times New Roman" w:eastAsia="Times New Roman" w:hAnsi="Times New Roman" w:cs="Times New Roman"/>
          <w:b/>
          <w:sz w:val="24"/>
          <w:szCs w:val="24"/>
        </w:rPr>
        <w:t xml:space="preserve"> </w:t>
      </w:r>
      <w:r>
        <w:rPr>
          <w:rFonts w:ascii="Times New Roman" w:hAnsi="Times New Roman" w:cs="Times New Roman"/>
          <w:b/>
          <w:sz w:val="24"/>
          <w:szCs w:val="24"/>
        </w:rPr>
        <w:t>НА ДОКУМЕНТИТЕ, СЪДЪРЖАЩИ СЕ В ОФЕРТАТА ЗА УЧАСТИЕ В ПРОЦЕДУРА ЗА ВЪЗЛАГАНЕ НА ОБЩЕСТВЕНА ПОРЪЧКА С ПРЕДМЕТ:</w:t>
      </w:r>
    </w:p>
    <w:p w:rsidR="004A31AD" w:rsidRDefault="004A31AD" w:rsidP="004A31AD">
      <w:pPr>
        <w:pStyle w:val="BodyText0"/>
        <w:spacing w:line="276" w:lineRule="auto"/>
        <w:ind w:firstLine="708"/>
        <w:rPr>
          <w:rFonts w:ascii="Times New Roman" w:hAnsi="Times New Roman"/>
          <w:szCs w:val="24"/>
        </w:rPr>
      </w:pPr>
      <w:r>
        <w:rPr>
          <w:rFonts w:ascii="Times New Roman" w:hAnsi="Times New Roman"/>
          <w:b/>
          <w:szCs w:val="24"/>
        </w:rPr>
        <w:t>“УСЪВЪРШЕНСТВАНЕ НА СЪЩЕСТВУВАЩИТЕ И ВНЕДРЯВАНЕ НА НОВИ Е – АДМИНИСТРАТИВНИ УСЛУГИ, ПРЕДОСТАВЯНИ ЧРЕЗ ИНТЕРНЕТ САЙТА НА НАЦИОНАЛНА АГЕНЦИЯ ЗА ПРОФЕСИОНАЛНО ОБРАЗОВАНИЕ И ОБУЧЕНИЕ”</w:t>
      </w:r>
    </w:p>
    <w:p w:rsidR="004A31AD" w:rsidRDefault="004A31AD" w:rsidP="004A31AD">
      <w:pPr>
        <w:spacing w:after="120"/>
        <w:ind w:firstLine="708"/>
        <w:jc w:val="both"/>
        <w:rPr>
          <w:rFonts w:ascii="Times New Roman" w:hAnsi="Times New Roman" w:cs="Times New Roman"/>
          <w:sz w:val="24"/>
          <w:szCs w:val="24"/>
        </w:rPr>
      </w:pPr>
      <w:r>
        <w:rPr>
          <w:rFonts w:ascii="Times New Roman" w:hAnsi="Times New Roman" w:cs="Times New Roman"/>
          <w:sz w:val="24"/>
          <w:szCs w:val="24"/>
        </w:rPr>
        <w:t>Офертата съдържа следните документи:</w:t>
      </w:r>
    </w:p>
    <w:p w:rsidR="004A31AD" w:rsidRDefault="004A31AD" w:rsidP="004A31AD">
      <w:pPr>
        <w:spacing w:after="120"/>
        <w:ind w:firstLine="708"/>
        <w:jc w:val="both"/>
        <w:rPr>
          <w:rFonts w:ascii="Times New Roman" w:hAnsi="Times New Roman" w:cs="Times New Roman"/>
          <w:sz w:val="24"/>
          <w:szCs w:val="24"/>
        </w:rPr>
      </w:pPr>
      <w:r>
        <w:rPr>
          <w:rFonts w:ascii="Times New Roman" w:hAnsi="Times New Roman" w:cs="Times New Roman"/>
          <w:sz w:val="24"/>
          <w:szCs w:val="24"/>
        </w:rPr>
        <w:t xml:space="preserve">1. ........................................................................................................................................ </w:t>
      </w:r>
    </w:p>
    <w:p w:rsidR="004A31AD" w:rsidRDefault="004A31AD" w:rsidP="004A31AD">
      <w:pPr>
        <w:spacing w:after="120"/>
        <w:ind w:firstLine="708"/>
        <w:jc w:val="both"/>
        <w:rPr>
          <w:rFonts w:ascii="Times New Roman" w:hAnsi="Times New Roman" w:cs="Times New Roman"/>
          <w:sz w:val="24"/>
          <w:szCs w:val="24"/>
        </w:rPr>
      </w:pPr>
      <w:r>
        <w:rPr>
          <w:rFonts w:ascii="Times New Roman" w:hAnsi="Times New Roman" w:cs="Times New Roman"/>
          <w:sz w:val="24"/>
          <w:szCs w:val="24"/>
        </w:rPr>
        <w:t>2. .........................................................................................................................................</w:t>
      </w:r>
    </w:p>
    <w:p w:rsidR="004A31AD" w:rsidRDefault="004A31AD" w:rsidP="004A31AD">
      <w:pPr>
        <w:spacing w:after="120"/>
        <w:ind w:firstLine="708"/>
        <w:jc w:val="both"/>
        <w:rPr>
          <w:rFonts w:ascii="Times New Roman" w:eastAsia="Times New Roman" w:hAnsi="Times New Roman" w:cs="Times New Roman"/>
          <w:i/>
          <w:sz w:val="24"/>
          <w:szCs w:val="24"/>
        </w:rPr>
      </w:pPr>
      <w:r>
        <w:rPr>
          <w:rFonts w:ascii="Times New Roman" w:hAnsi="Times New Roman" w:cs="Times New Roman"/>
          <w:sz w:val="24"/>
          <w:szCs w:val="24"/>
        </w:rPr>
        <w:t>3. .........................................................................................................................................</w:t>
      </w:r>
    </w:p>
    <w:p w:rsidR="004A31AD" w:rsidRDefault="004A31AD" w:rsidP="004A31AD">
      <w:pPr>
        <w:spacing w:after="120"/>
        <w:ind w:firstLine="708"/>
        <w:jc w:val="both"/>
      </w:pPr>
      <w:r>
        <w:rPr>
          <w:rFonts w:ascii="Times New Roman" w:eastAsia="Times New Roman" w:hAnsi="Times New Roman" w:cs="Times New Roman"/>
          <w:i/>
          <w:sz w:val="24"/>
          <w:szCs w:val="24"/>
        </w:rPr>
        <w:t xml:space="preserve"> </w:t>
      </w:r>
      <w:r>
        <w:rPr>
          <w:rFonts w:ascii="Times New Roman" w:hAnsi="Times New Roman" w:cs="Times New Roman"/>
          <w:i/>
          <w:sz w:val="24"/>
          <w:szCs w:val="24"/>
        </w:rPr>
        <w:t>(участника прилага списък на всички документи, представени в офертата, съгласно изискванията, посочени в документацията)</w:t>
      </w:r>
    </w:p>
    <w:tbl>
      <w:tblPr>
        <w:tblW w:w="0" w:type="auto"/>
        <w:tblInd w:w="108" w:type="dxa"/>
        <w:tblLayout w:type="fixed"/>
        <w:tblLook w:val="0000" w:firstRow="0" w:lastRow="0" w:firstColumn="0" w:lastColumn="0" w:noHBand="0" w:noVBand="0"/>
      </w:tblPr>
      <w:tblGrid>
        <w:gridCol w:w="4153"/>
        <w:gridCol w:w="5027"/>
      </w:tblGrid>
      <w:tr w:rsidR="004A31AD" w:rsidTr="00381814">
        <w:tc>
          <w:tcPr>
            <w:tcW w:w="4153" w:type="dxa"/>
            <w:shd w:val="clear" w:color="auto" w:fill="auto"/>
          </w:tcPr>
          <w:p w:rsidR="004A31AD" w:rsidRDefault="004A31AD" w:rsidP="00381814">
            <w:pPr>
              <w:snapToGrid w:val="0"/>
              <w:spacing w:after="120"/>
              <w:jc w:val="both"/>
            </w:pPr>
          </w:p>
          <w:p w:rsidR="004A31AD" w:rsidRDefault="004A31AD" w:rsidP="00381814">
            <w:pPr>
              <w:spacing w:after="120"/>
              <w:jc w:val="both"/>
              <w:rPr>
                <w:rFonts w:ascii="Times New Roman" w:eastAsia="Times New Roman" w:hAnsi="Times New Roman" w:cs="Times New Roman"/>
                <w:sz w:val="24"/>
                <w:szCs w:val="24"/>
              </w:rPr>
            </w:pPr>
            <w:r>
              <w:rPr>
                <w:rFonts w:ascii="Times New Roman" w:hAnsi="Times New Roman" w:cs="Times New Roman"/>
                <w:b/>
                <w:sz w:val="24"/>
                <w:szCs w:val="24"/>
              </w:rPr>
              <w:t xml:space="preserve">Дата </w:t>
            </w:r>
          </w:p>
        </w:tc>
        <w:tc>
          <w:tcPr>
            <w:tcW w:w="5027" w:type="dxa"/>
            <w:shd w:val="clear" w:color="auto" w:fill="auto"/>
          </w:tcPr>
          <w:p w:rsidR="004A31AD" w:rsidRDefault="004A31AD" w:rsidP="00381814">
            <w:pPr>
              <w:spacing w:after="120"/>
              <w:jc w:val="both"/>
            </w:pPr>
            <w:r>
              <w:rPr>
                <w:rFonts w:ascii="Times New Roman" w:eastAsia="Times New Roman" w:hAnsi="Times New Roman" w:cs="Times New Roman"/>
                <w:sz w:val="24"/>
                <w:szCs w:val="24"/>
              </w:rPr>
              <w:t xml:space="preserve">                            </w:t>
            </w:r>
            <w:r>
              <w:rPr>
                <w:rFonts w:ascii="Times New Roman" w:hAnsi="Times New Roman" w:cs="Times New Roman"/>
                <w:sz w:val="24"/>
                <w:szCs w:val="24"/>
              </w:rPr>
              <w:t>________/ _________ / ______</w:t>
            </w:r>
          </w:p>
        </w:tc>
      </w:tr>
      <w:tr w:rsidR="004A31AD" w:rsidTr="00381814">
        <w:tc>
          <w:tcPr>
            <w:tcW w:w="4153" w:type="dxa"/>
            <w:shd w:val="clear" w:color="auto" w:fill="auto"/>
          </w:tcPr>
          <w:p w:rsidR="004A31AD" w:rsidRDefault="004A31AD" w:rsidP="00381814">
            <w:pPr>
              <w:spacing w:after="120"/>
              <w:jc w:val="both"/>
              <w:rPr>
                <w:rFonts w:ascii="Times New Roman" w:eastAsia="Times New Roman" w:hAnsi="Times New Roman" w:cs="Times New Roman"/>
                <w:sz w:val="24"/>
                <w:szCs w:val="24"/>
              </w:rPr>
            </w:pPr>
            <w:r>
              <w:rPr>
                <w:rFonts w:ascii="Times New Roman" w:hAnsi="Times New Roman" w:cs="Times New Roman"/>
                <w:b/>
                <w:sz w:val="24"/>
                <w:szCs w:val="24"/>
              </w:rPr>
              <w:t>Име и фамилия</w:t>
            </w:r>
          </w:p>
        </w:tc>
        <w:tc>
          <w:tcPr>
            <w:tcW w:w="5027" w:type="dxa"/>
            <w:shd w:val="clear" w:color="auto" w:fill="auto"/>
          </w:tcPr>
          <w:p w:rsidR="004A31AD" w:rsidRDefault="004A31AD" w:rsidP="00381814">
            <w:pPr>
              <w:spacing w:after="120"/>
              <w:jc w:val="both"/>
            </w:pPr>
            <w:r>
              <w:rPr>
                <w:rFonts w:ascii="Times New Roman" w:eastAsia="Times New Roman" w:hAnsi="Times New Roman" w:cs="Times New Roman"/>
                <w:sz w:val="24"/>
                <w:szCs w:val="24"/>
              </w:rPr>
              <w:t xml:space="preserve">                            </w:t>
            </w:r>
            <w:r>
              <w:rPr>
                <w:rFonts w:ascii="Times New Roman" w:hAnsi="Times New Roman" w:cs="Times New Roman"/>
                <w:sz w:val="24"/>
                <w:szCs w:val="24"/>
              </w:rPr>
              <w:t>__________________________</w:t>
            </w:r>
          </w:p>
        </w:tc>
      </w:tr>
      <w:tr w:rsidR="004A31AD" w:rsidTr="00381814">
        <w:tc>
          <w:tcPr>
            <w:tcW w:w="4153" w:type="dxa"/>
            <w:shd w:val="clear" w:color="auto" w:fill="auto"/>
          </w:tcPr>
          <w:p w:rsidR="004A31AD" w:rsidRDefault="004A31AD" w:rsidP="00381814">
            <w:pPr>
              <w:spacing w:after="120"/>
              <w:jc w:val="both"/>
              <w:rPr>
                <w:rFonts w:ascii="Times New Roman" w:eastAsia="Times New Roman" w:hAnsi="Times New Roman" w:cs="Times New Roman"/>
                <w:sz w:val="24"/>
                <w:szCs w:val="24"/>
              </w:rPr>
            </w:pPr>
            <w:r>
              <w:rPr>
                <w:rFonts w:ascii="Times New Roman" w:hAnsi="Times New Roman" w:cs="Times New Roman"/>
                <w:b/>
                <w:sz w:val="24"/>
                <w:szCs w:val="24"/>
              </w:rPr>
              <w:t>Подпис на упълномощеното лице</w:t>
            </w:r>
          </w:p>
        </w:tc>
        <w:tc>
          <w:tcPr>
            <w:tcW w:w="5027" w:type="dxa"/>
            <w:shd w:val="clear" w:color="auto" w:fill="auto"/>
          </w:tcPr>
          <w:p w:rsidR="004A31AD" w:rsidRDefault="004A31AD" w:rsidP="00381814">
            <w:pPr>
              <w:spacing w:after="120"/>
              <w:jc w:val="both"/>
            </w:pPr>
            <w:r>
              <w:rPr>
                <w:rFonts w:ascii="Times New Roman" w:eastAsia="Times New Roman" w:hAnsi="Times New Roman" w:cs="Times New Roman"/>
                <w:sz w:val="24"/>
                <w:szCs w:val="24"/>
              </w:rPr>
              <w:t xml:space="preserve">                            </w:t>
            </w:r>
            <w:r>
              <w:rPr>
                <w:rFonts w:ascii="Times New Roman" w:hAnsi="Times New Roman" w:cs="Times New Roman"/>
                <w:sz w:val="24"/>
                <w:szCs w:val="24"/>
              </w:rPr>
              <w:t>__________________________</w:t>
            </w:r>
          </w:p>
        </w:tc>
      </w:tr>
      <w:tr w:rsidR="004A31AD" w:rsidTr="00381814">
        <w:tc>
          <w:tcPr>
            <w:tcW w:w="4153" w:type="dxa"/>
            <w:shd w:val="clear" w:color="auto" w:fill="auto"/>
          </w:tcPr>
          <w:p w:rsidR="004A31AD" w:rsidRDefault="004A31AD" w:rsidP="00381814">
            <w:pPr>
              <w:spacing w:after="120"/>
              <w:jc w:val="both"/>
              <w:rPr>
                <w:rFonts w:ascii="Times New Roman" w:eastAsia="Times New Roman" w:hAnsi="Times New Roman" w:cs="Times New Roman"/>
                <w:sz w:val="24"/>
                <w:szCs w:val="24"/>
              </w:rPr>
            </w:pPr>
            <w:r>
              <w:rPr>
                <w:rFonts w:ascii="Times New Roman" w:hAnsi="Times New Roman" w:cs="Times New Roman"/>
                <w:b/>
                <w:sz w:val="24"/>
                <w:szCs w:val="24"/>
              </w:rPr>
              <w:t xml:space="preserve">Длъжност </w:t>
            </w:r>
          </w:p>
        </w:tc>
        <w:tc>
          <w:tcPr>
            <w:tcW w:w="5027" w:type="dxa"/>
            <w:shd w:val="clear" w:color="auto" w:fill="auto"/>
          </w:tcPr>
          <w:p w:rsidR="004A31AD" w:rsidRDefault="004A31AD" w:rsidP="00381814">
            <w:pPr>
              <w:spacing w:after="120"/>
              <w:jc w:val="both"/>
            </w:pPr>
            <w:r>
              <w:rPr>
                <w:rFonts w:ascii="Times New Roman" w:eastAsia="Times New Roman" w:hAnsi="Times New Roman" w:cs="Times New Roman"/>
                <w:sz w:val="24"/>
                <w:szCs w:val="24"/>
              </w:rPr>
              <w:t xml:space="preserve">                            </w:t>
            </w:r>
            <w:r>
              <w:rPr>
                <w:rFonts w:ascii="Times New Roman" w:hAnsi="Times New Roman" w:cs="Times New Roman"/>
                <w:sz w:val="24"/>
                <w:szCs w:val="24"/>
              </w:rPr>
              <w:t>__________________________</w:t>
            </w:r>
          </w:p>
        </w:tc>
      </w:tr>
      <w:tr w:rsidR="004A31AD" w:rsidTr="00381814">
        <w:tc>
          <w:tcPr>
            <w:tcW w:w="4153" w:type="dxa"/>
            <w:shd w:val="clear" w:color="auto" w:fill="auto"/>
          </w:tcPr>
          <w:p w:rsidR="004A31AD" w:rsidRDefault="004A31AD" w:rsidP="00381814">
            <w:pPr>
              <w:spacing w:after="120"/>
              <w:jc w:val="both"/>
              <w:rPr>
                <w:rFonts w:ascii="Times New Roman" w:eastAsia="Times New Roman" w:hAnsi="Times New Roman" w:cs="Times New Roman"/>
                <w:sz w:val="24"/>
                <w:szCs w:val="24"/>
              </w:rPr>
            </w:pPr>
            <w:r>
              <w:rPr>
                <w:rFonts w:ascii="Times New Roman" w:hAnsi="Times New Roman" w:cs="Times New Roman"/>
                <w:b/>
                <w:sz w:val="24"/>
                <w:szCs w:val="24"/>
              </w:rPr>
              <w:t>Наименование на участника</w:t>
            </w:r>
          </w:p>
        </w:tc>
        <w:tc>
          <w:tcPr>
            <w:tcW w:w="5027" w:type="dxa"/>
            <w:shd w:val="clear" w:color="auto" w:fill="auto"/>
          </w:tcPr>
          <w:p w:rsidR="004A31AD" w:rsidRDefault="004A31AD" w:rsidP="00381814">
            <w:pPr>
              <w:spacing w:after="120"/>
              <w:jc w:val="both"/>
            </w:pPr>
            <w:r>
              <w:rPr>
                <w:rFonts w:ascii="Times New Roman" w:eastAsia="Times New Roman" w:hAnsi="Times New Roman" w:cs="Times New Roman"/>
                <w:sz w:val="24"/>
                <w:szCs w:val="24"/>
              </w:rPr>
              <w:t xml:space="preserve">                            </w:t>
            </w:r>
            <w:r>
              <w:rPr>
                <w:rFonts w:ascii="Times New Roman" w:hAnsi="Times New Roman" w:cs="Times New Roman"/>
                <w:sz w:val="24"/>
                <w:szCs w:val="24"/>
              </w:rPr>
              <w:t>__________________________</w:t>
            </w:r>
          </w:p>
        </w:tc>
      </w:tr>
    </w:tbl>
    <w:p w:rsidR="004A31AD" w:rsidRDefault="004A31AD" w:rsidP="004A31AD">
      <w:pPr>
        <w:pageBreakBefore/>
        <w:spacing w:after="120"/>
        <w:jc w:val="right"/>
        <w:rPr>
          <w:rFonts w:ascii="Times New Roman" w:hAnsi="Times New Roman" w:cs="Times New Roman"/>
          <w:b/>
          <w:sz w:val="24"/>
          <w:szCs w:val="24"/>
        </w:rPr>
      </w:pPr>
      <w:r>
        <w:rPr>
          <w:rFonts w:ascii="Times New Roman" w:hAnsi="Times New Roman" w:cs="Times New Roman"/>
          <w:b/>
          <w:sz w:val="24"/>
          <w:szCs w:val="24"/>
        </w:rPr>
        <w:lastRenderedPageBreak/>
        <w:t>ПРИЛОЖЕНИЕ № 3</w:t>
      </w:r>
    </w:p>
    <w:p w:rsidR="004A31AD" w:rsidRDefault="004A31AD" w:rsidP="004A31AD">
      <w:pPr>
        <w:spacing w:after="120"/>
        <w:jc w:val="center"/>
        <w:rPr>
          <w:rFonts w:ascii="Times New Roman" w:hAnsi="Times New Roman" w:cs="Times New Roman"/>
          <w:b/>
          <w:bCs/>
          <w:szCs w:val="24"/>
        </w:rPr>
      </w:pPr>
      <w:r>
        <w:rPr>
          <w:rFonts w:ascii="Times New Roman" w:hAnsi="Times New Roman" w:cs="Times New Roman"/>
          <w:b/>
          <w:sz w:val="24"/>
          <w:szCs w:val="24"/>
        </w:rPr>
        <w:t>АДМИНИСТРАТИВНИ СВЕДЕНИЯ ЗА УЧАСТНИКА</w:t>
      </w:r>
    </w:p>
    <w:p w:rsidR="004A31AD" w:rsidRDefault="004A31AD" w:rsidP="004A31AD">
      <w:pPr>
        <w:pStyle w:val="BodyText0"/>
        <w:spacing w:line="276" w:lineRule="auto"/>
        <w:ind w:firstLine="708"/>
        <w:rPr>
          <w:rFonts w:ascii="Times New Roman" w:hAnsi="Times New Roman"/>
          <w:b/>
          <w:bCs/>
          <w:szCs w:val="24"/>
        </w:rPr>
      </w:pPr>
      <w:r>
        <w:rPr>
          <w:rFonts w:ascii="Times New Roman" w:hAnsi="Times New Roman"/>
          <w:b/>
          <w:bCs/>
          <w:szCs w:val="24"/>
        </w:rPr>
        <w:t xml:space="preserve">За участие в процедура по </w:t>
      </w:r>
      <w:r>
        <w:rPr>
          <w:rFonts w:ascii="Times New Roman" w:hAnsi="Times New Roman"/>
          <w:b/>
          <w:szCs w:val="24"/>
        </w:rPr>
        <w:t>възлагане на обществена поръчка с предмет:</w:t>
      </w:r>
      <w:r>
        <w:rPr>
          <w:rFonts w:ascii="Times New Roman" w:hAnsi="Times New Roman"/>
          <w:szCs w:val="24"/>
        </w:rPr>
        <w:t xml:space="preserve"> </w:t>
      </w:r>
      <w:r>
        <w:rPr>
          <w:rFonts w:ascii="Times New Roman" w:hAnsi="Times New Roman"/>
          <w:b/>
          <w:szCs w:val="24"/>
        </w:rPr>
        <w:t>“УСЪВЪРШЕНСТВАНЕ НА СЪЩЕСТВУВАЩИТЕ И ВНЕДРЯВАНЕ НА НОВИ Е – АДМИНИСТРАТИВНИ УСЛУГИ, ПРЕДОСТАВЯНИ ЧРЕЗ ИНТЕРНЕТ САЙТА НА НАЦИОНАЛНА АГЕНЦИЯ ЗА ПРОФЕСИОНАЛНО ОБРАЗОВАНИЕ И ОБУЧЕНИЕ”</w:t>
      </w:r>
    </w:p>
    <w:p w:rsidR="004A31AD" w:rsidRDefault="004A31AD" w:rsidP="004A31AD">
      <w:pPr>
        <w:pStyle w:val="BodyText0"/>
        <w:spacing w:line="276" w:lineRule="auto"/>
        <w:ind w:firstLine="708"/>
        <w:rPr>
          <w:rFonts w:ascii="Times New Roman" w:hAnsi="Times New Roman"/>
          <w:b/>
          <w:bCs/>
          <w:szCs w:val="24"/>
        </w:rPr>
      </w:pPr>
    </w:p>
    <w:p w:rsidR="004A31AD" w:rsidRDefault="004A31AD" w:rsidP="004A31AD">
      <w:pPr>
        <w:pStyle w:val="BodyText0"/>
        <w:spacing w:line="276" w:lineRule="auto"/>
        <w:jc w:val="left"/>
        <w:rPr>
          <w:rFonts w:ascii="Times New Roman" w:hAnsi="Times New Roman"/>
          <w:szCs w:val="24"/>
        </w:rPr>
      </w:pPr>
      <w:r>
        <w:rPr>
          <w:rFonts w:ascii="Times New Roman" w:hAnsi="Times New Roman"/>
          <w:b/>
          <w:szCs w:val="24"/>
        </w:rPr>
        <w:t>1. Наименование на участника:</w:t>
      </w:r>
    </w:p>
    <w:p w:rsidR="004A31AD" w:rsidRDefault="004A31AD" w:rsidP="004A31AD">
      <w:pPr>
        <w:spacing w:after="120"/>
        <w:rPr>
          <w:rFonts w:ascii="Times New Roman" w:hAnsi="Times New Roman" w:cs="Times New Roman"/>
          <w:b/>
          <w:sz w:val="24"/>
          <w:szCs w:val="24"/>
        </w:rPr>
      </w:pPr>
      <w:r>
        <w:rPr>
          <w:rFonts w:ascii="Times New Roman" w:eastAsia="Times New Roman" w:hAnsi="Times New Roman" w:cs="Times New Roman"/>
          <w:sz w:val="24"/>
          <w:szCs w:val="24"/>
        </w:rPr>
        <w:t>……………………………………………………………………………………</w:t>
      </w:r>
    </w:p>
    <w:p w:rsidR="004A31AD" w:rsidRDefault="004A31AD" w:rsidP="004A31AD">
      <w:pPr>
        <w:tabs>
          <w:tab w:val="left" w:pos="720"/>
        </w:tabs>
        <w:spacing w:after="120"/>
        <w:ind w:left="360" w:hanging="360"/>
        <w:rPr>
          <w:rFonts w:ascii="Times New Roman" w:eastAsia="Times New Roman" w:hAnsi="Times New Roman" w:cs="Times New Roman"/>
          <w:sz w:val="24"/>
          <w:szCs w:val="24"/>
        </w:rPr>
      </w:pPr>
      <w:r>
        <w:rPr>
          <w:rFonts w:ascii="Times New Roman" w:hAnsi="Times New Roman" w:cs="Times New Roman"/>
          <w:b/>
          <w:sz w:val="24"/>
          <w:szCs w:val="24"/>
        </w:rPr>
        <w:t>2. Седалище и адрес на управление:</w:t>
      </w:r>
    </w:p>
    <w:p w:rsidR="004A31AD" w:rsidRDefault="004A31AD" w:rsidP="004A31AD">
      <w:pPr>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4A31AD" w:rsidRDefault="004A31AD" w:rsidP="004A31AD">
      <w:pPr>
        <w:spacing w:after="120"/>
        <w:rPr>
          <w:rFonts w:ascii="Times New Roman" w:hAnsi="Times New Roman" w:cs="Times New Roman"/>
          <w:sz w:val="24"/>
          <w:szCs w:val="24"/>
        </w:rPr>
      </w:pPr>
      <w:r>
        <w:rPr>
          <w:rFonts w:ascii="Times New Roman" w:eastAsia="Times New Roman" w:hAnsi="Times New Roman" w:cs="Times New Roman"/>
          <w:sz w:val="24"/>
          <w:szCs w:val="24"/>
        </w:rPr>
        <w:t>……………………………………………………………………………………</w:t>
      </w:r>
    </w:p>
    <w:p w:rsidR="004A31AD" w:rsidRDefault="004A31AD" w:rsidP="004A31AD">
      <w:pPr>
        <w:spacing w:after="120"/>
        <w:rPr>
          <w:rFonts w:ascii="Times New Roman" w:hAnsi="Times New Roman" w:cs="Times New Roman"/>
          <w:sz w:val="24"/>
          <w:szCs w:val="24"/>
        </w:rPr>
      </w:pPr>
      <w:r>
        <w:rPr>
          <w:rFonts w:ascii="Times New Roman" w:hAnsi="Times New Roman" w:cs="Times New Roman"/>
          <w:sz w:val="24"/>
          <w:szCs w:val="24"/>
        </w:rPr>
        <w:t>/пощенски код, град/село, община, квартал, улица №/бл., ап./</w:t>
      </w:r>
    </w:p>
    <w:p w:rsidR="004A31AD" w:rsidRDefault="004A31AD" w:rsidP="004A31AD">
      <w:pPr>
        <w:spacing w:after="120"/>
        <w:rPr>
          <w:rFonts w:ascii="Times New Roman" w:hAnsi="Times New Roman" w:cs="Times New Roman"/>
          <w:sz w:val="24"/>
          <w:szCs w:val="24"/>
        </w:rPr>
      </w:pPr>
      <w:r>
        <w:rPr>
          <w:rFonts w:ascii="Times New Roman" w:hAnsi="Times New Roman" w:cs="Times New Roman"/>
          <w:sz w:val="24"/>
          <w:szCs w:val="24"/>
        </w:rPr>
        <w:t>ЕИК: ......................................................</w:t>
      </w:r>
    </w:p>
    <w:p w:rsidR="004A31AD" w:rsidRDefault="004A31AD" w:rsidP="004A31AD">
      <w:pPr>
        <w:spacing w:after="120"/>
        <w:rPr>
          <w:rFonts w:ascii="Times New Roman" w:hAnsi="Times New Roman" w:cs="Times New Roman"/>
          <w:sz w:val="24"/>
          <w:szCs w:val="24"/>
        </w:rPr>
      </w:pPr>
      <w:r>
        <w:rPr>
          <w:rFonts w:ascii="Times New Roman" w:hAnsi="Times New Roman" w:cs="Times New Roman"/>
          <w:sz w:val="24"/>
          <w:szCs w:val="24"/>
        </w:rPr>
        <w:t>телефон №: ……………………………………</w:t>
      </w:r>
    </w:p>
    <w:p w:rsidR="004A31AD" w:rsidRDefault="004A31AD" w:rsidP="004A31AD">
      <w:pPr>
        <w:spacing w:after="120"/>
        <w:rPr>
          <w:rFonts w:ascii="Times New Roman" w:hAnsi="Times New Roman" w:cs="Times New Roman"/>
          <w:sz w:val="24"/>
          <w:szCs w:val="24"/>
        </w:rPr>
      </w:pPr>
      <w:r>
        <w:rPr>
          <w:rFonts w:ascii="Times New Roman" w:hAnsi="Times New Roman" w:cs="Times New Roman"/>
          <w:sz w:val="24"/>
          <w:szCs w:val="24"/>
        </w:rPr>
        <w:t>факс №:…………………………………………</w:t>
      </w:r>
    </w:p>
    <w:p w:rsidR="004A31AD" w:rsidRDefault="004A31AD" w:rsidP="004A31AD">
      <w:pPr>
        <w:pBdr>
          <w:bottom w:val="single" w:sz="4" w:space="31" w:color="000000"/>
        </w:pBdr>
        <w:spacing w:after="120"/>
        <w:rPr>
          <w:rFonts w:ascii="Times New Roman" w:hAnsi="Times New Roman" w:cs="Times New Roman"/>
          <w:b/>
          <w:sz w:val="24"/>
          <w:szCs w:val="24"/>
        </w:rPr>
      </w:pPr>
      <w:r>
        <w:rPr>
          <w:rFonts w:ascii="Times New Roman" w:hAnsi="Times New Roman" w:cs="Times New Roman"/>
          <w:sz w:val="24"/>
          <w:szCs w:val="24"/>
        </w:rPr>
        <w:t>e-mail :……………………………………………</w:t>
      </w:r>
    </w:p>
    <w:p w:rsidR="004A31AD" w:rsidRDefault="004A31AD" w:rsidP="004A31AD">
      <w:pPr>
        <w:pBdr>
          <w:bottom w:val="single" w:sz="4" w:space="31" w:color="000000"/>
        </w:pBdr>
        <w:tabs>
          <w:tab w:val="left" w:pos="720"/>
        </w:tabs>
        <w:spacing w:after="120"/>
        <w:ind w:left="360" w:hanging="360"/>
        <w:rPr>
          <w:rFonts w:ascii="Times New Roman" w:hAnsi="Times New Roman" w:cs="Times New Roman"/>
          <w:sz w:val="24"/>
          <w:szCs w:val="24"/>
        </w:rPr>
      </w:pPr>
      <w:r>
        <w:rPr>
          <w:rFonts w:ascii="Times New Roman" w:hAnsi="Times New Roman" w:cs="Times New Roman"/>
          <w:b/>
          <w:sz w:val="24"/>
          <w:szCs w:val="24"/>
        </w:rPr>
        <w:t>3. Лице за контакти</w:t>
      </w:r>
      <w:r>
        <w:rPr>
          <w:rFonts w:ascii="Times New Roman" w:hAnsi="Times New Roman" w:cs="Times New Roman"/>
          <w:sz w:val="24"/>
          <w:szCs w:val="24"/>
        </w:rPr>
        <w:t>.................................................</w:t>
      </w:r>
    </w:p>
    <w:p w:rsidR="004A31AD" w:rsidRDefault="004A31AD" w:rsidP="004A31AD">
      <w:pPr>
        <w:pBdr>
          <w:bottom w:val="single" w:sz="4" w:space="31" w:color="000000"/>
        </w:pBdr>
        <w:tabs>
          <w:tab w:val="left" w:pos="720"/>
        </w:tabs>
        <w:spacing w:after="120"/>
        <w:ind w:left="360" w:hanging="360"/>
        <w:rPr>
          <w:rFonts w:ascii="Times New Roman" w:hAnsi="Times New Roman" w:cs="Times New Roman"/>
          <w:sz w:val="24"/>
          <w:szCs w:val="24"/>
        </w:rPr>
      </w:pPr>
      <w:r>
        <w:rPr>
          <w:rFonts w:ascii="Times New Roman" w:hAnsi="Times New Roman" w:cs="Times New Roman"/>
          <w:sz w:val="24"/>
          <w:szCs w:val="24"/>
        </w:rPr>
        <w:t>Длъжност: ...........................................................</w:t>
      </w:r>
    </w:p>
    <w:p w:rsidR="004A31AD" w:rsidRDefault="004A31AD" w:rsidP="004A31AD">
      <w:pPr>
        <w:pBdr>
          <w:bottom w:val="single" w:sz="4" w:space="31" w:color="000000"/>
        </w:pBdr>
        <w:spacing w:after="120"/>
        <w:rPr>
          <w:rFonts w:ascii="Times New Roman" w:hAnsi="Times New Roman" w:cs="Times New Roman"/>
          <w:b/>
          <w:sz w:val="24"/>
          <w:szCs w:val="24"/>
        </w:rPr>
      </w:pPr>
      <w:r>
        <w:rPr>
          <w:rFonts w:ascii="Times New Roman" w:hAnsi="Times New Roman" w:cs="Times New Roman"/>
          <w:sz w:val="24"/>
          <w:szCs w:val="24"/>
        </w:rPr>
        <w:t>телефон/ факс  ...........................................</w:t>
      </w:r>
    </w:p>
    <w:p w:rsidR="004A31AD" w:rsidRDefault="004A31AD" w:rsidP="004A31AD">
      <w:pPr>
        <w:pBdr>
          <w:bottom w:val="single" w:sz="4" w:space="31" w:color="000000"/>
        </w:pBdr>
        <w:spacing w:after="120"/>
        <w:rPr>
          <w:rFonts w:ascii="Times New Roman" w:hAnsi="Times New Roman" w:cs="Times New Roman"/>
          <w:b/>
          <w:sz w:val="24"/>
          <w:szCs w:val="24"/>
        </w:rPr>
      </w:pPr>
      <w:r>
        <w:rPr>
          <w:rFonts w:ascii="Times New Roman" w:hAnsi="Times New Roman" w:cs="Times New Roman"/>
          <w:b/>
          <w:sz w:val="24"/>
          <w:szCs w:val="24"/>
        </w:rPr>
        <w:t>4. Обслужваща банка</w:t>
      </w:r>
    </w:p>
    <w:p w:rsidR="004A31AD" w:rsidRDefault="004A31AD" w:rsidP="004A31AD">
      <w:pPr>
        <w:pBdr>
          <w:bottom w:val="single" w:sz="4" w:space="31" w:color="000000"/>
        </w:pBdr>
        <w:spacing w:after="120"/>
        <w:rPr>
          <w:rFonts w:ascii="Times New Roman" w:hAnsi="Times New Roman" w:cs="Times New Roman"/>
          <w:b/>
          <w:sz w:val="24"/>
          <w:szCs w:val="24"/>
        </w:rPr>
      </w:pPr>
      <w:r>
        <w:rPr>
          <w:rFonts w:ascii="Times New Roman" w:hAnsi="Times New Roman" w:cs="Times New Roman"/>
          <w:b/>
          <w:sz w:val="24"/>
          <w:szCs w:val="24"/>
        </w:rPr>
        <w:t>5. IBAN</w:t>
      </w:r>
      <w:r>
        <w:rPr>
          <w:rFonts w:ascii="Times New Roman" w:hAnsi="Times New Roman" w:cs="Times New Roman"/>
          <w:sz w:val="24"/>
          <w:szCs w:val="24"/>
        </w:rPr>
        <w:t>, по който ще бъде възстановена гаранцията за участие:</w:t>
      </w:r>
    </w:p>
    <w:p w:rsidR="004A31AD" w:rsidRDefault="004A31AD" w:rsidP="004A31AD">
      <w:pPr>
        <w:pBdr>
          <w:bottom w:val="single" w:sz="4" w:space="31" w:color="000000"/>
        </w:pBdr>
        <w:spacing w:after="120"/>
        <w:rPr>
          <w:rFonts w:ascii="Times New Roman" w:hAnsi="Times New Roman" w:cs="Times New Roman"/>
          <w:sz w:val="24"/>
          <w:szCs w:val="24"/>
        </w:rPr>
      </w:pPr>
      <w:r>
        <w:rPr>
          <w:rFonts w:ascii="Times New Roman" w:hAnsi="Times New Roman" w:cs="Times New Roman"/>
          <w:b/>
          <w:sz w:val="24"/>
          <w:szCs w:val="24"/>
        </w:rPr>
        <w:t>6. Титуляр на сметката</w:t>
      </w:r>
    </w:p>
    <w:p w:rsidR="004A31AD" w:rsidRDefault="004A31AD" w:rsidP="004A31AD">
      <w:pPr>
        <w:pBdr>
          <w:bottom w:val="single" w:sz="4" w:space="31" w:color="000000"/>
        </w:pBdr>
        <w:spacing w:after="120"/>
        <w:rPr>
          <w:rFonts w:ascii="Times New Roman" w:hAnsi="Times New Roman" w:cs="Times New Roman"/>
          <w:b/>
          <w:sz w:val="24"/>
          <w:szCs w:val="24"/>
        </w:rPr>
      </w:pPr>
      <w:r>
        <w:rPr>
          <w:rFonts w:ascii="Times New Roman" w:hAnsi="Times New Roman" w:cs="Times New Roman"/>
          <w:sz w:val="24"/>
          <w:szCs w:val="24"/>
        </w:rPr>
        <w:t>Дата.......................................... 2014 год.</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подпис и печат:....................... </w:t>
      </w:r>
    </w:p>
    <w:p w:rsidR="004A31AD" w:rsidRDefault="004A31AD" w:rsidP="004A31AD">
      <w:pPr>
        <w:pageBreakBefore/>
        <w:spacing w:after="120"/>
        <w:jc w:val="right"/>
        <w:rPr>
          <w:rFonts w:ascii="Times New Roman" w:hAnsi="Times New Roman" w:cs="Times New Roman"/>
          <w:b/>
          <w:sz w:val="24"/>
          <w:szCs w:val="24"/>
        </w:rPr>
      </w:pPr>
    </w:p>
    <w:p w:rsidR="004A31AD" w:rsidRDefault="004A31AD" w:rsidP="004A31AD">
      <w:pPr>
        <w:spacing w:after="120"/>
        <w:jc w:val="right"/>
        <w:rPr>
          <w:rFonts w:ascii="Times New Roman" w:hAnsi="Times New Roman" w:cs="Times New Roman"/>
          <w:b/>
          <w:sz w:val="24"/>
          <w:szCs w:val="24"/>
        </w:rPr>
      </w:pPr>
      <w:r>
        <w:rPr>
          <w:rFonts w:ascii="Times New Roman" w:hAnsi="Times New Roman" w:cs="Times New Roman"/>
          <w:b/>
          <w:sz w:val="24"/>
          <w:szCs w:val="24"/>
        </w:rPr>
        <w:t>ПРИЛОЖЕНИЕ № 4</w:t>
      </w:r>
    </w:p>
    <w:p w:rsidR="004A31AD" w:rsidRDefault="004A31AD" w:rsidP="004A31AD">
      <w:pPr>
        <w:spacing w:after="120"/>
        <w:jc w:val="center"/>
        <w:rPr>
          <w:rFonts w:ascii="Times New Roman" w:hAnsi="Times New Roman" w:cs="Times New Roman"/>
          <w:b/>
          <w:bCs/>
          <w:sz w:val="24"/>
          <w:szCs w:val="24"/>
        </w:rPr>
      </w:pPr>
      <w:r>
        <w:rPr>
          <w:rFonts w:ascii="Times New Roman" w:hAnsi="Times New Roman" w:cs="Times New Roman"/>
          <w:b/>
          <w:sz w:val="24"/>
          <w:szCs w:val="24"/>
        </w:rPr>
        <w:t>Д Е К Л А Р А Ц И Я</w:t>
      </w:r>
    </w:p>
    <w:p w:rsidR="004A31AD" w:rsidRDefault="004A31AD" w:rsidP="004A31AD">
      <w:pPr>
        <w:spacing w:after="120"/>
        <w:jc w:val="center"/>
        <w:rPr>
          <w:rFonts w:ascii="Times New Roman" w:hAnsi="Times New Roman" w:cs="Times New Roman"/>
          <w:b/>
          <w:bCs/>
          <w:sz w:val="24"/>
          <w:szCs w:val="24"/>
        </w:rPr>
      </w:pPr>
      <w:r>
        <w:rPr>
          <w:rFonts w:ascii="Times New Roman" w:hAnsi="Times New Roman" w:cs="Times New Roman"/>
          <w:b/>
          <w:bCs/>
          <w:sz w:val="24"/>
          <w:szCs w:val="24"/>
        </w:rPr>
        <w:t>за отсъствие на обстоятелствата по чл.47, ал.1, т.2 и т.3 и ал.2, т.1,т.3 и т.4</w:t>
      </w:r>
    </w:p>
    <w:p w:rsidR="004A31AD" w:rsidRDefault="004A31AD" w:rsidP="004A31AD">
      <w:pPr>
        <w:spacing w:after="120"/>
        <w:jc w:val="center"/>
        <w:rPr>
          <w:rFonts w:ascii="Times New Roman" w:hAnsi="Times New Roman" w:cs="Times New Roman"/>
          <w:sz w:val="24"/>
          <w:szCs w:val="24"/>
        </w:rPr>
      </w:pPr>
      <w:r>
        <w:rPr>
          <w:rFonts w:ascii="Times New Roman" w:hAnsi="Times New Roman" w:cs="Times New Roman"/>
          <w:b/>
          <w:bCs/>
          <w:sz w:val="24"/>
          <w:szCs w:val="24"/>
        </w:rPr>
        <w:t>от Закона за обществените поръчки</w:t>
      </w:r>
    </w:p>
    <w:p w:rsidR="004A31AD" w:rsidRDefault="004A31AD" w:rsidP="004A31AD">
      <w:pPr>
        <w:spacing w:after="120"/>
        <w:jc w:val="both"/>
        <w:rPr>
          <w:rFonts w:ascii="Times New Roman" w:eastAsia="Times New Roman" w:hAnsi="Times New Roman" w:cs="Times New Roman"/>
          <w:sz w:val="24"/>
          <w:szCs w:val="24"/>
        </w:rPr>
      </w:pPr>
      <w:r>
        <w:rPr>
          <w:rFonts w:ascii="Times New Roman" w:hAnsi="Times New Roman" w:cs="Times New Roman"/>
          <w:sz w:val="24"/>
          <w:szCs w:val="24"/>
        </w:rPr>
        <w:t>Долуподписаният………………………………………...................................................</w:t>
      </w:r>
    </w:p>
    <w:p w:rsidR="004A31AD" w:rsidRDefault="004A31AD" w:rsidP="004A31AD">
      <w:pPr>
        <w:spacing w:after="120"/>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hAnsi="Times New Roman" w:cs="Times New Roman"/>
          <w:i/>
          <w:sz w:val="24"/>
          <w:szCs w:val="24"/>
        </w:rPr>
        <w:t>( име, презиме, фамилия</w:t>
      </w:r>
      <w:r>
        <w:rPr>
          <w:rFonts w:ascii="Times New Roman" w:hAnsi="Times New Roman" w:cs="Times New Roman"/>
          <w:sz w:val="24"/>
          <w:szCs w:val="24"/>
        </w:rPr>
        <w:t xml:space="preserve"> )</w:t>
      </w:r>
    </w:p>
    <w:p w:rsidR="004A31AD" w:rsidRDefault="004A31AD" w:rsidP="004A31AD">
      <w:pPr>
        <w:spacing w:after="120"/>
        <w:jc w:val="both"/>
        <w:rPr>
          <w:rFonts w:ascii="Times New Roman" w:eastAsia="Times New Roman" w:hAnsi="Times New Roman" w:cs="Times New Roman"/>
          <w:sz w:val="24"/>
          <w:szCs w:val="24"/>
        </w:rPr>
      </w:pPr>
      <w:r>
        <w:rPr>
          <w:rFonts w:ascii="Times New Roman" w:hAnsi="Times New Roman" w:cs="Times New Roman"/>
          <w:sz w:val="24"/>
          <w:szCs w:val="24"/>
        </w:rPr>
        <w:t>С постоянен адрес .........................................................................................................................</w:t>
      </w:r>
    </w:p>
    <w:p w:rsidR="004A31AD" w:rsidRDefault="004A31AD" w:rsidP="004A31AD">
      <w:pPr>
        <w:spacing w:after="120"/>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hAnsi="Times New Roman" w:cs="Times New Roman"/>
          <w:sz w:val="24"/>
          <w:szCs w:val="24"/>
        </w:rPr>
        <w:t>с л.к., №……………………….., издаден на ...................................от........................................</w:t>
      </w:r>
    </w:p>
    <w:p w:rsidR="004A31AD" w:rsidRDefault="004A31AD" w:rsidP="004A31AD">
      <w:pPr>
        <w:spacing w:after="120"/>
        <w:ind w:left="7371" w:hanging="7371"/>
        <w:jc w:val="both"/>
        <w:rPr>
          <w:rFonts w:ascii="Times New Roman" w:hAnsi="Times New Roman" w:cs="Times New Roman"/>
          <w:sz w:val="24"/>
          <w:szCs w:val="24"/>
        </w:rPr>
      </w:pPr>
      <w:r>
        <w:rPr>
          <w:rFonts w:ascii="Times New Roman" w:hAnsi="Times New Roman" w:cs="Times New Roman"/>
          <w:sz w:val="24"/>
          <w:szCs w:val="24"/>
        </w:rPr>
        <w:t xml:space="preserve">ЕГН…………………………..в качеството ми на…........................................ </w:t>
      </w:r>
      <w:r>
        <w:rPr>
          <w:rFonts w:ascii="Times New Roman" w:hAnsi="Times New Roman" w:cs="Times New Roman"/>
          <w:i/>
          <w:sz w:val="24"/>
          <w:szCs w:val="24"/>
        </w:rPr>
        <w:t>длъжност)</w:t>
      </w:r>
    </w:p>
    <w:p w:rsidR="004A31AD" w:rsidRDefault="004A31AD" w:rsidP="004A31AD">
      <w:pPr>
        <w:spacing w:after="120"/>
        <w:jc w:val="both"/>
        <w:rPr>
          <w:rFonts w:ascii="Times New Roman" w:eastAsia="Times New Roman" w:hAnsi="Times New Roman" w:cs="Times New Roman"/>
          <w:sz w:val="24"/>
          <w:szCs w:val="24"/>
        </w:rPr>
      </w:pPr>
      <w:r>
        <w:rPr>
          <w:rFonts w:ascii="Times New Roman" w:hAnsi="Times New Roman" w:cs="Times New Roman"/>
          <w:sz w:val="24"/>
          <w:szCs w:val="24"/>
        </w:rPr>
        <w:t>на......................................................................................................................................</w:t>
      </w:r>
    </w:p>
    <w:p w:rsidR="004A31AD" w:rsidRDefault="004A31AD" w:rsidP="004A31AD">
      <w:pPr>
        <w:spacing w:after="120"/>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hAnsi="Times New Roman" w:cs="Times New Roman"/>
          <w:i/>
          <w:sz w:val="24"/>
          <w:szCs w:val="24"/>
        </w:rPr>
        <w:t>( наименование на участника</w:t>
      </w:r>
      <w:r>
        <w:rPr>
          <w:rFonts w:ascii="Times New Roman" w:hAnsi="Times New Roman" w:cs="Times New Roman"/>
          <w:sz w:val="24"/>
          <w:szCs w:val="24"/>
        </w:rPr>
        <w:t xml:space="preserve"> )</w:t>
      </w:r>
    </w:p>
    <w:p w:rsidR="004A31AD" w:rsidRDefault="004A31AD" w:rsidP="004A31AD">
      <w:pPr>
        <w:spacing w:after="120"/>
        <w:jc w:val="both"/>
        <w:rPr>
          <w:rFonts w:ascii="Times New Roman" w:hAnsi="Times New Roman" w:cs="Times New Roman"/>
          <w:sz w:val="24"/>
          <w:szCs w:val="24"/>
        </w:rPr>
      </w:pPr>
      <w:r>
        <w:rPr>
          <w:rFonts w:ascii="Times New Roman" w:hAnsi="Times New Roman" w:cs="Times New Roman"/>
          <w:sz w:val="24"/>
          <w:szCs w:val="24"/>
        </w:rPr>
        <w:t>със седалище и адрес на управление............................................................................................</w:t>
      </w:r>
    </w:p>
    <w:p w:rsidR="004A31AD" w:rsidRDefault="004A31AD" w:rsidP="004A31AD">
      <w:pPr>
        <w:spacing w:after="120"/>
        <w:jc w:val="both"/>
        <w:rPr>
          <w:rFonts w:ascii="Times New Roman" w:hAnsi="Times New Roman" w:cs="Times New Roman"/>
          <w:b/>
          <w:szCs w:val="24"/>
        </w:rPr>
      </w:pPr>
      <w:r>
        <w:rPr>
          <w:rFonts w:ascii="Times New Roman" w:hAnsi="Times New Roman" w:cs="Times New Roman"/>
          <w:sz w:val="24"/>
          <w:szCs w:val="24"/>
        </w:rPr>
        <w:t>ЕИК ..................................................................., участник в открита процедура за възлагане на обществена поръчка с предмет:</w:t>
      </w:r>
    </w:p>
    <w:p w:rsidR="004A31AD" w:rsidRDefault="004A31AD" w:rsidP="004A31AD">
      <w:pPr>
        <w:pStyle w:val="BodyText0"/>
        <w:spacing w:line="276" w:lineRule="auto"/>
        <w:ind w:firstLine="708"/>
        <w:rPr>
          <w:rFonts w:ascii="Times New Roman" w:hAnsi="Times New Roman"/>
          <w:b/>
          <w:szCs w:val="24"/>
        </w:rPr>
      </w:pPr>
      <w:r>
        <w:rPr>
          <w:rFonts w:ascii="Times New Roman" w:hAnsi="Times New Roman"/>
          <w:b/>
          <w:szCs w:val="24"/>
        </w:rPr>
        <w:t>“УСЪВЪРШЕНСТВАНЕ НА СЪЩЕСТВУВАЩИТЕ И ВНЕДРЯВАНЕ НА НОВИ Е – АДМИНИСТРАТИВНИ УСЛУГИ, ПРЕДОСТАВЯНИ ЧРЕЗ ИНТЕРНЕТ САЙТА НА НАЦИОНАЛНА АГЕНЦИЯ ЗА ПРОФЕСИОНАЛНО ОБРАЗОВАНИЕ И ОБУЧЕНИЕ”</w:t>
      </w:r>
    </w:p>
    <w:p w:rsidR="004A31AD" w:rsidRDefault="004A31AD" w:rsidP="004A31AD">
      <w:pPr>
        <w:pStyle w:val="BodyText0"/>
        <w:spacing w:line="276" w:lineRule="auto"/>
        <w:ind w:firstLine="708"/>
        <w:jc w:val="center"/>
        <w:rPr>
          <w:rFonts w:ascii="Times New Roman" w:hAnsi="Times New Roman"/>
          <w:b/>
          <w:szCs w:val="24"/>
        </w:rPr>
      </w:pPr>
      <w:r>
        <w:rPr>
          <w:rFonts w:ascii="Times New Roman" w:hAnsi="Times New Roman"/>
          <w:b/>
          <w:szCs w:val="24"/>
        </w:rPr>
        <w:t>ДЕКЛАРИРАМ, ЧЕ:</w:t>
      </w:r>
    </w:p>
    <w:p w:rsidR="00FD570E" w:rsidRPr="00FD570E" w:rsidRDefault="00FD570E" w:rsidP="00FD570E">
      <w:pPr>
        <w:tabs>
          <w:tab w:val="left" w:pos="426"/>
          <w:tab w:val="left" w:pos="540"/>
          <w:tab w:val="left" w:pos="900"/>
        </w:tabs>
        <w:suppressAutoHyphens w:val="0"/>
        <w:spacing w:after="0" w:line="360" w:lineRule="auto"/>
        <w:jc w:val="both"/>
        <w:rPr>
          <w:rFonts w:ascii="Times New Roman" w:eastAsia="Times New Roman" w:hAnsi="Times New Roman" w:cs="Times New Roman"/>
          <w:sz w:val="24"/>
          <w:szCs w:val="24"/>
          <w:lang w:val="ru-RU" w:eastAsia="en-US"/>
        </w:rPr>
      </w:pPr>
      <w:r w:rsidRPr="00FD570E">
        <w:rPr>
          <w:rFonts w:ascii="Times New Roman" w:eastAsia="Times New Roman" w:hAnsi="Times New Roman" w:cs="Times New Roman"/>
          <w:sz w:val="24"/>
          <w:szCs w:val="24"/>
          <w:lang w:val="ru-RU" w:eastAsia="en-US"/>
        </w:rPr>
        <w:t>Представляваният от мен участник:</w:t>
      </w:r>
    </w:p>
    <w:p w:rsidR="00FD570E" w:rsidRPr="00FD570E" w:rsidRDefault="00FD570E" w:rsidP="00FD570E">
      <w:pPr>
        <w:tabs>
          <w:tab w:val="left" w:pos="426"/>
          <w:tab w:val="left" w:pos="540"/>
          <w:tab w:val="left" w:pos="900"/>
        </w:tabs>
        <w:suppressAutoHyphens w:val="0"/>
        <w:spacing w:after="0" w:line="360" w:lineRule="auto"/>
        <w:jc w:val="both"/>
        <w:rPr>
          <w:rFonts w:ascii="Times New Roman" w:eastAsia="Times New Roman" w:hAnsi="Times New Roman" w:cs="Times New Roman"/>
          <w:sz w:val="24"/>
          <w:szCs w:val="24"/>
          <w:lang w:val="ru-RU" w:eastAsia="en-US"/>
        </w:rPr>
      </w:pPr>
      <w:r w:rsidRPr="00FD570E">
        <w:rPr>
          <w:rFonts w:ascii="Times New Roman" w:eastAsia="Times New Roman" w:hAnsi="Times New Roman" w:cs="Times New Roman"/>
          <w:sz w:val="24"/>
          <w:szCs w:val="24"/>
          <w:lang w:val="en-US" w:eastAsia="en-US"/>
        </w:rPr>
        <w:t>1.</w:t>
      </w:r>
      <w:r w:rsidRPr="00FD570E">
        <w:rPr>
          <w:rFonts w:ascii="Times New Roman" w:eastAsia="Times New Roman" w:hAnsi="Times New Roman" w:cs="Times New Roman"/>
          <w:sz w:val="24"/>
          <w:szCs w:val="24"/>
          <w:lang w:val="ru-RU" w:eastAsia="en-US"/>
        </w:rPr>
        <w:t>Не е обявен в несъстоятелност;</w:t>
      </w:r>
    </w:p>
    <w:p w:rsidR="00FD570E" w:rsidRPr="00FD570E" w:rsidRDefault="00FD570E" w:rsidP="00FD570E">
      <w:pPr>
        <w:tabs>
          <w:tab w:val="left" w:pos="426"/>
          <w:tab w:val="left" w:pos="540"/>
          <w:tab w:val="left" w:pos="900"/>
        </w:tabs>
        <w:suppressAutoHyphens w:val="0"/>
        <w:spacing w:after="0" w:line="360" w:lineRule="auto"/>
        <w:jc w:val="both"/>
        <w:rPr>
          <w:rFonts w:ascii="Times New Roman" w:eastAsia="Times New Roman" w:hAnsi="Times New Roman" w:cs="Times New Roman"/>
          <w:sz w:val="24"/>
          <w:szCs w:val="24"/>
          <w:lang w:val="ru-RU" w:eastAsia="en-US"/>
        </w:rPr>
      </w:pPr>
      <w:r w:rsidRPr="00FD570E">
        <w:rPr>
          <w:rFonts w:ascii="Times New Roman" w:eastAsia="Times New Roman" w:hAnsi="Times New Roman" w:cs="Times New Roman"/>
          <w:sz w:val="24"/>
          <w:szCs w:val="24"/>
          <w:lang w:val="en-US" w:eastAsia="en-US"/>
        </w:rPr>
        <w:t>2.</w:t>
      </w:r>
      <w:r w:rsidRPr="00FD570E">
        <w:rPr>
          <w:rFonts w:ascii="Times New Roman" w:eastAsia="Times New Roman" w:hAnsi="Times New Roman" w:cs="Times New Roman"/>
          <w:sz w:val="24"/>
          <w:szCs w:val="24"/>
          <w:lang w:val="ru-RU" w:eastAsia="en-US"/>
        </w:rPr>
        <w:t>Не е в производство по ликвидация или в подобна процедура съгласно националните закони и подзаконови актове;</w:t>
      </w:r>
    </w:p>
    <w:p w:rsidR="00FD570E" w:rsidRPr="00FD570E" w:rsidRDefault="00FD570E" w:rsidP="00FD570E">
      <w:pPr>
        <w:tabs>
          <w:tab w:val="left" w:pos="426"/>
          <w:tab w:val="left" w:pos="540"/>
          <w:tab w:val="left" w:pos="900"/>
        </w:tabs>
        <w:suppressAutoHyphens w:val="0"/>
        <w:spacing w:after="0" w:line="360" w:lineRule="auto"/>
        <w:jc w:val="both"/>
        <w:rPr>
          <w:rFonts w:ascii="Times New Roman" w:eastAsia="Times New Roman" w:hAnsi="Times New Roman" w:cs="Times New Roman"/>
          <w:sz w:val="24"/>
          <w:szCs w:val="24"/>
          <w:lang w:val="ru-RU" w:eastAsia="en-US"/>
        </w:rPr>
      </w:pPr>
      <w:r w:rsidRPr="00FD570E">
        <w:rPr>
          <w:rFonts w:ascii="Times New Roman" w:eastAsia="Times New Roman" w:hAnsi="Times New Roman" w:cs="Times New Roman"/>
          <w:sz w:val="24"/>
          <w:szCs w:val="24"/>
          <w:lang w:val="en-US" w:eastAsia="en-US"/>
        </w:rPr>
        <w:t>3.</w:t>
      </w:r>
      <w:r w:rsidRPr="00FD570E">
        <w:rPr>
          <w:rFonts w:ascii="Times New Roman" w:eastAsia="Times New Roman" w:hAnsi="Times New Roman" w:cs="Times New Roman"/>
          <w:sz w:val="24"/>
          <w:szCs w:val="24"/>
          <w:lang w:val="ru-RU" w:eastAsia="en-US"/>
        </w:rPr>
        <w:t>Не е в открито производство по несъстоятелност и не е сключил извънсъдебно споразумение с кредиторите си по смисъла на чл.740 от Търговския закон, респ. ако участникът е чуждестранно лице, не се намира в подобна процедура съгласно националните закони и подзаконови актове, включително когато неговата дейност е под разпореждане на съда, или участникът е преустановил дейността си;</w:t>
      </w:r>
    </w:p>
    <w:p w:rsidR="00FD570E" w:rsidRPr="00FD570E" w:rsidRDefault="00FD570E" w:rsidP="00FD570E">
      <w:pPr>
        <w:tabs>
          <w:tab w:val="left" w:pos="426"/>
          <w:tab w:val="left" w:pos="540"/>
          <w:tab w:val="left" w:pos="900"/>
        </w:tabs>
        <w:suppressAutoHyphens w:val="0"/>
        <w:spacing w:after="0" w:line="360" w:lineRule="auto"/>
        <w:jc w:val="both"/>
        <w:rPr>
          <w:rFonts w:ascii="Times New Roman" w:eastAsia="Times New Roman" w:hAnsi="Times New Roman" w:cs="Times New Roman"/>
          <w:sz w:val="24"/>
          <w:szCs w:val="24"/>
          <w:lang w:val="ru-RU" w:eastAsia="en-US"/>
        </w:rPr>
      </w:pPr>
      <w:r w:rsidRPr="00FD570E">
        <w:rPr>
          <w:rFonts w:ascii="Times New Roman" w:eastAsia="Times New Roman" w:hAnsi="Times New Roman" w:cs="Times New Roman"/>
          <w:sz w:val="24"/>
          <w:szCs w:val="24"/>
          <w:lang w:val="en-US" w:eastAsia="en-US"/>
        </w:rPr>
        <w:t>4.</w:t>
      </w:r>
      <w:r w:rsidRPr="00FD570E">
        <w:rPr>
          <w:rFonts w:ascii="Times New Roman" w:eastAsia="Times New Roman" w:hAnsi="Times New Roman" w:cs="Times New Roman"/>
          <w:sz w:val="24"/>
          <w:szCs w:val="24"/>
          <w:lang w:val="ru-RU" w:eastAsia="en-US"/>
        </w:rPr>
        <w:t xml:space="preserve">Няма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 </w:t>
      </w:r>
      <w:r w:rsidRPr="00FD570E">
        <w:rPr>
          <w:rFonts w:ascii="Times New Roman" w:eastAsia="Times New Roman" w:hAnsi="Times New Roman" w:cs="Times New Roman"/>
          <w:sz w:val="24"/>
          <w:szCs w:val="24"/>
          <w:lang w:val="ru-RU" w:eastAsia="en-US"/>
        </w:rPr>
        <w:lastRenderedPageBreak/>
        <w:t>освен ако е допуснато разсрочване или отсрочване на задълженията, или има задължения за данъци или вноски за социалното осигуряване съгласно законодателството на държавата, в която участникът е установен;</w:t>
      </w:r>
    </w:p>
    <w:p w:rsidR="00FD570E" w:rsidRPr="00FD570E" w:rsidRDefault="00FD570E" w:rsidP="00FD570E">
      <w:pPr>
        <w:tabs>
          <w:tab w:val="left" w:pos="426"/>
          <w:tab w:val="left" w:pos="540"/>
          <w:tab w:val="left" w:pos="900"/>
        </w:tabs>
        <w:suppressAutoHyphens w:val="0"/>
        <w:spacing w:after="0" w:line="360" w:lineRule="auto"/>
        <w:jc w:val="both"/>
        <w:rPr>
          <w:rFonts w:ascii="Times New Roman" w:eastAsia="Times New Roman" w:hAnsi="Times New Roman" w:cs="Times New Roman"/>
          <w:sz w:val="24"/>
          <w:szCs w:val="24"/>
          <w:lang w:val="ru-RU" w:eastAsia="en-US"/>
        </w:rPr>
      </w:pPr>
      <w:r w:rsidRPr="00FD570E">
        <w:rPr>
          <w:rFonts w:ascii="Times New Roman" w:eastAsia="Times New Roman" w:hAnsi="Times New Roman" w:cs="Times New Roman"/>
          <w:sz w:val="24"/>
          <w:szCs w:val="24"/>
          <w:lang w:val="en-US" w:eastAsia="en-US"/>
        </w:rPr>
        <w:t>5.</w:t>
      </w:r>
      <w:r w:rsidRPr="00FD570E">
        <w:rPr>
          <w:rFonts w:ascii="Times New Roman" w:eastAsia="Times New Roman" w:hAnsi="Times New Roman" w:cs="Times New Roman"/>
          <w:sz w:val="24"/>
          <w:szCs w:val="24"/>
          <w:lang w:val="ru-RU" w:eastAsia="en-US"/>
        </w:rPr>
        <w:t>Няма наложено административно наказание за наемане на работа на незаконно пребиваващи чужденци през последните до 5 години.</w:t>
      </w:r>
    </w:p>
    <w:p w:rsidR="00FD570E" w:rsidRPr="00FD570E" w:rsidRDefault="00FD570E" w:rsidP="00FD570E">
      <w:pPr>
        <w:tabs>
          <w:tab w:val="left" w:pos="426"/>
          <w:tab w:val="left" w:pos="540"/>
          <w:tab w:val="left" w:pos="900"/>
        </w:tabs>
        <w:suppressAutoHyphens w:val="0"/>
        <w:spacing w:after="0" w:line="360" w:lineRule="auto"/>
        <w:jc w:val="both"/>
        <w:rPr>
          <w:rFonts w:ascii="Times New Roman" w:eastAsia="Times New Roman" w:hAnsi="Times New Roman" w:cs="Times New Roman"/>
          <w:sz w:val="24"/>
          <w:szCs w:val="24"/>
          <w:lang w:val="ru-RU" w:eastAsia="en-US"/>
        </w:rPr>
      </w:pPr>
      <w:r w:rsidRPr="00FD570E">
        <w:rPr>
          <w:rFonts w:ascii="Times New Roman" w:eastAsia="Times New Roman" w:hAnsi="Times New Roman" w:cs="Times New Roman"/>
          <w:sz w:val="24"/>
          <w:szCs w:val="24"/>
          <w:lang w:val="ru-RU" w:eastAsia="en-US"/>
        </w:rPr>
        <w:t>Известна ми е отговорността по чл. 313 от Наказателния кодекс за посочване на неверни данни.</w:t>
      </w:r>
    </w:p>
    <w:p w:rsidR="00FD570E" w:rsidRPr="00FD570E" w:rsidRDefault="00FD570E" w:rsidP="00FD570E">
      <w:pPr>
        <w:tabs>
          <w:tab w:val="left" w:pos="426"/>
          <w:tab w:val="left" w:pos="540"/>
          <w:tab w:val="left" w:pos="900"/>
        </w:tabs>
        <w:suppressAutoHyphens w:val="0"/>
        <w:spacing w:after="0" w:line="360" w:lineRule="auto"/>
        <w:jc w:val="both"/>
        <w:rPr>
          <w:rFonts w:ascii="Times New Roman" w:eastAsia="Times New Roman" w:hAnsi="Times New Roman" w:cs="Times New Roman"/>
          <w:sz w:val="24"/>
          <w:szCs w:val="24"/>
          <w:lang w:val="ru-RU" w:eastAsia="en-US"/>
        </w:rPr>
      </w:pPr>
    </w:p>
    <w:p w:rsidR="00FD570E" w:rsidRPr="00FD570E" w:rsidRDefault="00FD570E" w:rsidP="00FD570E">
      <w:pPr>
        <w:tabs>
          <w:tab w:val="left" w:pos="426"/>
          <w:tab w:val="left" w:pos="540"/>
          <w:tab w:val="left" w:pos="900"/>
        </w:tabs>
        <w:suppressAutoHyphens w:val="0"/>
        <w:spacing w:after="0" w:line="360" w:lineRule="auto"/>
        <w:jc w:val="both"/>
        <w:rPr>
          <w:rFonts w:ascii="Times New Roman" w:eastAsia="Times New Roman" w:hAnsi="Times New Roman" w:cs="Times New Roman"/>
          <w:sz w:val="24"/>
          <w:szCs w:val="24"/>
          <w:lang w:val="ru-RU" w:eastAsia="en-US"/>
        </w:rPr>
      </w:pPr>
      <w:r w:rsidRPr="00FD570E">
        <w:rPr>
          <w:rFonts w:ascii="Times New Roman" w:eastAsia="Times New Roman" w:hAnsi="Times New Roman" w:cs="Times New Roman"/>
          <w:sz w:val="24"/>
          <w:szCs w:val="24"/>
          <w:lang w:val="ru-RU" w:eastAsia="en-US"/>
        </w:rPr>
        <w:t>Задължавам се при промяна на горепосочените обстоятелства в 7-дневен срок писмено да уведомя Възложителя за всички промени в процеса на провеждане на обявената процедура за възлагане на обществена поръчка.</w:t>
      </w:r>
    </w:p>
    <w:p w:rsidR="00FD570E" w:rsidRPr="00FD570E" w:rsidRDefault="00FD570E" w:rsidP="00FD570E">
      <w:pPr>
        <w:tabs>
          <w:tab w:val="left" w:pos="426"/>
          <w:tab w:val="left" w:pos="540"/>
          <w:tab w:val="left" w:pos="900"/>
        </w:tabs>
        <w:suppressAutoHyphens w:val="0"/>
        <w:spacing w:after="0" w:line="360" w:lineRule="auto"/>
        <w:jc w:val="both"/>
        <w:rPr>
          <w:rFonts w:ascii="Times New Roman" w:eastAsia="Times New Roman" w:hAnsi="Times New Roman" w:cs="Times New Roman"/>
          <w:sz w:val="24"/>
          <w:szCs w:val="24"/>
          <w:lang w:val="ru-RU" w:eastAsia="en-US"/>
        </w:rPr>
      </w:pPr>
    </w:p>
    <w:p w:rsidR="00FD570E" w:rsidRPr="00FD570E" w:rsidRDefault="00FD570E" w:rsidP="00FD570E">
      <w:pPr>
        <w:tabs>
          <w:tab w:val="left" w:pos="426"/>
          <w:tab w:val="left" w:pos="540"/>
          <w:tab w:val="left" w:pos="900"/>
        </w:tabs>
        <w:suppressAutoHyphens w:val="0"/>
        <w:spacing w:after="0" w:line="360" w:lineRule="auto"/>
        <w:jc w:val="both"/>
        <w:rPr>
          <w:rFonts w:ascii="Times New Roman" w:eastAsia="Times New Roman" w:hAnsi="Times New Roman" w:cs="Times New Roman"/>
          <w:sz w:val="24"/>
          <w:szCs w:val="24"/>
          <w:lang w:val="ru-RU" w:eastAsia="en-US"/>
        </w:rPr>
      </w:pPr>
      <w:r w:rsidRPr="00FD570E">
        <w:rPr>
          <w:rFonts w:ascii="Times New Roman" w:eastAsia="Times New Roman" w:hAnsi="Times New Roman" w:cs="Times New Roman"/>
          <w:sz w:val="24"/>
          <w:szCs w:val="24"/>
          <w:lang w:val="ru-RU" w:eastAsia="en-US"/>
        </w:rPr>
        <w:t>__________________</w:t>
      </w:r>
      <w:r w:rsidRPr="00FD570E">
        <w:rPr>
          <w:rFonts w:ascii="Times New Roman" w:eastAsia="Times New Roman" w:hAnsi="Times New Roman" w:cs="Times New Roman"/>
          <w:sz w:val="24"/>
          <w:szCs w:val="24"/>
          <w:lang w:val="ru-RU" w:eastAsia="en-US"/>
        </w:rPr>
        <w:tab/>
      </w:r>
      <w:r w:rsidRPr="00FD570E">
        <w:rPr>
          <w:rFonts w:ascii="Times New Roman" w:eastAsia="Times New Roman" w:hAnsi="Times New Roman" w:cs="Times New Roman"/>
          <w:sz w:val="24"/>
          <w:szCs w:val="24"/>
          <w:lang w:val="ru-RU" w:eastAsia="en-US"/>
        </w:rPr>
        <w:tab/>
        <w:t>Декларатор:</w:t>
      </w:r>
      <w:r w:rsidRPr="00FD570E">
        <w:rPr>
          <w:rFonts w:ascii="Times New Roman" w:eastAsia="Times New Roman" w:hAnsi="Times New Roman" w:cs="Times New Roman"/>
          <w:sz w:val="24"/>
          <w:szCs w:val="24"/>
          <w:lang w:val="ru-RU" w:eastAsia="en-US"/>
        </w:rPr>
        <w:tab/>
      </w:r>
      <w:r w:rsidRPr="00FD570E">
        <w:rPr>
          <w:rFonts w:ascii="Times New Roman" w:eastAsia="Times New Roman" w:hAnsi="Times New Roman" w:cs="Times New Roman"/>
          <w:sz w:val="24"/>
          <w:szCs w:val="24"/>
          <w:lang w:val="ru-RU" w:eastAsia="en-US"/>
        </w:rPr>
        <w:tab/>
        <w:t>_______________</w:t>
      </w:r>
    </w:p>
    <w:p w:rsidR="00FD570E" w:rsidRPr="00FD570E" w:rsidRDefault="00FD570E" w:rsidP="00FD570E">
      <w:pPr>
        <w:tabs>
          <w:tab w:val="left" w:pos="426"/>
          <w:tab w:val="left" w:pos="540"/>
          <w:tab w:val="left" w:pos="900"/>
        </w:tabs>
        <w:suppressAutoHyphens w:val="0"/>
        <w:spacing w:after="0" w:line="360" w:lineRule="auto"/>
        <w:jc w:val="both"/>
        <w:rPr>
          <w:rFonts w:ascii="Times New Roman" w:eastAsia="Times New Roman" w:hAnsi="Times New Roman" w:cs="Times New Roman"/>
          <w:sz w:val="24"/>
          <w:szCs w:val="24"/>
          <w:lang w:val="ru-RU" w:eastAsia="en-US"/>
        </w:rPr>
      </w:pPr>
      <w:r w:rsidRPr="00FD570E">
        <w:rPr>
          <w:rFonts w:ascii="Times New Roman" w:eastAsia="Times New Roman" w:hAnsi="Times New Roman" w:cs="Times New Roman"/>
          <w:sz w:val="24"/>
          <w:szCs w:val="24"/>
          <w:lang w:val="ru-RU" w:eastAsia="en-US"/>
        </w:rPr>
        <w:t>(дата на подписване)</w:t>
      </w:r>
      <w:r w:rsidRPr="00FD570E">
        <w:rPr>
          <w:rFonts w:ascii="Times New Roman" w:eastAsia="Times New Roman" w:hAnsi="Times New Roman" w:cs="Times New Roman"/>
          <w:sz w:val="24"/>
          <w:szCs w:val="24"/>
          <w:lang w:val="ru-RU" w:eastAsia="en-US"/>
        </w:rPr>
        <w:tab/>
      </w:r>
      <w:r w:rsidRPr="00FD570E">
        <w:rPr>
          <w:rFonts w:ascii="Times New Roman" w:eastAsia="Times New Roman" w:hAnsi="Times New Roman" w:cs="Times New Roman"/>
          <w:sz w:val="24"/>
          <w:szCs w:val="24"/>
          <w:lang w:val="ru-RU" w:eastAsia="en-US"/>
        </w:rPr>
        <w:tab/>
      </w:r>
      <w:r w:rsidRPr="00FD570E">
        <w:rPr>
          <w:rFonts w:ascii="Times New Roman" w:eastAsia="Times New Roman" w:hAnsi="Times New Roman" w:cs="Times New Roman"/>
          <w:sz w:val="24"/>
          <w:szCs w:val="24"/>
          <w:lang w:val="ru-RU" w:eastAsia="en-US"/>
        </w:rPr>
        <w:tab/>
      </w:r>
      <w:r w:rsidRPr="00FD570E">
        <w:rPr>
          <w:rFonts w:ascii="Times New Roman" w:eastAsia="Times New Roman" w:hAnsi="Times New Roman" w:cs="Times New Roman"/>
          <w:sz w:val="24"/>
          <w:szCs w:val="24"/>
          <w:lang w:val="ru-RU" w:eastAsia="en-US"/>
        </w:rPr>
        <w:tab/>
      </w:r>
      <w:r w:rsidRPr="00FD570E">
        <w:rPr>
          <w:rFonts w:ascii="Times New Roman" w:eastAsia="Times New Roman" w:hAnsi="Times New Roman" w:cs="Times New Roman"/>
          <w:sz w:val="24"/>
          <w:szCs w:val="24"/>
          <w:lang w:val="ru-RU" w:eastAsia="en-US"/>
        </w:rPr>
        <w:tab/>
        <w:t>_______________</w:t>
      </w:r>
    </w:p>
    <w:p w:rsidR="00FD570E" w:rsidRPr="00FD570E" w:rsidRDefault="00FD570E" w:rsidP="00FD570E">
      <w:pPr>
        <w:tabs>
          <w:tab w:val="left" w:pos="426"/>
          <w:tab w:val="left" w:pos="540"/>
          <w:tab w:val="left" w:pos="900"/>
        </w:tabs>
        <w:suppressAutoHyphens w:val="0"/>
        <w:spacing w:after="0" w:line="360" w:lineRule="auto"/>
        <w:jc w:val="both"/>
        <w:rPr>
          <w:rFonts w:ascii="Times New Roman" w:eastAsia="Times New Roman" w:hAnsi="Times New Roman" w:cs="Times New Roman"/>
          <w:sz w:val="24"/>
          <w:szCs w:val="24"/>
          <w:lang w:val="ru-RU" w:eastAsia="en-US"/>
        </w:rPr>
      </w:pPr>
    </w:p>
    <w:p w:rsidR="00FD570E" w:rsidRPr="00FD570E" w:rsidRDefault="00FD570E" w:rsidP="00FD570E">
      <w:pPr>
        <w:tabs>
          <w:tab w:val="left" w:pos="426"/>
          <w:tab w:val="left" w:pos="540"/>
          <w:tab w:val="left" w:pos="900"/>
        </w:tabs>
        <w:suppressAutoHyphens w:val="0"/>
        <w:spacing w:after="0" w:line="360" w:lineRule="auto"/>
        <w:jc w:val="both"/>
        <w:rPr>
          <w:rFonts w:ascii="Times New Roman" w:eastAsia="Times New Roman" w:hAnsi="Times New Roman" w:cs="Times New Roman"/>
          <w:i/>
          <w:sz w:val="24"/>
          <w:szCs w:val="24"/>
          <w:lang w:val="ru-RU" w:eastAsia="en-US"/>
        </w:rPr>
      </w:pPr>
      <w:r w:rsidRPr="00FD570E">
        <w:rPr>
          <w:rFonts w:ascii="Times New Roman" w:eastAsia="Times New Roman" w:hAnsi="Times New Roman" w:cs="Times New Roman"/>
          <w:i/>
          <w:sz w:val="24"/>
          <w:szCs w:val="24"/>
          <w:lang w:val="ru-RU" w:eastAsia="en-US"/>
        </w:rPr>
        <w:t>Забележка: Когато участникът е юридическо лице, достатъчно е декларация да се подаде от едно от лицата, които могат самостоятелно да го представляват.</w:t>
      </w:r>
    </w:p>
    <w:p w:rsidR="004A31AD" w:rsidRDefault="004A31AD" w:rsidP="00FD570E">
      <w:pPr>
        <w:pStyle w:val="BodyText0"/>
        <w:pageBreakBefore/>
        <w:spacing w:line="276" w:lineRule="auto"/>
        <w:jc w:val="right"/>
        <w:rPr>
          <w:rFonts w:ascii="Times New Roman" w:hAnsi="Times New Roman"/>
          <w:b/>
          <w:bCs/>
          <w:szCs w:val="24"/>
        </w:rPr>
      </w:pPr>
      <w:r>
        <w:rPr>
          <w:rFonts w:ascii="Times New Roman" w:hAnsi="Times New Roman"/>
          <w:b/>
          <w:szCs w:val="24"/>
        </w:rPr>
        <w:lastRenderedPageBreak/>
        <w:t>ПРИЛОЖЕНИЕ № 5</w:t>
      </w:r>
    </w:p>
    <w:p w:rsidR="004A31AD" w:rsidRDefault="004A31AD" w:rsidP="004A31AD">
      <w:pPr>
        <w:spacing w:after="120"/>
        <w:jc w:val="center"/>
        <w:rPr>
          <w:rFonts w:ascii="Times New Roman" w:hAnsi="Times New Roman" w:cs="Times New Roman"/>
          <w:b/>
          <w:bCs/>
          <w:sz w:val="24"/>
          <w:szCs w:val="24"/>
        </w:rPr>
      </w:pPr>
      <w:r>
        <w:rPr>
          <w:rFonts w:ascii="Times New Roman" w:hAnsi="Times New Roman" w:cs="Times New Roman"/>
          <w:b/>
          <w:bCs/>
          <w:sz w:val="24"/>
          <w:szCs w:val="24"/>
        </w:rPr>
        <w:t>ДЕКЛАРАЦИЯ</w:t>
      </w:r>
    </w:p>
    <w:p w:rsidR="00D130CF" w:rsidRPr="00D130CF" w:rsidRDefault="00D130CF" w:rsidP="00D130CF">
      <w:pPr>
        <w:tabs>
          <w:tab w:val="left" w:pos="426"/>
        </w:tabs>
        <w:suppressAutoHyphens w:val="0"/>
        <w:spacing w:after="0" w:line="300" w:lineRule="atLeast"/>
        <w:jc w:val="center"/>
        <w:rPr>
          <w:rFonts w:ascii="Times New Roman" w:eastAsia="Times New Roman" w:hAnsi="Times New Roman" w:cs="Times New Roman"/>
          <w:b/>
          <w:sz w:val="24"/>
          <w:szCs w:val="24"/>
          <w:lang w:val="ru-RU" w:eastAsia="en-US"/>
        </w:rPr>
      </w:pPr>
      <w:r w:rsidRPr="00D130CF">
        <w:rPr>
          <w:rFonts w:ascii="Times New Roman" w:eastAsia="Times New Roman" w:hAnsi="Times New Roman" w:cs="Times New Roman"/>
          <w:b/>
          <w:sz w:val="24"/>
          <w:szCs w:val="24"/>
          <w:lang w:val="ru-RU" w:eastAsia="en-US"/>
        </w:rPr>
        <w:t>за отсъствие на обстоятелствата по чл. 47, ал.1, т.1, б.а-д и ал.2, т.5 и ал.5, т.1</w:t>
      </w:r>
    </w:p>
    <w:p w:rsidR="00D130CF" w:rsidRPr="00D130CF" w:rsidRDefault="00D130CF" w:rsidP="00D130CF">
      <w:pPr>
        <w:tabs>
          <w:tab w:val="left" w:pos="426"/>
        </w:tabs>
        <w:suppressAutoHyphens w:val="0"/>
        <w:spacing w:after="0" w:line="300" w:lineRule="atLeast"/>
        <w:jc w:val="center"/>
        <w:rPr>
          <w:rFonts w:ascii="Times New Roman" w:eastAsia="Times New Roman" w:hAnsi="Times New Roman" w:cs="Times New Roman"/>
          <w:b/>
          <w:sz w:val="24"/>
          <w:szCs w:val="24"/>
          <w:lang w:val="ru-RU" w:eastAsia="en-US"/>
        </w:rPr>
      </w:pPr>
      <w:r w:rsidRPr="00D130CF">
        <w:rPr>
          <w:rFonts w:ascii="Times New Roman" w:eastAsia="Times New Roman" w:hAnsi="Times New Roman" w:cs="Times New Roman"/>
          <w:b/>
          <w:sz w:val="24"/>
          <w:szCs w:val="24"/>
          <w:lang w:val="ru-RU" w:eastAsia="en-US"/>
        </w:rPr>
        <w:t>от Закона за обществените поръчки</w:t>
      </w:r>
    </w:p>
    <w:p w:rsidR="00D130CF" w:rsidRPr="00D130CF" w:rsidRDefault="00D130CF" w:rsidP="00D130CF">
      <w:pPr>
        <w:tabs>
          <w:tab w:val="left" w:pos="426"/>
        </w:tabs>
        <w:suppressAutoHyphens w:val="0"/>
        <w:spacing w:after="0" w:line="300" w:lineRule="atLeast"/>
        <w:jc w:val="center"/>
        <w:rPr>
          <w:rFonts w:ascii="Times New Roman" w:eastAsia="Times New Roman" w:hAnsi="Times New Roman" w:cs="Times New Roman"/>
          <w:color w:val="FF0000"/>
          <w:sz w:val="20"/>
          <w:szCs w:val="20"/>
          <w:lang w:val="ru-RU" w:eastAsia="en-US"/>
        </w:rPr>
      </w:pPr>
    </w:p>
    <w:p w:rsidR="004A31AD" w:rsidRDefault="004A31AD" w:rsidP="004A31AD">
      <w:pPr>
        <w:pStyle w:val="Style2"/>
        <w:tabs>
          <w:tab w:val="left" w:pos="993"/>
        </w:tabs>
        <w:spacing w:after="120" w:line="276" w:lineRule="auto"/>
        <w:rPr>
          <w:rFonts w:ascii="Times New Roman" w:hAnsi="Times New Roman" w:cs="Times New Roman"/>
        </w:rPr>
      </w:pPr>
      <w:r>
        <w:rPr>
          <w:rFonts w:ascii="Times New Roman" w:hAnsi="Times New Roman" w:cs="Times New Roman"/>
        </w:rPr>
        <w:t>Долуподписаният………………………………………................................................</w:t>
      </w:r>
    </w:p>
    <w:p w:rsidR="004A31AD" w:rsidRDefault="004A31AD" w:rsidP="004A31AD">
      <w:pPr>
        <w:pStyle w:val="Style2"/>
        <w:tabs>
          <w:tab w:val="left" w:pos="993"/>
        </w:tabs>
        <w:spacing w:after="120" w:line="276" w:lineRule="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rPr>
        <w:t>( име, презиме, фамилия</w:t>
      </w:r>
      <w:r>
        <w:rPr>
          <w:rFonts w:ascii="Times New Roman" w:hAnsi="Times New Roman" w:cs="Times New Roman"/>
        </w:rPr>
        <w:t xml:space="preserve"> )</w:t>
      </w:r>
    </w:p>
    <w:p w:rsidR="004A31AD" w:rsidRDefault="004A31AD" w:rsidP="004A31AD">
      <w:pPr>
        <w:pStyle w:val="Style2"/>
        <w:tabs>
          <w:tab w:val="left" w:pos="993"/>
        </w:tabs>
        <w:spacing w:after="120" w:line="276" w:lineRule="auto"/>
        <w:rPr>
          <w:rFonts w:ascii="Times New Roman" w:hAnsi="Times New Roman" w:cs="Times New Roman"/>
        </w:rPr>
      </w:pPr>
      <w:r>
        <w:rPr>
          <w:rFonts w:ascii="Times New Roman" w:hAnsi="Times New Roman" w:cs="Times New Roman"/>
        </w:rPr>
        <w:t>С постоянен адрес .........................................................................................................................</w:t>
      </w:r>
    </w:p>
    <w:p w:rsidR="004A31AD" w:rsidRDefault="004A31AD" w:rsidP="004A31AD">
      <w:pPr>
        <w:pStyle w:val="Style2"/>
        <w:tabs>
          <w:tab w:val="left" w:pos="993"/>
        </w:tabs>
        <w:spacing w:after="120" w:line="276" w:lineRule="auto"/>
        <w:rPr>
          <w:rFonts w:ascii="Times New Roman" w:hAnsi="Times New Roman" w:cs="Times New Roman"/>
        </w:rPr>
      </w:pPr>
      <w:r>
        <w:rPr>
          <w:rFonts w:ascii="Times New Roman" w:hAnsi="Times New Roman" w:cs="Times New Roman"/>
        </w:rPr>
        <w:t xml:space="preserve"> с л.к., №……………………….., издаден на ...................................от........................................</w:t>
      </w:r>
    </w:p>
    <w:p w:rsidR="004A31AD" w:rsidRDefault="004A31AD" w:rsidP="004A31AD">
      <w:pPr>
        <w:pStyle w:val="Style2"/>
        <w:tabs>
          <w:tab w:val="left" w:pos="993"/>
        </w:tabs>
        <w:spacing w:after="120" w:line="276" w:lineRule="auto"/>
        <w:rPr>
          <w:rFonts w:ascii="Times New Roman" w:hAnsi="Times New Roman" w:cs="Times New Roman"/>
          <w:i/>
        </w:rPr>
      </w:pPr>
      <w:r>
        <w:rPr>
          <w:rFonts w:ascii="Times New Roman" w:hAnsi="Times New Roman" w:cs="Times New Roman"/>
        </w:rPr>
        <w:t>ЕГН …………………………...... в качеството ми на .................................................................</w:t>
      </w:r>
      <w:r>
        <w:rPr>
          <w:rFonts w:ascii="Times New Roman" w:hAnsi="Times New Roman" w:cs="Times New Roman"/>
          <w:i/>
        </w:rPr>
        <w:t xml:space="preserve"> </w:t>
      </w:r>
    </w:p>
    <w:p w:rsidR="004A31AD" w:rsidRDefault="004A31AD" w:rsidP="004A31AD">
      <w:pPr>
        <w:pStyle w:val="Style2"/>
        <w:tabs>
          <w:tab w:val="left" w:pos="993"/>
        </w:tabs>
        <w:spacing w:after="120" w:line="276" w:lineRule="auto"/>
        <w:ind w:firstLine="5670"/>
        <w:rPr>
          <w:rFonts w:ascii="Times New Roman" w:hAnsi="Times New Roman" w:cs="Times New Roman"/>
        </w:rPr>
      </w:pPr>
      <w:r>
        <w:rPr>
          <w:rFonts w:ascii="Times New Roman" w:hAnsi="Times New Roman" w:cs="Times New Roman"/>
          <w:i/>
        </w:rPr>
        <w:t>/длъжност/</w:t>
      </w:r>
    </w:p>
    <w:p w:rsidR="004A31AD" w:rsidRDefault="004A31AD" w:rsidP="004A31AD">
      <w:pPr>
        <w:pStyle w:val="Style2"/>
        <w:tabs>
          <w:tab w:val="left" w:pos="993"/>
        </w:tabs>
        <w:spacing w:after="120" w:line="276" w:lineRule="auto"/>
        <w:rPr>
          <w:rFonts w:ascii="Times New Roman" w:hAnsi="Times New Roman" w:cs="Times New Roman"/>
        </w:rPr>
      </w:pPr>
      <w:r>
        <w:rPr>
          <w:rFonts w:ascii="Times New Roman" w:hAnsi="Times New Roman" w:cs="Times New Roman"/>
        </w:rPr>
        <w:t>на............................................................................................................................................</w:t>
      </w:r>
    </w:p>
    <w:p w:rsidR="004A31AD" w:rsidRDefault="004A31AD" w:rsidP="004A31AD">
      <w:pPr>
        <w:pStyle w:val="Style2"/>
        <w:tabs>
          <w:tab w:val="left" w:pos="993"/>
        </w:tabs>
        <w:spacing w:after="120" w:line="276" w:lineRule="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rPr>
        <w:t>( наименование на участника</w:t>
      </w:r>
      <w:r>
        <w:rPr>
          <w:rFonts w:ascii="Times New Roman" w:hAnsi="Times New Roman" w:cs="Times New Roman"/>
        </w:rPr>
        <w:t xml:space="preserve"> )</w:t>
      </w:r>
    </w:p>
    <w:p w:rsidR="004A31AD" w:rsidRDefault="004A31AD" w:rsidP="004A31AD">
      <w:pPr>
        <w:pStyle w:val="Style2"/>
        <w:tabs>
          <w:tab w:val="left" w:pos="993"/>
        </w:tabs>
        <w:spacing w:after="120" w:line="276" w:lineRule="auto"/>
        <w:rPr>
          <w:rFonts w:ascii="Times New Roman" w:hAnsi="Times New Roman" w:cs="Times New Roman"/>
        </w:rPr>
      </w:pPr>
      <w:r>
        <w:rPr>
          <w:rFonts w:ascii="Times New Roman" w:hAnsi="Times New Roman" w:cs="Times New Roman"/>
        </w:rPr>
        <w:t>със седалище и адрес на управление ................................................................................................................................................</w:t>
      </w:r>
    </w:p>
    <w:p w:rsidR="004A31AD" w:rsidRDefault="004A31AD" w:rsidP="004A31AD">
      <w:pPr>
        <w:pStyle w:val="Style2"/>
        <w:tabs>
          <w:tab w:val="left" w:pos="993"/>
        </w:tabs>
        <w:spacing w:after="120" w:line="276" w:lineRule="auto"/>
        <w:rPr>
          <w:rFonts w:ascii="Times New Roman" w:hAnsi="Times New Roman" w:cs="Times New Roman"/>
          <w:b/>
        </w:rPr>
      </w:pPr>
      <w:r>
        <w:rPr>
          <w:rFonts w:ascii="Times New Roman" w:hAnsi="Times New Roman" w:cs="Times New Roman"/>
        </w:rPr>
        <w:t>ЕИК ............................................................................., участник в открита процедура за възлагане на обществена поръчка с предмет:</w:t>
      </w:r>
    </w:p>
    <w:p w:rsidR="004A31AD" w:rsidRDefault="004A31AD" w:rsidP="004A31AD">
      <w:pPr>
        <w:pStyle w:val="BodyText0"/>
        <w:spacing w:line="276" w:lineRule="auto"/>
        <w:ind w:firstLine="708"/>
        <w:rPr>
          <w:rFonts w:ascii="Times New Roman" w:hAnsi="Times New Roman"/>
          <w:b/>
        </w:rPr>
      </w:pPr>
      <w:r>
        <w:rPr>
          <w:rFonts w:ascii="Times New Roman" w:hAnsi="Times New Roman"/>
          <w:b/>
          <w:szCs w:val="24"/>
        </w:rPr>
        <w:t>“УСЪВЪРШЕНСТВАНЕ НА СЪЩЕСТВУВАЩИТЕ И ВНЕДРЯВАНЕ НА НОВИ Е – АДМИНИСТРАТИВНИ УСЛУГИ, ПРЕДОСТАВЯНИ ЧРЕЗ ИНТЕРНЕТ САЙТА НА НАЦИОНАЛНА АГЕНЦИЯ ЗА ПРОФЕСИОНАЛНО ОБРАЗОВАНИЕ И ОБУЧЕНИЕ”</w:t>
      </w:r>
    </w:p>
    <w:p w:rsidR="004A31AD" w:rsidRDefault="004A31AD" w:rsidP="004A31AD">
      <w:pPr>
        <w:pStyle w:val="Style2"/>
        <w:spacing w:after="120" w:line="276" w:lineRule="auto"/>
        <w:jc w:val="center"/>
      </w:pPr>
      <w:r>
        <w:rPr>
          <w:rFonts w:ascii="Times New Roman" w:hAnsi="Times New Roman" w:cs="Times New Roman"/>
          <w:b/>
        </w:rPr>
        <w:t>ДЕКЛАРИРАМ, ЧЕ:</w:t>
      </w:r>
    </w:p>
    <w:p w:rsidR="00D130CF" w:rsidRPr="00D130CF" w:rsidRDefault="00D130CF" w:rsidP="00D130CF">
      <w:pPr>
        <w:tabs>
          <w:tab w:val="left" w:pos="426"/>
        </w:tabs>
        <w:suppressAutoHyphens w:val="0"/>
        <w:autoSpaceDE w:val="0"/>
        <w:autoSpaceDN w:val="0"/>
        <w:adjustRightInd w:val="0"/>
        <w:spacing w:after="0" w:line="360" w:lineRule="auto"/>
        <w:jc w:val="both"/>
        <w:rPr>
          <w:rFonts w:ascii="Times New Roman" w:eastAsia="Times New Roman" w:hAnsi="Times New Roman" w:cs="Times New Roman"/>
          <w:sz w:val="24"/>
          <w:szCs w:val="24"/>
          <w:lang w:val="ru-RU" w:eastAsia="en-US"/>
        </w:rPr>
      </w:pPr>
      <w:r w:rsidRPr="00D130CF">
        <w:rPr>
          <w:rFonts w:ascii="Times New Roman" w:eastAsia="Times New Roman" w:hAnsi="Times New Roman" w:cs="Times New Roman"/>
          <w:sz w:val="24"/>
          <w:szCs w:val="24"/>
          <w:lang w:val="ru-RU" w:eastAsia="en-US"/>
        </w:rPr>
        <w:t>1. Не съм осъден с влязла в сила присъда (респ. осъден съм, но съм реабилитиран) за:</w:t>
      </w:r>
    </w:p>
    <w:p w:rsidR="00D130CF" w:rsidRPr="00D130CF" w:rsidRDefault="00D130CF" w:rsidP="00D130CF">
      <w:pPr>
        <w:tabs>
          <w:tab w:val="left" w:pos="426"/>
        </w:tabs>
        <w:suppressAutoHyphens w:val="0"/>
        <w:autoSpaceDE w:val="0"/>
        <w:autoSpaceDN w:val="0"/>
        <w:adjustRightInd w:val="0"/>
        <w:spacing w:after="0" w:line="360" w:lineRule="auto"/>
        <w:jc w:val="both"/>
        <w:rPr>
          <w:rFonts w:ascii="Times New Roman" w:eastAsia="Times New Roman" w:hAnsi="Times New Roman" w:cs="Times New Roman"/>
          <w:sz w:val="24"/>
          <w:szCs w:val="24"/>
          <w:lang w:val="ru-RU" w:eastAsia="en-US"/>
        </w:rPr>
      </w:pPr>
      <w:r w:rsidRPr="00D130CF">
        <w:rPr>
          <w:rFonts w:ascii="Times New Roman" w:eastAsia="Times New Roman" w:hAnsi="Times New Roman" w:cs="Times New Roman"/>
          <w:sz w:val="24"/>
          <w:szCs w:val="24"/>
          <w:lang w:val="ru-RU" w:eastAsia="en-US"/>
        </w:rPr>
        <w:t>а) престъпление против финансовата, данъчната или осигурителната система, включително изпиране на пари, по чл. 253-260 от Наказателния кодекс;</w:t>
      </w:r>
    </w:p>
    <w:p w:rsidR="00D130CF" w:rsidRPr="00D130CF" w:rsidRDefault="00D130CF" w:rsidP="00D130CF">
      <w:pPr>
        <w:tabs>
          <w:tab w:val="left" w:pos="426"/>
        </w:tabs>
        <w:suppressAutoHyphens w:val="0"/>
        <w:autoSpaceDE w:val="0"/>
        <w:autoSpaceDN w:val="0"/>
        <w:adjustRightInd w:val="0"/>
        <w:spacing w:after="0" w:line="360" w:lineRule="auto"/>
        <w:jc w:val="both"/>
        <w:rPr>
          <w:rFonts w:ascii="Times New Roman" w:eastAsia="Times New Roman" w:hAnsi="Times New Roman" w:cs="Times New Roman"/>
          <w:sz w:val="24"/>
          <w:szCs w:val="24"/>
          <w:lang w:val="ru-RU" w:eastAsia="en-US"/>
        </w:rPr>
      </w:pPr>
      <w:r w:rsidRPr="00D130CF">
        <w:rPr>
          <w:rFonts w:ascii="Times New Roman" w:eastAsia="Times New Roman" w:hAnsi="Times New Roman" w:cs="Times New Roman"/>
          <w:sz w:val="24"/>
          <w:szCs w:val="24"/>
          <w:lang w:val="ru-RU" w:eastAsia="en-US"/>
        </w:rPr>
        <w:t>б) подкуп по чл. 301-307 от Наказателния кодекс;</w:t>
      </w:r>
    </w:p>
    <w:p w:rsidR="00D130CF" w:rsidRPr="00D130CF" w:rsidRDefault="00D130CF" w:rsidP="00D130CF">
      <w:pPr>
        <w:tabs>
          <w:tab w:val="left" w:pos="426"/>
        </w:tabs>
        <w:suppressAutoHyphens w:val="0"/>
        <w:autoSpaceDE w:val="0"/>
        <w:autoSpaceDN w:val="0"/>
        <w:adjustRightInd w:val="0"/>
        <w:spacing w:after="0" w:line="360" w:lineRule="auto"/>
        <w:jc w:val="both"/>
        <w:rPr>
          <w:rFonts w:ascii="Times New Roman" w:eastAsia="Times New Roman" w:hAnsi="Times New Roman" w:cs="Times New Roman"/>
          <w:sz w:val="24"/>
          <w:szCs w:val="24"/>
          <w:lang w:val="ru-RU" w:eastAsia="en-US"/>
        </w:rPr>
      </w:pPr>
      <w:r w:rsidRPr="00D130CF">
        <w:rPr>
          <w:rFonts w:ascii="Times New Roman" w:eastAsia="Times New Roman" w:hAnsi="Times New Roman" w:cs="Times New Roman"/>
          <w:sz w:val="24"/>
          <w:szCs w:val="24"/>
          <w:lang w:val="ru-RU" w:eastAsia="en-US"/>
        </w:rPr>
        <w:t>в) участие в организирана престъпна група по чл. 321 и 321а от Наказателния кодекс;</w:t>
      </w:r>
    </w:p>
    <w:p w:rsidR="00D130CF" w:rsidRPr="00D130CF" w:rsidRDefault="00D130CF" w:rsidP="00D130CF">
      <w:pPr>
        <w:tabs>
          <w:tab w:val="left" w:pos="426"/>
        </w:tabs>
        <w:suppressAutoHyphens w:val="0"/>
        <w:autoSpaceDE w:val="0"/>
        <w:autoSpaceDN w:val="0"/>
        <w:adjustRightInd w:val="0"/>
        <w:spacing w:after="0" w:line="360" w:lineRule="auto"/>
        <w:jc w:val="both"/>
        <w:rPr>
          <w:rFonts w:ascii="Times New Roman" w:eastAsia="Times New Roman" w:hAnsi="Times New Roman" w:cs="Times New Roman"/>
          <w:sz w:val="24"/>
          <w:szCs w:val="24"/>
          <w:lang w:val="ru-RU" w:eastAsia="en-US"/>
        </w:rPr>
      </w:pPr>
      <w:r w:rsidRPr="00D130CF">
        <w:rPr>
          <w:rFonts w:ascii="Times New Roman" w:eastAsia="Times New Roman" w:hAnsi="Times New Roman" w:cs="Times New Roman"/>
          <w:sz w:val="24"/>
          <w:szCs w:val="24"/>
          <w:lang w:val="ru-RU" w:eastAsia="en-US"/>
        </w:rPr>
        <w:t>г) престъпление против собствеността по чл. 194-217 от Наказателния кодекс;</w:t>
      </w:r>
    </w:p>
    <w:p w:rsidR="00D130CF" w:rsidRPr="00D130CF" w:rsidRDefault="00D130CF" w:rsidP="00D130CF">
      <w:pPr>
        <w:tabs>
          <w:tab w:val="left" w:pos="426"/>
        </w:tabs>
        <w:suppressAutoHyphens w:val="0"/>
        <w:autoSpaceDE w:val="0"/>
        <w:autoSpaceDN w:val="0"/>
        <w:adjustRightInd w:val="0"/>
        <w:spacing w:after="0" w:line="360" w:lineRule="auto"/>
        <w:jc w:val="both"/>
        <w:rPr>
          <w:rFonts w:ascii="Times New Roman" w:eastAsia="Times New Roman" w:hAnsi="Times New Roman" w:cs="Times New Roman"/>
          <w:sz w:val="24"/>
          <w:szCs w:val="24"/>
          <w:lang w:val="ru-RU" w:eastAsia="en-US"/>
        </w:rPr>
      </w:pPr>
      <w:r w:rsidRPr="00D130CF">
        <w:rPr>
          <w:rFonts w:ascii="Times New Roman" w:eastAsia="Times New Roman" w:hAnsi="Times New Roman" w:cs="Times New Roman"/>
          <w:sz w:val="24"/>
          <w:szCs w:val="24"/>
          <w:lang w:val="ru-RU" w:eastAsia="en-US"/>
        </w:rPr>
        <w:t>д) престъпление против стопанството по чл. 219-252 от Наказателния кодекс.</w:t>
      </w:r>
    </w:p>
    <w:p w:rsidR="00D130CF" w:rsidRPr="00D130CF" w:rsidRDefault="00D130CF" w:rsidP="00D130CF">
      <w:pPr>
        <w:tabs>
          <w:tab w:val="left" w:pos="426"/>
        </w:tabs>
        <w:suppressAutoHyphens w:val="0"/>
        <w:autoSpaceDE w:val="0"/>
        <w:autoSpaceDN w:val="0"/>
        <w:adjustRightInd w:val="0"/>
        <w:spacing w:after="0" w:line="360" w:lineRule="auto"/>
        <w:jc w:val="both"/>
        <w:rPr>
          <w:rFonts w:ascii="Times New Roman" w:eastAsia="Times New Roman" w:hAnsi="Times New Roman" w:cs="Times New Roman"/>
          <w:sz w:val="24"/>
          <w:szCs w:val="24"/>
          <w:lang w:val="ru-RU" w:eastAsia="en-US"/>
        </w:rPr>
      </w:pPr>
      <w:r w:rsidRPr="00D130CF">
        <w:rPr>
          <w:rFonts w:ascii="Times New Roman" w:eastAsia="Times New Roman" w:hAnsi="Times New Roman" w:cs="Times New Roman"/>
          <w:sz w:val="24"/>
          <w:szCs w:val="24"/>
          <w:lang w:val="ru-RU" w:eastAsia="en-US"/>
        </w:rPr>
        <w:t>2. Не съм осъден с влязла в сила присъда за престъпление по чл.313 от Наказателния кодекс във връзка с провеждане на процедури за възлагане на обществени поръчки.</w:t>
      </w:r>
    </w:p>
    <w:p w:rsidR="00D130CF" w:rsidRPr="00D130CF" w:rsidRDefault="00D130CF" w:rsidP="00D130CF">
      <w:pPr>
        <w:widowControl w:val="0"/>
        <w:tabs>
          <w:tab w:val="left" w:pos="426"/>
        </w:tabs>
        <w:suppressAutoHyphens w:val="0"/>
        <w:autoSpaceDE w:val="0"/>
        <w:autoSpaceDN w:val="0"/>
        <w:adjustRightInd w:val="0"/>
        <w:spacing w:after="0" w:line="360" w:lineRule="auto"/>
        <w:jc w:val="both"/>
        <w:rPr>
          <w:rFonts w:ascii="Times New Roman" w:eastAsia="Times New Roman" w:hAnsi="Times New Roman" w:cs="Times New Roman"/>
          <w:sz w:val="24"/>
          <w:szCs w:val="24"/>
          <w:lang w:val="ru-RU" w:eastAsia="en-US"/>
        </w:rPr>
      </w:pPr>
      <w:r w:rsidRPr="00D130CF">
        <w:rPr>
          <w:rFonts w:ascii="Times New Roman" w:eastAsia="Times New Roman" w:hAnsi="Times New Roman" w:cs="Times New Roman"/>
          <w:sz w:val="24"/>
          <w:szCs w:val="24"/>
          <w:lang w:val="ru-RU" w:eastAsia="en-US"/>
        </w:rPr>
        <w:lastRenderedPageBreak/>
        <w:t>3. Не съм свързано лице с възложителя или със служители на ръководна длъжност в неговата организация;</w:t>
      </w:r>
    </w:p>
    <w:p w:rsidR="00D130CF" w:rsidRPr="00D130CF" w:rsidRDefault="00D130CF" w:rsidP="00D130CF">
      <w:pPr>
        <w:widowControl w:val="0"/>
        <w:tabs>
          <w:tab w:val="left" w:pos="426"/>
        </w:tabs>
        <w:suppressAutoHyphens w:val="0"/>
        <w:autoSpaceDE w:val="0"/>
        <w:autoSpaceDN w:val="0"/>
        <w:adjustRightInd w:val="0"/>
        <w:spacing w:after="0" w:line="360" w:lineRule="auto"/>
        <w:jc w:val="both"/>
        <w:rPr>
          <w:rFonts w:ascii="Times New Roman" w:eastAsia="Times New Roman" w:hAnsi="Times New Roman" w:cs="Times New Roman"/>
          <w:sz w:val="24"/>
          <w:szCs w:val="24"/>
          <w:lang w:val="ru-RU" w:eastAsia="en-US"/>
        </w:rPr>
      </w:pPr>
    </w:p>
    <w:p w:rsidR="00D130CF" w:rsidRPr="00D130CF" w:rsidRDefault="00D130CF" w:rsidP="00D130CF">
      <w:pPr>
        <w:widowControl w:val="0"/>
        <w:tabs>
          <w:tab w:val="left" w:pos="426"/>
        </w:tabs>
        <w:suppressAutoHyphens w:val="0"/>
        <w:autoSpaceDE w:val="0"/>
        <w:autoSpaceDN w:val="0"/>
        <w:adjustRightInd w:val="0"/>
        <w:spacing w:after="0" w:line="360" w:lineRule="auto"/>
        <w:jc w:val="both"/>
        <w:rPr>
          <w:rFonts w:ascii="Times New Roman" w:eastAsia="Times New Roman" w:hAnsi="Times New Roman" w:cs="Times New Roman"/>
          <w:sz w:val="24"/>
          <w:szCs w:val="24"/>
          <w:lang w:val="ru-RU" w:eastAsia="en-US"/>
        </w:rPr>
      </w:pPr>
      <w:r w:rsidRPr="00D130CF">
        <w:rPr>
          <w:rFonts w:ascii="Times New Roman" w:eastAsia="Times New Roman" w:hAnsi="Times New Roman" w:cs="Times New Roman"/>
          <w:sz w:val="24"/>
          <w:szCs w:val="24"/>
          <w:lang w:val="ru-RU" w:eastAsia="en-US"/>
        </w:rPr>
        <w:t>Известна ми е отговорността по чл. 313 от Наказателния кодекс за посочване на неверни данни.</w:t>
      </w:r>
    </w:p>
    <w:p w:rsidR="00D130CF" w:rsidRPr="00D130CF" w:rsidRDefault="00D130CF" w:rsidP="00D130CF">
      <w:pPr>
        <w:widowControl w:val="0"/>
        <w:tabs>
          <w:tab w:val="left" w:pos="426"/>
        </w:tabs>
        <w:suppressAutoHyphens w:val="0"/>
        <w:autoSpaceDE w:val="0"/>
        <w:autoSpaceDN w:val="0"/>
        <w:adjustRightInd w:val="0"/>
        <w:spacing w:after="0" w:line="360" w:lineRule="auto"/>
        <w:jc w:val="both"/>
        <w:rPr>
          <w:rFonts w:ascii="Times New Roman" w:eastAsia="Times New Roman" w:hAnsi="Times New Roman" w:cs="Times New Roman"/>
          <w:sz w:val="24"/>
          <w:szCs w:val="24"/>
          <w:lang w:val="ru-RU" w:eastAsia="en-US"/>
        </w:rPr>
      </w:pPr>
      <w:r w:rsidRPr="00D130CF">
        <w:rPr>
          <w:rFonts w:ascii="Times New Roman" w:eastAsia="Times New Roman" w:hAnsi="Times New Roman" w:cs="Times New Roman"/>
          <w:sz w:val="24"/>
          <w:szCs w:val="24"/>
          <w:lang w:val="ru-RU" w:eastAsia="en-US"/>
        </w:rPr>
        <w:t>Задължавам се при промяна на горепосочените обстоятелства в 7-дневен срок писмено да уведомя Възложителя за всички промени в процеса на провеждане на обявената процедура за възлагане на обществена поръчка.</w:t>
      </w:r>
    </w:p>
    <w:p w:rsidR="00D130CF" w:rsidRPr="00D130CF" w:rsidRDefault="00D130CF" w:rsidP="00D130CF">
      <w:pPr>
        <w:tabs>
          <w:tab w:val="left" w:pos="426"/>
        </w:tabs>
        <w:suppressAutoHyphens w:val="0"/>
        <w:spacing w:after="0" w:line="360" w:lineRule="auto"/>
        <w:jc w:val="both"/>
        <w:rPr>
          <w:rFonts w:ascii="Times New Roman" w:eastAsia="Times New Roman" w:hAnsi="Times New Roman" w:cs="Times New Roman"/>
          <w:sz w:val="24"/>
          <w:szCs w:val="24"/>
          <w:u w:val="single"/>
          <w:lang w:val="ru-RU" w:eastAsia="en-US"/>
        </w:rPr>
      </w:pPr>
    </w:p>
    <w:p w:rsidR="00D130CF" w:rsidRPr="00D130CF" w:rsidRDefault="00D130CF" w:rsidP="00D130CF">
      <w:pPr>
        <w:tabs>
          <w:tab w:val="left" w:pos="426"/>
        </w:tabs>
        <w:suppressAutoHyphens w:val="0"/>
        <w:spacing w:after="0" w:line="360" w:lineRule="auto"/>
        <w:jc w:val="both"/>
        <w:rPr>
          <w:rFonts w:ascii="Times New Roman" w:eastAsia="Times New Roman" w:hAnsi="Times New Roman" w:cs="Times New Roman"/>
          <w:sz w:val="24"/>
          <w:szCs w:val="24"/>
          <w:lang w:val="ru-RU" w:eastAsia="en-US"/>
        </w:rPr>
      </w:pPr>
      <w:r w:rsidRPr="00D130CF">
        <w:rPr>
          <w:rFonts w:ascii="Times New Roman" w:eastAsia="Times New Roman" w:hAnsi="Times New Roman" w:cs="Times New Roman"/>
          <w:sz w:val="24"/>
          <w:szCs w:val="24"/>
          <w:lang w:val="ru-RU" w:eastAsia="en-US"/>
        </w:rPr>
        <w:t>__________________</w:t>
      </w:r>
      <w:r w:rsidRPr="00D130CF">
        <w:rPr>
          <w:rFonts w:ascii="Times New Roman" w:eastAsia="Times New Roman" w:hAnsi="Times New Roman" w:cs="Times New Roman"/>
          <w:sz w:val="24"/>
          <w:szCs w:val="24"/>
          <w:lang w:val="ru-RU" w:eastAsia="en-US"/>
        </w:rPr>
        <w:tab/>
      </w:r>
      <w:r w:rsidRPr="00D130CF">
        <w:rPr>
          <w:rFonts w:ascii="Times New Roman" w:eastAsia="Times New Roman" w:hAnsi="Times New Roman" w:cs="Times New Roman"/>
          <w:sz w:val="24"/>
          <w:szCs w:val="24"/>
          <w:lang w:val="ru-RU" w:eastAsia="en-US"/>
        </w:rPr>
        <w:tab/>
        <w:t>Декларатор:</w:t>
      </w:r>
      <w:r w:rsidRPr="00D130CF">
        <w:rPr>
          <w:rFonts w:ascii="Times New Roman" w:eastAsia="Times New Roman" w:hAnsi="Times New Roman" w:cs="Times New Roman"/>
          <w:sz w:val="24"/>
          <w:szCs w:val="24"/>
          <w:lang w:val="ru-RU" w:eastAsia="en-US"/>
        </w:rPr>
        <w:tab/>
        <w:t>_______________</w:t>
      </w:r>
    </w:p>
    <w:p w:rsidR="00D130CF" w:rsidRPr="00D130CF" w:rsidRDefault="00D130CF" w:rsidP="00D130CF">
      <w:pPr>
        <w:tabs>
          <w:tab w:val="left" w:pos="426"/>
        </w:tabs>
        <w:suppressAutoHyphens w:val="0"/>
        <w:spacing w:after="0" w:line="360" w:lineRule="auto"/>
        <w:jc w:val="both"/>
        <w:rPr>
          <w:rFonts w:ascii="Times New Roman" w:eastAsia="Times New Roman" w:hAnsi="Times New Roman" w:cs="Times New Roman"/>
          <w:sz w:val="24"/>
          <w:szCs w:val="24"/>
          <w:lang w:val="ru-RU" w:eastAsia="en-US"/>
        </w:rPr>
      </w:pPr>
      <w:r w:rsidRPr="00D130CF">
        <w:rPr>
          <w:rFonts w:ascii="Times New Roman" w:eastAsia="Times New Roman" w:hAnsi="Times New Roman" w:cs="Times New Roman"/>
          <w:sz w:val="24"/>
          <w:szCs w:val="24"/>
          <w:lang w:val="ru-RU" w:eastAsia="en-US"/>
        </w:rPr>
        <w:t>(дата на подписване)</w:t>
      </w:r>
      <w:r w:rsidRPr="00D130CF">
        <w:rPr>
          <w:rFonts w:ascii="Times New Roman" w:eastAsia="Times New Roman" w:hAnsi="Times New Roman" w:cs="Times New Roman"/>
          <w:sz w:val="24"/>
          <w:szCs w:val="24"/>
          <w:lang w:val="ru-RU" w:eastAsia="en-US"/>
        </w:rPr>
        <w:tab/>
      </w:r>
      <w:r w:rsidRPr="00D130CF">
        <w:rPr>
          <w:rFonts w:ascii="Times New Roman" w:eastAsia="Times New Roman" w:hAnsi="Times New Roman" w:cs="Times New Roman"/>
          <w:sz w:val="24"/>
          <w:szCs w:val="24"/>
          <w:lang w:val="ru-RU" w:eastAsia="en-US"/>
        </w:rPr>
        <w:tab/>
      </w:r>
      <w:r w:rsidRPr="00D130CF">
        <w:rPr>
          <w:rFonts w:ascii="Times New Roman" w:eastAsia="Times New Roman" w:hAnsi="Times New Roman" w:cs="Times New Roman"/>
          <w:sz w:val="24"/>
          <w:szCs w:val="24"/>
          <w:lang w:val="ru-RU" w:eastAsia="en-US"/>
        </w:rPr>
        <w:tab/>
      </w:r>
      <w:r w:rsidRPr="00D130CF">
        <w:rPr>
          <w:rFonts w:ascii="Times New Roman" w:eastAsia="Times New Roman" w:hAnsi="Times New Roman" w:cs="Times New Roman"/>
          <w:sz w:val="24"/>
          <w:szCs w:val="24"/>
          <w:lang w:val="ru-RU" w:eastAsia="en-US"/>
        </w:rPr>
        <w:tab/>
        <w:t>_______________</w:t>
      </w:r>
    </w:p>
    <w:p w:rsidR="00D130CF" w:rsidRPr="00D130CF" w:rsidRDefault="00D130CF" w:rsidP="00D130CF">
      <w:pPr>
        <w:tabs>
          <w:tab w:val="left" w:pos="426"/>
        </w:tabs>
        <w:suppressAutoHyphens w:val="0"/>
        <w:spacing w:after="0" w:line="360" w:lineRule="auto"/>
        <w:jc w:val="both"/>
        <w:rPr>
          <w:rFonts w:ascii="Times New Roman" w:eastAsia="Times New Roman" w:hAnsi="Times New Roman" w:cs="Times New Roman"/>
          <w:i/>
          <w:sz w:val="24"/>
          <w:szCs w:val="24"/>
          <w:lang w:val="ru-RU" w:eastAsia="en-US"/>
        </w:rPr>
      </w:pPr>
    </w:p>
    <w:p w:rsidR="00D130CF" w:rsidRPr="00D130CF" w:rsidRDefault="00D130CF" w:rsidP="00D130CF">
      <w:pPr>
        <w:tabs>
          <w:tab w:val="left" w:pos="426"/>
        </w:tabs>
        <w:suppressAutoHyphens w:val="0"/>
        <w:spacing w:after="0" w:line="360" w:lineRule="auto"/>
        <w:jc w:val="both"/>
        <w:rPr>
          <w:rFonts w:ascii="Times New Roman" w:eastAsia="Times New Roman" w:hAnsi="Times New Roman" w:cs="Times New Roman"/>
          <w:i/>
          <w:iCs/>
          <w:sz w:val="24"/>
          <w:szCs w:val="24"/>
          <w:lang w:val="ru-RU" w:eastAsia="en-US"/>
        </w:rPr>
      </w:pPr>
      <w:r w:rsidRPr="00D130CF">
        <w:rPr>
          <w:rFonts w:ascii="Times New Roman" w:eastAsia="Times New Roman" w:hAnsi="Times New Roman" w:cs="Times New Roman"/>
          <w:i/>
          <w:sz w:val="24"/>
          <w:szCs w:val="24"/>
          <w:lang w:val="ru-RU" w:eastAsia="en-US"/>
        </w:rPr>
        <w:t>Забележка: Когато участникът е юридическо лице, тази декларация се попълва от лицата, посочени в чл. 47, ал.4 от ЗОП, а именно:</w:t>
      </w:r>
    </w:p>
    <w:p w:rsidR="00D130CF" w:rsidRPr="00D130CF" w:rsidRDefault="00D130CF" w:rsidP="00D130CF">
      <w:pPr>
        <w:tabs>
          <w:tab w:val="left" w:pos="426"/>
        </w:tabs>
        <w:suppressAutoHyphens w:val="0"/>
        <w:spacing w:after="0" w:line="360" w:lineRule="auto"/>
        <w:jc w:val="both"/>
        <w:rPr>
          <w:rFonts w:ascii="Times New Roman" w:eastAsia="Times New Roman" w:hAnsi="Times New Roman" w:cs="Times New Roman"/>
          <w:i/>
          <w:sz w:val="24"/>
          <w:szCs w:val="24"/>
          <w:lang w:val="ru-RU" w:eastAsia="en-US"/>
        </w:rPr>
      </w:pPr>
      <w:r w:rsidRPr="00D130CF">
        <w:rPr>
          <w:rFonts w:ascii="Times New Roman" w:eastAsia="Times New Roman" w:hAnsi="Times New Roman" w:cs="Times New Roman"/>
          <w:i/>
          <w:sz w:val="24"/>
          <w:szCs w:val="24"/>
          <w:lang w:val="ru-RU" w:eastAsia="en-US"/>
        </w:rPr>
        <w:t>1. при събирателно дружество- за лицата по чл. 84, ал.1 и чл. 89, ал.1 от Търговския закон;</w:t>
      </w:r>
    </w:p>
    <w:p w:rsidR="00D130CF" w:rsidRPr="00D130CF" w:rsidRDefault="00D130CF" w:rsidP="00D130CF">
      <w:pPr>
        <w:tabs>
          <w:tab w:val="left" w:pos="426"/>
        </w:tabs>
        <w:suppressAutoHyphens w:val="0"/>
        <w:spacing w:after="0" w:line="360" w:lineRule="auto"/>
        <w:jc w:val="both"/>
        <w:rPr>
          <w:rFonts w:ascii="Times New Roman" w:eastAsia="Times New Roman" w:hAnsi="Times New Roman" w:cs="Times New Roman"/>
          <w:i/>
          <w:sz w:val="24"/>
          <w:szCs w:val="24"/>
          <w:lang w:val="ru-RU" w:eastAsia="en-US"/>
        </w:rPr>
      </w:pPr>
      <w:r w:rsidRPr="00D130CF">
        <w:rPr>
          <w:rFonts w:ascii="Times New Roman" w:eastAsia="Times New Roman" w:hAnsi="Times New Roman" w:cs="Times New Roman"/>
          <w:i/>
          <w:sz w:val="24"/>
          <w:szCs w:val="24"/>
          <w:lang w:val="ru-RU" w:eastAsia="en-US"/>
        </w:rPr>
        <w:t>2. при командитно дружество - за лицата по чл. 105 от Търговския закон, без ограничено отговорните съдружници;</w:t>
      </w:r>
    </w:p>
    <w:p w:rsidR="00D130CF" w:rsidRPr="00D130CF" w:rsidRDefault="00D130CF" w:rsidP="00D130CF">
      <w:pPr>
        <w:tabs>
          <w:tab w:val="left" w:pos="426"/>
        </w:tabs>
        <w:suppressAutoHyphens w:val="0"/>
        <w:spacing w:after="0" w:line="360" w:lineRule="auto"/>
        <w:jc w:val="both"/>
        <w:rPr>
          <w:rFonts w:ascii="Times New Roman" w:eastAsia="Times New Roman" w:hAnsi="Times New Roman" w:cs="Times New Roman"/>
          <w:i/>
          <w:sz w:val="24"/>
          <w:szCs w:val="24"/>
          <w:lang w:val="ru-RU" w:eastAsia="en-US"/>
        </w:rPr>
      </w:pPr>
      <w:r w:rsidRPr="00D130CF">
        <w:rPr>
          <w:rFonts w:ascii="Times New Roman" w:eastAsia="Times New Roman" w:hAnsi="Times New Roman" w:cs="Times New Roman"/>
          <w:i/>
          <w:sz w:val="24"/>
          <w:szCs w:val="24"/>
          <w:lang w:val="ru-RU" w:eastAsia="en-US"/>
        </w:rPr>
        <w:t>3. при дружество с ограничена отговорност- за лицата по чл. 141, ал.2 от Търговския закон, а при еднолично дружество с ограничена отговорност- за лицата по чл.147, ал.1 от Търговския закон;</w:t>
      </w:r>
    </w:p>
    <w:p w:rsidR="00D130CF" w:rsidRPr="00D130CF" w:rsidRDefault="00D130CF" w:rsidP="00D130CF">
      <w:pPr>
        <w:tabs>
          <w:tab w:val="left" w:pos="426"/>
        </w:tabs>
        <w:suppressAutoHyphens w:val="0"/>
        <w:spacing w:after="0" w:line="360" w:lineRule="auto"/>
        <w:jc w:val="both"/>
        <w:rPr>
          <w:rFonts w:ascii="Times New Roman" w:eastAsia="Times New Roman" w:hAnsi="Times New Roman" w:cs="Times New Roman"/>
          <w:i/>
          <w:sz w:val="24"/>
          <w:szCs w:val="24"/>
          <w:lang w:val="ru-RU" w:eastAsia="en-US"/>
        </w:rPr>
      </w:pPr>
      <w:r w:rsidRPr="00D130CF">
        <w:rPr>
          <w:rFonts w:ascii="Times New Roman" w:eastAsia="Times New Roman" w:hAnsi="Times New Roman" w:cs="Times New Roman"/>
          <w:i/>
          <w:sz w:val="24"/>
          <w:szCs w:val="24"/>
          <w:lang w:val="ru-RU" w:eastAsia="en-US"/>
        </w:rPr>
        <w:t>4. при акционерно дружество - за овластените лица по чл. 235, ал. 2 от Търговския закон, а при липса на овластяване - за лицата по чл. 235, ал. 1 от Търговския закон;</w:t>
      </w:r>
    </w:p>
    <w:p w:rsidR="00D130CF" w:rsidRPr="00D130CF" w:rsidRDefault="00D130CF" w:rsidP="00D130CF">
      <w:pPr>
        <w:tabs>
          <w:tab w:val="left" w:pos="426"/>
        </w:tabs>
        <w:suppressAutoHyphens w:val="0"/>
        <w:spacing w:after="0" w:line="360" w:lineRule="auto"/>
        <w:jc w:val="both"/>
        <w:rPr>
          <w:rFonts w:ascii="Times New Roman" w:eastAsia="Times New Roman" w:hAnsi="Times New Roman" w:cs="Times New Roman"/>
          <w:i/>
          <w:sz w:val="24"/>
          <w:szCs w:val="24"/>
          <w:lang w:val="ru-RU" w:eastAsia="en-US"/>
        </w:rPr>
      </w:pPr>
      <w:r w:rsidRPr="00D130CF">
        <w:rPr>
          <w:rFonts w:ascii="Times New Roman" w:eastAsia="Times New Roman" w:hAnsi="Times New Roman" w:cs="Times New Roman"/>
          <w:i/>
          <w:sz w:val="24"/>
          <w:szCs w:val="24"/>
          <w:lang w:val="ru-RU" w:eastAsia="en-US"/>
        </w:rPr>
        <w:t>5. при командитно дружество с акции - за лицата по чл. 244, ал. 4 от Търговския закон;</w:t>
      </w:r>
    </w:p>
    <w:p w:rsidR="00D130CF" w:rsidRPr="00D130CF" w:rsidRDefault="00D130CF" w:rsidP="00D130CF">
      <w:pPr>
        <w:tabs>
          <w:tab w:val="left" w:pos="426"/>
        </w:tabs>
        <w:suppressAutoHyphens w:val="0"/>
        <w:spacing w:after="0" w:line="360" w:lineRule="auto"/>
        <w:jc w:val="both"/>
        <w:rPr>
          <w:rFonts w:ascii="Times New Roman" w:eastAsia="Times New Roman" w:hAnsi="Times New Roman" w:cs="Times New Roman"/>
          <w:i/>
          <w:sz w:val="24"/>
          <w:szCs w:val="24"/>
          <w:lang w:val="ru-RU" w:eastAsia="en-US"/>
        </w:rPr>
      </w:pPr>
      <w:r w:rsidRPr="00D130CF">
        <w:rPr>
          <w:rFonts w:ascii="Times New Roman" w:eastAsia="Times New Roman" w:hAnsi="Times New Roman" w:cs="Times New Roman"/>
          <w:i/>
          <w:sz w:val="24"/>
          <w:szCs w:val="24"/>
          <w:lang w:val="ru-RU" w:eastAsia="en-US"/>
        </w:rPr>
        <w:t>6. при едноличен търговец- за физическото лице - търговец;</w:t>
      </w:r>
    </w:p>
    <w:p w:rsidR="00D130CF" w:rsidRPr="00D130CF" w:rsidRDefault="00D130CF" w:rsidP="00D130CF">
      <w:pPr>
        <w:tabs>
          <w:tab w:val="left" w:pos="426"/>
        </w:tabs>
        <w:suppressAutoHyphens w:val="0"/>
        <w:spacing w:after="0" w:line="360" w:lineRule="auto"/>
        <w:jc w:val="both"/>
        <w:rPr>
          <w:rFonts w:ascii="Times New Roman" w:eastAsia="Times New Roman" w:hAnsi="Times New Roman" w:cs="Times New Roman"/>
          <w:i/>
          <w:sz w:val="24"/>
          <w:szCs w:val="24"/>
          <w:lang w:val="ru-RU" w:eastAsia="en-US"/>
        </w:rPr>
      </w:pPr>
      <w:r w:rsidRPr="00D130CF">
        <w:rPr>
          <w:rFonts w:ascii="Times New Roman" w:eastAsia="Times New Roman" w:hAnsi="Times New Roman" w:cs="Times New Roman"/>
          <w:i/>
          <w:sz w:val="24"/>
          <w:szCs w:val="24"/>
          <w:lang w:val="ru-RU" w:eastAsia="en-US"/>
        </w:rPr>
        <w:t>7. във всички останали случаи, включително за чуждестранните лица- за лицата, които представляват участника;</w:t>
      </w:r>
    </w:p>
    <w:p w:rsidR="00D130CF" w:rsidRPr="00D130CF" w:rsidRDefault="00D130CF" w:rsidP="00D130CF">
      <w:pPr>
        <w:tabs>
          <w:tab w:val="left" w:pos="426"/>
        </w:tabs>
        <w:suppressAutoHyphens w:val="0"/>
        <w:spacing w:after="0" w:line="360" w:lineRule="auto"/>
        <w:jc w:val="both"/>
        <w:rPr>
          <w:rFonts w:ascii="Times New Roman" w:eastAsia="Times New Roman" w:hAnsi="Times New Roman" w:cs="Times New Roman"/>
          <w:i/>
          <w:sz w:val="24"/>
          <w:szCs w:val="24"/>
          <w:lang w:val="ru-RU" w:eastAsia="en-US"/>
        </w:rPr>
      </w:pPr>
      <w:r w:rsidRPr="00D130CF">
        <w:rPr>
          <w:rFonts w:ascii="Times New Roman" w:eastAsia="Times New Roman" w:hAnsi="Times New Roman" w:cs="Times New Roman"/>
          <w:i/>
          <w:sz w:val="24"/>
          <w:szCs w:val="24"/>
          <w:lang w:val="ru-RU" w:eastAsia="en-US"/>
        </w:rPr>
        <w:t>8. в случаите по т. 1 - 7 - и за прокуристите, когато има такива; когато чуждестранно лице има повече от един прокурист, декларацията се подава само от прокуриста, в чиято представителна</w:t>
      </w:r>
      <w:r w:rsidRPr="00D130CF">
        <w:rPr>
          <w:rFonts w:ascii="Times New Roman" w:eastAsia="Times New Roman" w:hAnsi="Times New Roman" w:cs="Times New Roman"/>
          <w:i/>
          <w:sz w:val="24"/>
          <w:szCs w:val="24"/>
          <w:u w:val="single"/>
          <w:lang w:val="ru-RU" w:eastAsia="en-US"/>
        </w:rPr>
        <w:t xml:space="preserve"> </w:t>
      </w:r>
      <w:r w:rsidRPr="00D130CF">
        <w:rPr>
          <w:rFonts w:ascii="Times New Roman" w:eastAsia="Times New Roman" w:hAnsi="Times New Roman" w:cs="Times New Roman"/>
          <w:i/>
          <w:sz w:val="24"/>
          <w:szCs w:val="24"/>
          <w:lang w:val="ru-RU" w:eastAsia="en-US"/>
        </w:rPr>
        <w:t>власт е включена територията на Република България.</w:t>
      </w:r>
    </w:p>
    <w:p w:rsidR="00D130CF" w:rsidRPr="00D130CF" w:rsidRDefault="00D130CF" w:rsidP="00D130CF">
      <w:pPr>
        <w:tabs>
          <w:tab w:val="left" w:pos="426"/>
        </w:tabs>
        <w:suppressAutoHyphens w:val="0"/>
        <w:spacing w:after="0" w:line="360" w:lineRule="auto"/>
        <w:jc w:val="both"/>
        <w:rPr>
          <w:rFonts w:ascii="Times New Roman" w:eastAsia="Times New Roman" w:hAnsi="Times New Roman" w:cs="Times New Roman"/>
          <w:i/>
          <w:iCs/>
          <w:sz w:val="24"/>
          <w:szCs w:val="24"/>
          <w:lang w:val="ru-RU" w:eastAsia="en-US"/>
        </w:rPr>
      </w:pPr>
      <w:r w:rsidRPr="00D130CF">
        <w:rPr>
          <w:rFonts w:ascii="Times New Roman" w:eastAsia="Times New Roman" w:hAnsi="Times New Roman" w:cs="Times New Roman"/>
          <w:i/>
          <w:sz w:val="24"/>
          <w:szCs w:val="24"/>
          <w:lang w:val="ru-RU" w:eastAsia="en-US"/>
        </w:rPr>
        <w:t>Когато участникът е юридическо лице, тази декларация се попълва от лицата, посочени в чл. 47, ал.4 от ЗОП, а именно:</w:t>
      </w:r>
    </w:p>
    <w:p w:rsidR="00D130CF" w:rsidRPr="00D130CF" w:rsidRDefault="00D130CF" w:rsidP="00D130CF">
      <w:pPr>
        <w:tabs>
          <w:tab w:val="left" w:pos="426"/>
        </w:tabs>
        <w:suppressAutoHyphens w:val="0"/>
        <w:spacing w:after="0" w:line="360" w:lineRule="auto"/>
        <w:jc w:val="both"/>
        <w:rPr>
          <w:rFonts w:ascii="Times New Roman" w:eastAsia="Times New Roman" w:hAnsi="Times New Roman" w:cs="Times New Roman"/>
          <w:i/>
          <w:sz w:val="24"/>
          <w:szCs w:val="24"/>
          <w:lang w:val="ru-RU" w:eastAsia="en-US"/>
        </w:rPr>
      </w:pPr>
      <w:r w:rsidRPr="00D130CF">
        <w:rPr>
          <w:rFonts w:ascii="Times New Roman" w:eastAsia="Times New Roman" w:hAnsi="Times New Roman" w:cs="Times New Roman"/>
          <w:i/>
          <w:sz w:val="24"/>
          <w:szCs w:val="24"/>
          <w:lang w:val="ru-RU" w:eastAsia="en-US"/>
        </w:rPr>
        <w:lastRenderedPageBreak/>
        <w:t>1. при събирателно дружество- за лицата по чл. 84, ал.1 и чл. 89, ал.1 от Търговския закон;</w:t>
      </w:r>
    </w:p>
    <w:p w:rsidR="00D130CF" w:rsidRPr="00D130CF" w:rsidRDefault="00D130CF" w:rsidP="00D130CF">
      <w:pPr>
        <w:tabs>
          <w:tab w:val="left" w:pos="426"/>
        </w:tabs>
        <w:suppressAutoHyphens w:val="0"/>
        <w:spacing w:after="0" w:line="360" w:lineRule="auto"/>
        <w:jc w:val="both"/>
        <w:rPr>
          <w:rFonts w:ascii="Times New Roman" w:eastAsia="Times New Roman" w:hAnsi="Times New Roman" w:cs="Times New Roman"/>
          <w:i/>
          <w:sz w:val="24"/>
          <w:szCs w:val="24"/>
          <w:lang w:val="ru-RU" w:eastAsia="en-US"/>
        </w:rPr>
      </w:pPr>
      <w:r w:rsidRPr="00D130CF">
        <w:rPr>
          <w:rFonts w:ascii="Times New Roman" w:eastAsia="Times New Roman" w:hAnsi="Times New Roman" w:cs="Times New Roman"/>
          <w:i/>
          <w:sz w:val="24"/>
          <w:szCs w:val="24"/>
          <w:lang w:val="ru-RU" w:eastAsia="en-US"/>
        </w:rPr>
        <w:t>2. при командитно дружество - за лицата по чл. 105 от Търговския закон, без ограничено отговорните съдружници;</w:t>
      </w:r>
    </w:p>
    <w:p w:rsidR="00D130CF" w:rsidRPr="00D130CF" w:rsidRDefault="00D130CF" w:rsidP="00D130CF">
      <w:pPr>
        <w:tabs>
          <w:tab w:val="left" w:pos="426"/>
        </w:tabs>
        <w:suppressAutoHyphens w:val="0"/>
        <w:spacing w:after="0" w:line="360" w:lineRule="auto"/>
        <w:jc w:val="both"/>
        <w:rPr>
          <w:rFonts w:ascii="Times New Roman" w:eastAsia="Times New Roman" w:hAnsi="Times New Roman" w:cs="Times New Roman"/>
          <w:i/>
          <w:sz w:val="24"/>
          <w:szCs w:val="24"/>
          <w:lang w:val="ru-RU" w:eastAsia="en-US"/>
        </w:rPr>
      </w:pPr>
      <w:r w:rsidRPr="00D130CF">
        <w:rPr>
          <w:rFonts w:ascii="Times New Roman" w:eastAsia="Times New Roman" w:hAnsi="Times New Roman" w:cs="Times New Roman"/>
          <w:i/>
          <w:sz w:val="24"/>
          <w:szCs w:val="24"/>
          <w:lang w:val="ru-RU" w:eastAsia="en-US"/>
        </w:rPr>
        <w:t>3. при дружество с ограничена отговорност- за лицата по чл. 141, ал.2 от Търговския закон, а при еднолично дружество с ограничена отговорност- за лицата по чл.147, ал.1 от Търговския закон;</w:t>
      </w:r>
    </w:p>
    <w:p w:rsidR="00D130CF" w:rsidRPr="00D130CF" w:rsidRDefault="00D130CF" w:rsidP="00D130CF">
      <w:pPr>
        <w:tabs>
          <w:tab w:val="left" w:pos="426"/>
        </w:tabs>
        <w:suppressAutoHyphens w:val="0"/>
        <w:spacing w:after="0" w:line="360" w:lineRule="auto"/>
        <w:jc w:val="both"/>
        <w:rPr>
          <w:rFonts w:ascii="Times New Roman" w:eastAsia="Times New Roman" w:hAnsi="Times New Roman" w:cs="Times New Roman"/>
          <w:i/>
          <w:sz w:val="24"/>
          <w:szCs w:val="24"/>
          <w:lang w:val="ru-RU" w:eastAsia="en-US"/>
        </w:rPr>
      </w:pPr>
      <w:r w:rsidRPr="00D130CF">
        <w:rPr>
          <w:rFonts w:ascii="Times New Roman" w:eastAsia="Times New Roman" w:hAnsi="Times New Roman" w:cs="Times New Roman"/>
          <w:i/>
          <w:sz w:val="24"/>
          <w:szCs w:val="24"/>
          <w:lang w:val="ru-RU" w:eastAsia="en-US"/>
        </w:rPr>
        <w:t>4. при акционерно дружество - за овластените лица по чл. 235, ал. 2 от Търговския закон, а при липса на овластяване - за лицата по чл. 235, ал. 1 от Търговския закон;</w:t>
      </w:r>
    </w:p>
    <w:p w:rsidR="00D130CF" w:rsidRPr="00D130CF" w:rsidRDefault="00D130CF" w:rsidP="00D130CF">
      <w:pPr>
        <w:tabs>
          <w:tab w:val="left" w:pos="426"/>
        </w:tabs>
        <w:suppressAutoHyphens w:val="0"/>
        <w:spacing w:after="0" w:line="360" w:lineRule="auto"/>
        <w:jc w:val="both"/>
        <w:rPr>
          <w:rFonts w:ascii="Times New Roman" w:eastAsia="Times New Roman" w:hAnsi="Times New Roman" w:cs="Times New Roman"/>
          <w:i/>
          <w:sz w:val="24"/>
          <w:szCs w:val="24"/>
          <w:lang w:val="ru-RU" w:eastAsia="en-US"/>
        </w:rPr>
      </w:pPr>
      <w:r w:rsidRPr="00D130CF">
        <w:rPr>
          <w:rFonts w:ascii="Times New Roman" w:eastAsia="Times New Roman" w:hAnsi="Times New Roman" w:cs="Times New Roman"/>
          <w:i/>
          <w:sz w:val="24"/>
          <w:szCs w:val="24"/>
          <w:lang w:val="ru-RU" w:eastAsia="en-US"/>
        </w:rPr>
        <w:t>5. при командитно дружество с акции - за лицата по чл. 244, ал. 4 от Търговския закон;</w:t>
      </w:r>
    </w:p>
    <w:p w:rsidR="00D130CF" w:rsidRPr="00D130CF" w:rsidRDefault="00D130CF" w:rsidP="00D130CF">
      <w:pPr>
        <w:tabs>
          <w:tab w:val="left" w:pos="426"/>
        </w:tabs>
        <w:suppressAutoHyphens w:val="0"/>
        <w:spacing w:after="0" w:line="360" w:lineRule="auto"/>
        <w:jc w:val="both"/>
        <w:rPr>
          <w:rFonts w:ascii="Times New Roman" w:eastAsia="Times New Roman" w:hAnsi="Times New Roman" w:cs="Times New Roman"/>
          <w:i/>
          <w:sz w:val="24"/>
          <w:szCs w:val="24"/>
          <w:lang w:val="ru-RU" w:eastAsia="en-US"/>
        </w:rPr>
      </w:pPr>
      <w:r w:rsidRPr="00D130CF">
        <w:rPr>
          <w:rFonts w:ascii="Times New Roman" w:eastAsia="Times New Roman" w:hAnsi="Times New Roman" w:cs="Times New Roman"/>
          <w:i/>
          <w:sz w:val="24"/>
          <w:szCs w:val="24"/>
          <w:lang w:val="ru-RU" w:eastAsia="en-US"/>
        </w:rPr>
        <w:t>6. при едноличен търговец- за физическото лице - търговец;</w:t>
      </w:r>
    </w:p>
    <w:p w:rsidR="00D130CF" w:rsidRPr="00D130CF" w:rsidRDefault="00D130CF" w:rsidP="00D130CF">
      <w:pPr>
        <w:tabs>
          <w:tab w:val="left" w:pos="426"/>
        </w:tabs>
        <w:suppressAutoHyphens w:val="0"/>
        <w:spacing w:after="0" w:line="360" w:lineRule="auto"/>
        <w:jc w:val="both"/>
        <w:rPr>
          <w:rFonts w:ascii="Times New Roman" w:eastAsia="Times New Roman" w:hAnsi="Times New Roman" w:cs="Times New Roman"/>
          <w:i/>
          <w:sz w:val="24"/>
          <w:szCs w:val="24"/>
          <w:lang w:val="ru-RU" w:eastAsia="en-US"/>
        </w:rPr>
      </w:pPr>
      <w:r w:rsidRPr="00D130CF">
        <w:rPr>
          <w:rFonts w:ascii="Times New Roman" w:eastAsia="Times New Roman" w:hAnsi="Times New Roman" w:cs="Times New Roman"/>
          <w:i/>
          <w:sz w:val="24"/>
          <w:szCs w:val="24"/>
          <w:lang w:val="ru-RU" w:eastAsia="en-US"/>
        </w:rPr>
        <w:t>7. във всички останали случаи, включително за чуждестранните лица- за лицата, които представляват участника;</w:t>
      </w:r>
    </w:p>
    <w:p w:rsidR="00D130CF" w:rsidRPr="00D130CF" w:rsidRDefault="00D130CF" w:rsidP="00D130CF">
      <w:pPr>
        <w:tabs>
          <w:tab w:val="left" w:pos="426"/>
        </w:tabs>
        <w:suppressAutoHyphens w:val="0"/>
        <w:spacing w:after="0" w:line="360" w:lineRule="auto"/>
        <w:jc w:val="both"/>
        <w:rPr>
          <w:rFonts w:ascii="Times New Roman" w:eastAsia="Times New Roman" w:hAnsi="Times New Roman" w:cs="Times New Roman"/>
          <w:i/>
          <w:sz w:val="24"/>
          <w:szCs w:val="24"/>
          <w:lang w:val="ru-RU" w:eastAsia="en-US"/>
        </w:rPr>
      </w:pPr>
      <w:r w:rsidRPr="00D130CF">
        <w:rPr>
          <w:rFonts w:ascii="Times New Roman" w:eastAsia="Times New Roman" w:hAnsi="Times New Roman" w:cs="Times New Roman"/>
          <w:i/>
          <w:sz w:val="24"/>
          <w:szCs w:val="24"/>
          <w:lang w:val="ru-RU" w:eastAsia="en-US"/>
        </w:rPr>
        <w:t>8. в случаите по т. 1 - 7 - и за прокуристите, когато има такива; когато чуждестранно лице има повече от един прокурист, декларацията се подава само от прокуриста, в чиято представителна</w:t>
      </w:r>
      <w:r w:rsidRPr="00D130CF">
        <w:rPr>
          <w:rFonts w:ascii="Times New Roman" w:eastAsia="Times New Roman" w:hAnsi="Times New Roman" w:cs="Times New Roman"/>
          <w:i/>
          <w:sz w:val="24"/>
          <w:szCs w:val="24"/>
          <w:u w:val="single"/>
          <w:lang w:val="ru-RU" w:eastAsia="en-US"/>
        </w:rPr>
        <w:t xml:space="preserve"> </w:t>
      </w:r>
      <w:r w:rsidRPr="00D130CF">
        <w:rPr>
          <w:rFonts w:ascii="Times New Roman" w:eastAsia="Times New Roman" w:hAnsi="Times New Roman" w:cs="Times New Roman"/>
          <w:i/>
          <w:sz w:val="24"/>
          <w:szCs w:val="24"/>
          <w:lang w:val="ru-RU" w:eastAsia="en-US"/>
        </w:rPr>
        <w:t>власт е включена територията на Република България.</w:t>
      </w:r>
    </w:p>
    <w:p w:rsidR="00D130CF" w:rsidRPr="00D130CF" w:rsidRDefault="00D130CF" w:rsidP="00D130CF">
      <w:pPr>
        <w:tabs>
          <w:tab w:val="left" w:pos="426"/>
        </w:tabs>
        <w:suppressAutoHyphens w:val="0"/>
        <w:spacing w:after="0" w:line="360" w:lineRule="auto"/>
        <w:jc w:val="both"/>
        <w:rPr>
          <w:rFonts w:ascii="Times New Roman" w:eastAsia="Times New Roman" w:hAnsi="Times New Roman" w:cs="Times New Roman"/>
          <w:i/>
          <w:sz w:val="24"/>
          <w:szCs w:val="24"/>
          <w:lang w:eastAsia="en-US"/>
        </w:rPr>
      </w:pPr>
    </w:p>
    <w:p w:rsidR="00D130CF" w:rsidRPr="00D130CF" w:rsidRDefault="00D130CF" w:rsidP="00D130CF">
      <w:pPr>
        <w:tabs>
          <w:tab w:val="left" w:pos="426"/>
        </w:tabs>
        <w:suppressAutoHyphens w:val="0"/>
        <w:spacing w:after="0" w:line="360" w:lineRule="auto"/>
        <w:jc w:val="both"/>
        <w:textAlignment w:val="center"/>
        <w:rPr>
          <w:rFonts w:ascii="Times New Roman" w:eastAsia="Times New Roman" w:hAnsi="Times New Roman" w:cs="Times New Roman"/>
          <w:i/>
          <w:sz w:val="24"/>
          <w:szCs w:val="24"/>
          <w:lang w:val="ru-RU" w:eastAsia="en-US"/>
        </w:rPr>
      </w:pPr>
      <w:r w:rsidRPr="00D130CF">
        <w:rPr>
          <w:rFonts w:ascii="Times New Roman" w:eastAsia="Times New Roman" w:hAnsi="Times New Roman" w:cs="Times New Roman"/>
          <w:i/>
          <w:sz w:val="24"/>
          <w:szCs w:val="24"/>
          <w:lang w:val="ru-RU" w:eastAsia="en-US"/>
        </w:rPr>
        <w:t>По смисъл на § 1, т. 23а от Допълнителните разпоредби на ЗОП "свързани лица" са:</w:t>
      </w:r>
    </w:p>
    <w:p w:rsidR="00D130CF" w:rsidRPr="00D130CF" w:rsidRDefault="00D130CF" w:rsidP="00D130CF">
      <w:pPr>
        <w:tabs>
          <w:tab w:val="left" w:pos="426"/>
        </w:tabs>
        <w:suppressAutoHyphens w:val="0"/>
        <w:spacing w:after="0" w:line="360" w:lineRule="auto"/>
        <w:jc w:val="both"/>
        <w:textAlignment w:val="center"/>
        <w:rPr>
          <w:rFonts w:ascii="Times New Roman" w:eastAsia="Times New Roman" w:hAnsi="Times New Roman" w:cs="Times New Roman"/>
          <w:i/>
          <w:sz w:val="24"/>
          <w:szCs w:val="24"/>
          <w:lang w:val="ru-RU" w:eastAsia="en-US"/>
        </w:rPr>
      </w:pPr>
      <w:r w:rsidRPr="00D130CF">
        <w:rPr>
          <w:rFonts w:ascii="Times New Roman" w:eastAsia="Times New Roman" w:hAnsi="Times New Roman" w:cs="Times New Roman"/>
          <w:i/>
          <w:sz w:val="24"/>
          <w:szCs w:val="24"/>
          <w:lang w:val="ru-RU" w:eastAsia="en-US"/>
        </w:rPr>
        <w:t>а) роднини по права линия без ограничение;</w:t>
      </w:r>
    </w:p>
    <w:p w:rsidR="00D130CF" w:rsidRPr="00D130CF" w:rsidRDefault="00D130CF" w:rsidP="00D130CF">
      <w:pPr>
        <w:tabs>
          <w:tab w:val="left" w:pos="426"/>
        </w:tabs>
        <w:suppressAutoHyphens w:val="0"/>
        <w:spacing w:after="0" w:line="360" w:lineRule="auto"/>
        <w:jc w:val="both"/>
        <w:textAlignment w:val="center"/>
        <w:rPr>
          <w:rFonts w:ascii="Times New Roman" w:eastAsia="Times New Roman" w:hAnsi="Times New Roman" w:cs="Times New Roman"/>
          <w:i/>
          <w:sz w:val="24"/>
          <w:szCs w:val="24"/>
          <w:lang w:val="ru-RU" w:eastAsia="en-US"/>
        </w:rPr>
      </w:pPr>
      <w:r w:rsidRPr="00D130CF">
        <w:rPr>
          <w:rFonts w:ascii="Times New Roman" w:eastAsia="Times New Roman" w:hAnsi="Times New Roman" w:cs="Times New Roman"/>
          <w:i/>
          <w:sz w:val="24"/>
          <w:szCs w:val="24"/>
          <w:lang w:val="ru-RU" w:eastAsia="en-US"/>
        </w:rPr>
        <w:t>б) роднини по съребрена линия до четвърта степен включително;</w:t>
      </w:r>
    </w:p>
    <w:p w:rsidR="00D130CF" w:rsidRPr="00D130CF" w:rsidRDefault="00D130CF" w:rsidP="00D130CF">
      <w:pPr>
        <w:tabs>
          <w:tab w:val="left" w:pos="426"/>
        </w:tabs>
        <w:suppressAutoHyphens w:val="0"/>
        <w:spacing w:after="0" w:line="360" w:lineRule="auto"/>
        <w:jc w:val="both"/>
        <w:textAlignment w:val="center"/>
        <w:rPr>
          <w:rFonts w:ascii="Times New Roman" w:eastAsia="Times New Roman" w:hAnsi="Times New Roman" w:cs="Times New Roman"/>
          <w:i/>
          <w:sz w:val="24"/>
          <w:szCs w:val="24"/>
          <w:lang w:val="ru-RU" w:eastAsia="en-US"/>
        </w:rPr>
      </w:pPr>
      <w:r w:rsidRPr="00D130CF">
        <w:rPr>
          <w:rFonts w:ascii="Times New Roman" w:eastAsia="Times New Roman" w:hAnsi="Times New Roman" w:cs="Times New Roman"/>
          <w:i/>
          <w:sz w:val="24"/>
          <w:szCs w:val="24"/>
          <w:lang w:val="ru-RU" w:eastAsia="en-US"/>
        </w:rPr>
        <w:t>в) роднини по сватовство - до втора степен включително;</w:t>
      </w:r>
    </w:p>
    <w:p w:rsidR="00D130CF" w:rsidRPr="00D130CF" w:rsidRDefault="00D130CF" w:rsidP="00D130CF">
      <w:pPr>
        <w:tabs>
          <w:tab w:val="left" w:pos="426"/>
        </w:tabs>
        <w:suppressAutoHyphens w:val="0"/>
        <w:spacing w:after="0" w:line="360" w:lineRule="auto"/>
        <w:jc w:val="both"/>
        <w:textAlignment w:val="center"/>
        <w:rPr>
          <w:rFonts w:ascii="Times New Roman" w:eastAsia="Times New Roman" w:hAnsi="Times New Roman" w:cs="Times New Roman"/>
          <w:i/>
          <w:sz w:val="24"/>
          <w:szCs w:val="24"/>
          <w:lang w:val="ru-RU" w:eastAsia="en-US"/>
        </w:rPr>
      </w:pPr>
      <w:r w:rsidRPr="00D130CF">
        <w:rPr>
          <w:rFonts w:ascii="Times New Roman" w:eastAsia="Times New Roman" w:hAnsi="Times New Roman" w:cs="Times New Roman"/>
          <w:i/>
          <w:sz w:val="24"/>
          <w:szCs w:val="24"/>
          <w:lang w:val="ru-RU" w:eastAsia="en-US"/>
        </w:rPr>
        <w:t>г) съпрузи или лица, които се намират във фактическо съжителство;</w:t>
      </w:r>
    </w:p>
    <w:p w:rsidR="00D130CF" w:rsidRPr="00D130CF" w:rsidRDefault="00D130CF" w:rsidP="00D130CF">
      <w:pPr>
        <w:tabs>
          <w:tab w:val="left" w:pos="426"/>
        </w:tabs>
        <w:suppressAutoHyphens w:val="0"/>
        <w:spacing w:after="0" w:line="360" w:lineRule="auto"/>
        <w:jc w:val="both"/>
        <w:textAlignment w:val="center"/>
        <w:rPr>
          <w:rFonts w:ascii="Times New Roman" w:eastAsia="Times New Roman" w:hAnsi="Times New Roman" w:cs="Times New Roman"/>
          <w:i/>
          <w:sz w:val="24"/>
          <w:szCs w:val="24"/>
          <w:lang w:val="ru-RU" w:eastAsia="en-US"/>
        </w:rPr>
      </w:pPr>
      <w:r w:rsidRPr="00D130CF">
        <w:rPr>
          <w:rFonts w:ascii="Times New Roman" w:eastAsia="Times New Roman" w:hAnsi="Times New Roman" w:cs="Times New Roman"/>
          <w:i/>
          <w:sz w:val="24"/>
          <w:szCs w:val="24"/>
          <w:lang w:val="ru-RU" w:eastAsia="en-US"/>
        </w:rPr>
        <w:t>д) съдружници;</w:t>
      </w:r>
    </w:p>
    <w:p w:rsidR="00D130CF" w:rsidRPr="00D130CF" w:rsidRDefault="00D130CF" w:rsidP="00D130CF">
      <w:pPr>
        <w:tabs>
          <w:tab w:val="left" w:pos="426"/>
        </w:tabs>
        <w:suppressAutoHyphens w:val="0"/>
        <w:spacing w:after="0" w:line="360" w:lineRule="auto"/>
        <w:jc w:val="both"/>
        <w:textAlignment w:val="center"/>
        <w:rPr>
          <w:rFonts w:ascii="Times New Roman" w:eastAsia="Times New Roman" w:hAnsi="Times New Roman" w:cs="Times New Roman"/>
          <w:i/>
          <w:sz w:val="24"/>
          <w:szCs w:val="24"/>
          <w:lang w:val="ru-RU" w:eastAsia="en-US"/>
        </w:rPr>
      </w:pPr>
      <w:r w:rsidRPr="00D130CF">
        <w:rPr>
          <w:rFonts w:ascii="Times New Roman" w:eastAsia="Times New Roman" w:hAnsi="Times New Roman" w:cs="Times New Roman"/>
          <w:i/>
          <w:sz w:val="24"/>
          <w:szCs w:val="24"/>
          <w:lang w:val="ru-RU" w:eastAsia="en-US"/>
        </w:rPr>
        <w:t>е) лицата, едното от които участва в управлението на дружеството на другото;</w:t>
      </w:r>
    </w:p>
    <w:p w:rsidR="00D130CF" w:rsidRPr="00D130CF" w:rsidRDefault="00D130CF" w:rsidP="00D130CF">
      <w:pPr>
        <w:tabs>
          <w:tab w:val="left" w:pos="426"/>
        </w:tabs>
        <w:suppressAutoHyphens w:val="0"/>
        <w:spacing w:after="0" w:line="360" w:lineRule="auto"/>
        <w:jc w:val="both"/>
        <w:textAlignment w:val="center"/>
        <w:rPr>
          <w:rFonts w:ascii="Times New Roman" w:eastAsia="Times New Roman" w:hAnsi="Times New Roman" w:cs="Times New Roman"/>
          <w:i/>
          <w:sz w:val="24"/>
          <w:szCs w:val="24"/>
          <w:lang w:val="ru-RU" w:eastAsia="en-US"/>
        </w:rPr>
      </w:pPr>
      <w:r w:rsidRPr="00D130CF">
        <w:rPr>
          <w:rFonts w:ascii="Times New Roman" w:eastAsia="Times New Roman" w:hAnsi="Times New Roman" w:cs="Times New Roman"/>
          <w:i/>
          <w:sz w:val="24"/>
          <w:szCs w:val="24"/>
          <w:lang w:val="ru-RU" w:eastAsia="en-US"/>
        </w:rPr>
        <w:t>ж) дружество и лице, което притежава повече от 5 на сто от дяловете или акциите, издадени с право на глас в дружеството.</w:t>
      </w:r>
    </w:p>
    <w:p w:rsidR="00D130CF" w:rsidRPr="00D130CF" w:rsidRDefault="00D130CF" w:rsidP="00D130CF">
      <w:pPr>
        <w:tabs>
          <w:tab w:val="left" w:pos="426"/>
        </w:tabs>
        <w:suppressAutoHyphens w:val="0"/>
        <w:spacing w:after="0" w:line="360" w:lineRule="auto"/>
        <w:jc w:val="both"/>
        <w:textAlignment w:val="center"/>
        <w:rPr>
          <w:rFonts w:ascii="Times New Roman" w:eastAsia="Times New Roman" w:hAnsi="Times New Roman" w:cs="Times New Roman"/>
          <w:i/>
          <w:sz w:val="24"/>
          <w:szCs w:val="24"/>
          <w:lang w:val="ru-RU" w:eastAsia="en-US"/>
        </w:rPr>
      </w:pPr>
      <w:r w:rsidRPr="00D130CF">
        <w:rPr>
          <w:rFonts w:ascii="Times New Roman" w:eastAsia="Times New Roman" w:hAnsi="Times New Roman" w:cs="Times New Roman"/>
          <w:i/>
          <w:sz w:val="24"/>
          <w:szCs w:val="24"/>
          <w:lang w:val="ru-RU" w:eastAsia="en-US"/>
        </w:rPr>
        <w:t>Не са свързани лица дружество, чийто капитал е 100 на сто държавна или общинска собственост, и лице, което упражнява правата на държавата, съответно на общината в това дружество.</w:t>
      </w:r>
    </w:p>
    <w:p w:rsidR="00D130CF" w:rsidRPr="00D130CF" w:rsidRDefault="00D130CF" w:rsidP="00D130CF">
      <w:pPr>
        <w:tabs>
          <w:tab w:val="left" w:pos="426"/>
        </w:tabs>
        <w:suppressAutoHyphens w:val="0"/>
        <w:spacing w:after="0" w:line="360" w:lineRule="auto"/>
        <w:jc w:val="both"/>
        <w:rPr>
          <w:rFonts w:ascii="Times New Roman" w:eastAsia="Times New Roman" w:hAnsi="Times New Roman" w:cs="Times New Roman"/>
          <w:i/>
          <w:sz w:val="24"/>
          <w:szCs w:val="24"/>
          <w:lang w:val="en-US" w:eastAsia="en-US"/>
        </w:rPr>
      </w:pPr>
      <w:r w:rsidRPr="00D130CF">
        <w:rPr>
          <w:rFonts w:ascii="Times New Roman" w:eastAsia="Times New Roman" w:hAnsi="Times New Roman" w:cs="Times New Roman"/>
          <w:i/>
          <w:sz w:val="24"/>
          <w:szCs w:val="24"/>
          <w:lang w:val="ru-RU" w:eastAsia="en-US"/>
        </w:rPr>
        <w:t xml:space="preserve">Информация относно служителите на ръководна длъжност в </w:t>
      </w:r>
      <w:r w:rsidRPr="00D130CF">
        <w:rPr>
          <w:rFonts w:ascii="Times New Roman" w:eastAsia="Times New Roman" w:hAnsi="Times New Roman" w:cs="Times New Roman"/>
          <w:i/>
          <w:sz w:val="24"/>
          <w:szCs w:val="24"/>
          <w:lang w:eastAsia="en-US"/>
        </w:rPr>
        <w:t>НАПОО</w:t>
      </w:r>
      <w:r w:rsidRPr="00D130CF">
        <w:rPr>
          <w:rFonts w:ascii="Times New Roman" w:eastAsia="Times New Roman" w:hAnsi="Times New Roman" w:cs="Times New Roman"/>
          <w:i/>
          <w:sz w:val="24"/>
          <w:szCs w:val="24"/>
          <w:lang w:val="ru-RU" w:eastAsia="en-US"/>
        </w:rPr>
        <w:t xml:space="preserve"> може да се намери на интернет адрес: </w:t>
      </w:r>
      <w:r w:rsidRPr="00D130CF">
        <w:rPr>
          <w:rFonts w:ascii="Times New Roman" w:eastAsia="Times New Roman" w:hAnsi="Times New Roman" w:cs="Times New Roman"/>
          <w:i/>
          <w:sz w:val="24"/>
          <w:szCs w:val="24"/>
          <w:lang w:val="en-US" w:eastAsia="en-US"/>
        </w:rPr>
        <w:t>www.navet.government.bg</w:t>
      </w:r>
    </w:p>
    <w:p w:rsidR="00D130CF" w:rsidRPr="00D130CF" w:rsidRDefault="00D130CF" w:rsidP="00D130CF">
      <w:pPr>
        <w:tabs>
          <w:tab w:val="left" w:pos="426"/>
        </w:tabs>
        <w:suppressAutoHyphens w:val="0"/>
        <w:spacing w:after="0" w:line="360" w:lineRule="auto"/>
        <w:jc w:val="both"/>
        <w:rPr>
          <w:rFonts w:ascii="Times New Roman" w:eastAsia="Times New Roman" w:hAnsi="Times New Roman" w:cs="Times New Roman"/>
          <w:i/>
          <w:sz w:val="24"/>
          <w:szCs w:val="24"/>
          <w:lang w:val="en-US" w:eastAsia="en-US"/>
        </w:rPr>
      </w:pPr>
    </w:p>
    <w:p w:rsidR="004A31AD" w:rsidRDefault="004A31AD" w:rsidP="004A31AD">
      <w:pPr>
        <w:pageBreakBefore/>
        <w:spacing w:after="120"/>
        <w:ind w:left="2160" w:hanging="2160"/>
        <w:jc w:val="right"/>
        <w:rPr>
          <w:rFonts w:ascii="Times New Roman" w:hAnsi="Times New Roman" w:cs="Times New Roman"/>
          <w:b/>
          <w:sz w:val="24"/>
          <w:szCs w:val="24"/>
        </w:rPr>
      </w:pPr>
      <w:r>
        <w:rPr>
          <w:rFonts w:ascii="Times New Roman" w:hAnsi="Times New Roman" w:cs="Times New Roman"/>
          <w:b/>
          <w:sz w:val="24"/>
          <w:szCs w:val="24"/>
        </w:rPr>
        <w:lastRenderedPageBreak/>
        <w:t>ПРИЛОЖЕНИЕ № 6</w:t>
      </w:r>
    </w:p>
    <w:p w:rsidR="004A31AD" w:rsidRDefault="004A31AD" w:rsidP="004A31AD">
      <w:pPr>
        <w:spacing w:after="120"/>
        <w:jc w:val="center"/>
        <w:rPr>
          <w:rFonts w:ascii="Times New Roman" w:hAnsi="Times New Roman" w:cs="Times New Roman"/>
          <w:b/>
          <w:sz w:val="24"/>
          <w:szCs w:val="24"/>
        </w:rPr>
      </w:pPr>
      <w:r>
        <w:rPr>
          <w:rFonts w:ascii="Times New Roman" w:hAnsi="Times New Roman" w:cs="Times New Roman"/>
          <w:b/>
          <w:sz w:val="24"/>
          <w:szCs w:val="24"/>
        </w:rPr>
        <w:t xml:space="preserve">Д Е К Л А Р А Ц И Я </w:t>
      </w:r>
    </w:p>
    <w:p w:rsidR="004A31AD" w:rsidRDefault="004A31AD" w:rsidP="004A31AD">
      <w:pPr>
        <w:spacing w:after="120"/>
        <w:jc w:val="center"/>
        <w:rPr>
          <w:rFonts w:ascii="Times New Roman" w:hAnsi="Times New Roman" w:cs="Times New Roman"/>
        </w:rPr>
      </w:pPr>
      <w:r>
        <w:rPr>
          <w:rFonts w:ascii="Times New Roman" w:hAnsi="Times New Roman" w:cs="Times New Roman"/>
          <w:b/>
          <w:sz w:val="24"/>
          <w:szCs w:val="24"/>
        </w:rPr>
        <w:t>по чл.47, ал.5, т.2 от Закона за обществените поръчки</w:t>
      </w:r>
    </w:p>
    <w:p w:rsidR="004A31AD" w:rsidRDefault="004A31AD" w:rsidP="004A31AD">
      <w:pPr>
        <w:pStyle w:val="Style2"/>
        <w:tabs>
          <w:tab w:val="left" w:pos="993"/>
        </w:tabs>
        <w:spacing w:after="120" w:line="276" w:lineRule="auto"/>
        <w:rPr>
          <w:rFonts w:ascii="Times New Roman" w:hAnsi="Times New Roman" w:cs="Times New Roman"/>
        </w:rPr>
      </w:pPr>
      <w:r>
        <w:rPr>
          <w:rFonts w:ascii="Times New Roman" w:hAnsi="Times New Roman" w:cs="Times New Roman"/>
        </w:rPr>
        <w:t>Долуподписаният………………………………………................................................</w:t>
      </w:r>
    </w:p>
    <w:p w:rsidR="004A31AD" w:rsidRDefault="004A31AD" w:rsidP="004A31AD">
      <w:pPr>
        <w:pStyle w:val="Style2"/>
        <w:tabs>
          <w:tab w:val="left" w:pos="993"/>
        </w:tabs>
        <w:spacing w:after="120" w:line="276" w:lineRule="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rPr>
        <w:t>( име, презиме, фамилия</w:t>
      </w:r>
      <w:r>
        <w:rPr>
          <w:rFonts w:ascii="Times New Roman" w:hAnsi="Times New Roman" w:cs="Times New Roman"/>
        </w:rPr>
        <w:t xml:space="preserve"> )</w:t>
      </w:r>
    </w:p>
    <w:p w:rsidR="004A31AD" w:rsidRDefault="004A31AD" w:rsidP="004A31AD">
      <w:pPr>
        <w:pStyle w:val="Style2"/>
        <w:tabs>
          <w:tab w:val="left" w:pos="993"/>
        </w:tabs>
        <w:spacing w:after="120" w:line="276" w:lineRule="auto"/>
        <w:rPr>
          <w:rFonts w:ascii="Times New Roman" w:hAnsi="Times New Roman" w:cs="Times New Roman"/>
        </w:rPr>
      </w:pPr>
      <w:r>
        <w:rPr>
          <w:rFonts w:ascii="Times New Roman" w:hAnsi="Times New Roman" w:cs="Times New Roman"/>
        </w:rPr>
        <w:t>С постоянен адрес .........................................................................................................................</w:t>
      </w:r>
    </w:p>
    <w:p w:rsidR="004A31AD" w:rsidRDefault="004A31AD" w:rsidP="004A31AD">
      <w:pPr>
        <w:pStyle w:val="Style2"/>
        <w:tabs>
          <w:tab w:val="left" w:pos="993"/>
        </w:tabs>
        <w:spacing w:after="120" w:line="276" w:lineRule="auto"/>
        <w:rPr>
          <w:rFonts w:ascii="Times New Roman" w:hAnsi="Times New Roman" w:cs="Times New Roman"/>
        </w:rPr>
      </w:pPr>
      <w:r>
        <w:rPr>
          <w:rFonts w:ascii="Times New Roman" w:hAnsi="Times New Roman" w:cs="Times New Roman"/>
        </w:rPr>
        <w:t xml:space="preserve"> с л.к., №……………………….., издаден на ...................................от........................................</w:t>
      </w:r>
    </w:p>
    <w:p w:rsidR="004A31AD" w:rsidRDefault="004A31AD" w:rsidP="004A31AD">
      <w:pPr>
        <w:pStyle w:val="Style2"/>
        <w:tabs>
          <w:tab w:val="left" w:pos="993"/>
        </w:tabs>
        <w:spacing w:after="120" w:line="276" w:lineRule="auto"/>
        <w:rPr>
          <w:rFonts w:ascii="Times New Roman" w:hAnsi="Times New Roman" w:cs="Times New Roman"/>
          <w:i/>
        </w:rPr>
      </w:pPr>
      <w:r>
        <w:rPr>
          <w:rFonts w:ascii="Times New Roman" w:hAnsi="Times New Roman" w:cs="Times New Roman"/>
        </w:rPr>
        <w:t>ЕГН …………………………...... в качеството ми на .................................................................</w:t>
      </w:r>
      <w:r>
        <w:rPr>
          <w:rFonts w:ascii="Times New Roman" w:hAnsi="Times New Roman" w:cs="Times New Roman"/>
          <w:i/>
        </w:rPr>
        <w:t xml:space="preserve"> </w:t>
      </w:r>
    </w:p>
    <w:p w:rsidR="004A31AD" w:rsidRDefault="004A31AD" w:rsidP="004A31AD">
      <w:pPr>
        <w:pStyle w:val="Style2"/>
        <w:tabs>
          <w:tab w:val="left" w:pos="993"/>
        </w:tabs>
        <w:spacing w:after="120" w:line="276" w:lineRule="auto"/>
        <w:ind w:firstLine="5670"/>
        <w:rPr>
          <w:rFonts w:ascii="Times New Roman" w:hAnsi="Times New Roman" w:cs="Times New Roman"/>
        </w:rPr>
      </w:pPr>
      <w:r>
        <w:rPr>
          <w:rFonts w:ascii="Times New Roman" w:hAnsi="Times New Roman" w:cs="Times New Roman"/>
          <w:i/>
        </w:rPr>
        <w:t>/длъжност/</w:t>
      </w:r>
    </w:p>
    <w:p w:rsidR="004A31AD" w:rsidRDefault="004A31AD" w:rsidP="004A31AD">
      <w:pPr>
        <w:pStyle w:val="Style2"/>
        <w:tabs>
          <w:tab w:val="left" w:pos="993"/>
        </w:tabs>
        <w:spacing w:after="120" w:line="276" w:lineRule="auto"/>
        <w:rPr>
          <w:rFonts w:ascii="Times New Roman" w:hAnsi="Times New Roman" w:cs="Times New Roman"/>
        </w:rPr>
      </w:pPr>
      <w:r>
        <w:rPr>
          <w:rFonts w:ascii="Times New Roman" w:hAnsi="Times New Roman" w:cs="Times New Roman"/>
        </w:rPr>
        <w:t>на..............................................................................................................................</w:t>
      </w:r>
    </w:p>
    <w:p w:rsidR="004A31AD" w:rsidRDefault="004A31AD" w:rsidP="004A31AD">
      <w:pPr>
        <w:pStyle w:val="Style2"/>
        <w:tabs>
          <w:tab w:val="left" w:pos="993"/>
        </w:tabs>
        <w:spacing w:after="120" w:line="276" w:lineRule="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rPr>
        <w:t>( наименование на участника</w:t>
      </w:r>
      <w:r>
        <w:rPr>
          <w:rFonts w:ascii="Times New Roman" w:hAnsi="Times New Roman" w:cs="Times New Roman"/>
        </w:rPr>
        <w:t xml:space="preserve"> )</w:t>
      </w:r>
    </w:p>
    <w:p w:rsidR="004A31AD" w:rsidRDefault="004A31AD" w:rsidP="004A31AD">
      <w:pPr>
        <w:pStyle w:val="Style2"/>
        <w:tabs>
          <w:tab w:val="left" w:pos="993"/>
        </w:tabs>
        <w:spacing w:after="120" w:line="276" w:lineRule="auto"/>
        <w:rPr>
          <w:rFonts w:ascii="Times New Roman" w:hAnsi="Times New Roman" w:cs="Times New Roman"/>
        </w:rPr>
      </w:pPr>
      <w:r>
        <w:rPr>
          <w:rFonts w:ascii="Times New Roman" w:hAnsi="Times New Roman" w:cs="Times New Roman"/>
        </w:rPr>
        <w:t>със седалище и адрес на управление.........................................................................</w:t>
      </w:r>
    </w:p>
    <w:p w:rsidR="004A31AD" w:rsidRDefault="004A31AD" w:rsidP="004A31AD">
      <w:pPr>
        <w:pStyle w:val="Style2"/>
        <w:tabs>
          <w:tab w:val="left" w:pos="993"/>
        </w:tabs>
        <w:spacing w:after="120" w:line="276" w:lineRule="auto"/>
        <w:rPr>
          <w:rFonts w:ascii="Times New Roman" w:hAnsi="Times New Roman" w:cs="Times New Roman"/>
          <w:b/>
        </w:rPr>
      </w:pPr>
      <w:r>
        <w:rPr>
          <w:rFonts w:ascii="Times New Roman" w:hAnsi="Times New Roman" w:cs="Times New Roman"/>
        </w:rPr>
        <w:t>ЕИК ................................................................., участник в открита процедура за възлагане на обществена поръчка с предмет:</w:t>
      </w:r>
    </w:p>
    <w:p w:rsidR="004A31AD" w:rsidRDefault="004A31AD" w:rsidP="004A31AD">
      <w:pPr>
        <w:pStyle w:val="BodyText0"/>
        <w:spacing w:line="276" w:lineRule="auto"/>
        <w:ind w:firstLine="708"/>
        <w:rPr>
          <w:rFonts w:ascii="Times New Roman" w:hAnsi="Times New Roman"/>
          <w:b/>
        </w:rPr>
      </w:pPr>
      <w:r>
        <w:rPr>
          <w:rFonts w:ascii="Times New Roman" w:hAnsi="Times New Roman"/>
          <w:b/>
          <w:szCs w:val="24"/>
        </w:rPr>
        <w:t>“УСЪВЪРШЕНСТВАНЕ НА СЪЩЕСТВУВАЩИТЕ И ВНЕДРЯВАНЕ НА НОВИ Е – АДМИНИСТРАТИВНИ УСЛУГИ, ПРЕДОСТАВЯНИ ЧРЕЗ ИНТЕРНЕТ САЙТА НА НАЦИОНАЛНА АГЕНЦИЯ ЗА ПРОФЕСИОНАЛНО ОБРАЗОВАНИЕ И ОБУЧЕНИЕ”</w:t>
      </w:r>
    </w:p>
    <w:p w:rsidR="004A31AD" w:rsidRDefault="004A31AD" w:rsidP="004A31AD">
      <w:pPr>
        <w:pStyle w:val="Style2"/>
        <w:tabs>
          <w:tab w:val="left" w:pos="979"/>
        </w:tabs>
        <w:spacing w:after="120" w:line="276" w:lineRule="auto"/>
        <w:jc w:val="center"/>
        <w:rPr>
          <w:rFonts w:ascii="Times New Roman" w:hAnsi="Times New Roman" w:cs="Times New Roman"/>
        </w:rPr>
      </w:pPr>
      <w:r>
        <w:rPr>
          <w:rFonts w:ascii="Times New Roman" w:hAnsi="Times New Roman" w:cs="Times New Roman"/>
          <w:b/>
        </w:rPr>
        <w:t>Д Е К Л А Р И Р А М:</w:t>
      </w:r>
    </w:p>
    <w:p w:rsidR="00016442" w:rsidRPr="00016442" w:rsidRDefault="00016442" w:rsidP="00016442">
      <w:pPr>
        <w:widowControl w:val="0"/>
        <w:tabs>
          <w:tab w:val="left" w:pos="426"/>
        </w:tabs>
        <w:suppressAutoHyphens w:val="0"/>
        <w:autoSpaceDE w:val="0"/>
        <w:autoSpaceDN w:val="0"/>
        <w:adjustRightInd w:val="0"/>
        <w:spacing w:after="0"/>
        <w:jc w:val="both"/>
        <w:rPr>
          <w:rFonts w:ascii="Times New Roman" w:eastAsia="Times New Roman" w:hAnsi="Times New Roman" w:cs="Times New Roman"/>
          <w:sz w:val="24"/>
          <w:szCs w:val="24"/>
          <w:lang w:val="ru-RU" w:eastAsia="en-US"/>
        </w:rPr>
      </w:pPr>
      <w:r w:rsidRPr="00016442">
        <w:rPr>
          <w:rFonts w:ascii="Times New Roman" w:eastAsia="Times New Roman" w:hAnsi="Times New Roman" w:cs="Times New Roman"/>
          <w:sz w:val="24"/>
          <w:szCs w:val="24"/>
          <w:lang w:val="ru-RU" w:eastAsia="en-US"/>
        </w:rPr>
        <w:t>1. Представляваният от мен участник не е сключвал договор с лице по чл. 21 или 22 от Закона за предотвратяване и разкриване на конфликт на интереси.</w:t>
      </w:r>
    </w:p>
    <w:p w:rsidR="00016442" w:rsidRPr="00016442" w:rsidRDefault="00016442" w:rsidP="00016442">
      <w:pPr>
        <w:widowControl w:val="0"/>
        <w:tabs>
          <w:tab w:val="left" w:pos="426"/>
        </w:tabs>
        <w:suppressAutoHyphens w:val="0"/>
        <w:autoSpaceDE w:val="0"/>
        <w:autoSpaceDN w:val="0"/>
        <w:adjustRightInd w:val="0"/>
        <w:spacing w:after="0"/>
        <w:jc w:val="both"/>
        <w:rPr>
          <w:rFonts w:ascii="Times New Roman" w:eastAsia="Times New Roman" w:hAnsi="Times New Roman" w:cs="Times New Roman"/>
          <w:sz w:val="24"/>
          <w:szCs w:val="24"/>
          <w:lang w:val="ru-RU" w:eastAsia="en-US"/>
        </w:rPr>
      </w:pPr>
    </w:p>
    <w:p w:rsidR="00016442" w:rsidRPr="00016442" w:rsidRDefault="00016442" w:rsidP="00016442">
      <w:pPr>
        <w:widowControl w:val="0"/>
        <w:tabs>
          <w:tab w:val="left" w:pos="426"/>
        </w:tabs>
        <w:suppressAutoHyphens w:val="0"/>
        <w:autoSpaceDE w:val="0"/>
        <w:autoSpaceDN w:val="0"/>
        <w:adjustRightInd w:val="0"/>
        <w:spacing w:after="0"/>
        <w:jc w:val="both"/>
        <w:rPr>
          <w:rFonts w:ascii="Times New Roman" w:eastAsia="Times New Roman" w:hAnsi="Times New Roman" w:cs="Times New Roman"/>
          <w:sz w:val="24"/>
          <w:szCs w:val="24"/>
          <w:lang w:val="ru-RU" w:eastAsia="en-US"/>
        </w:rPr>
      </w:pPr>
      <w:r w:rsidRPr="00016442">
        <w:rPr>
          <w:rFonts w:ascii="Times New Roman" w:eastAsia="Times New Roman" w:hAnsi="Times New Roman" w:cs="Times New Roman"/>
          <w:sz w:val="24"/>
          <w:szCs w:val="24"/>
          <w:lang w:val="ru-RU" w:eastAsia="en-US"/>
        </w:rPr>
        <w:t>Известна ми е отговорността по чл. 313 от Наказателния кодекс за посочване на неверни данни.</w:t>
      </w:r>
    </w:p>
    <w:p w:rsidR="00016442" w:rsidRPr="00016442" w:rsidRDefault="00016442" w:rsidP="00016442">
      <w:pPr>
        <w:widowControl w:val="0"/>
        <w:tabs>
          <w:tab w:val="left" w:pos="426"/>
        </w:tabs>
        <w:suppressAutoHyphens w:val="0"/>
        <w:autoSpaceDE w:val="0"/>
        <w:autoSpaceDN w:val="0"/>
        <w:adjustRightInd w:val="0"/>
        <w:spacing w:after="0"/>
        <w:jc w:val="both"/>
        <w:rPr>
          <w:rFonts w:ascii="Times New Roman" w:eastAsia="Times New Roman" w:hAnsi="Times New Roman" w:cs="Times New Roman"/>
          <w:sz w:val="24"/>
          <w:szCs w:val="24"/>
          <w:lang w:val="ru-RU" w:eastAsia="en-US"/>
        </w:rPr>
      </w:pPr>
      <w:r w:rsidRPr="00016442">
        <w:rPr>
          <w:rFonts w:ascii="Times New Roman" w:eastAsia="Times New Roman" w:hAnsi="Times New Roman" w:cs="Times New Roman"/>
          <w:sz w:val="24"/>
          <w:szCs w:val="24"/>
          <w:lang w:val="ru-RU" w:eastAsia="en-US"/>
        </w:rPr>
        <w:t>Задължавам се при промяна на горепосочените обстоятелства в 7-дневен срок писмено да уведомя Възложителя за всички промени в процеса на провеждане на обявената процедура за възлагане на обществена поръчка.</w:t>
      </w:r>
    </w:p>
    <w:p w:rsidR="00016442" w:rsidRPr="00016442" w:rsidRDefault="00016442" w:rsidP="00016442">
      <w:pPr>
        <w:tabs>
          <w:tab w:val="left" w:pos="426"/>
        </w:tabs>
        <w:suppressAutoHyphens w:val="0"/>
        <w:spacing w:after="0"/>
        <w:jc w:val="both"/>
        <w:rPr>
          <w:rFonts w:ascii="Times New Roman" w:eastAsia="Times New Roman" w:hAnsi="Times New Roman" w:cs="Times New Roman"/>
          <w:sz w:val="24"/>
          <w:szCs w:val="24"/>
          <w:lang w:val="ru-RU" w:eastAsia="en-US"/>
        </w:rPr>
      </w:pPr>
    </w:p>
    <w:p w:rsidR="00016442" w:rsidRPr="00016442" w:rsidRDefault="00016442" w:rsidP="00016442">
      <w:pPr>
        <w:tabs>
          <w:tab w:val="left" w:pos="426"/>
        </w:tabs>
        <w:suppressAutoHyphens w:val="0"/>
        <w:spacing w:after="0"/>
        <w:jc w:val="both"/>
        <w:rPr>
          <w:rFonts w:ascii="Times New Roman" w:eastAsia="Times New Roman" w:hAnsi="Times New Roman" w:cs="Times New Roman"/>
          <w:sz w:val="24"/>
          <w:szCs w:val="24"/>
          <w:lang w:val="ru-RU" w:eastAsia="en-US"/>
        </w:rPr>
      </w:pPr>
      <w:r w:rsidRPr="00016442">
        <w:rPr>
          <w:rFonts w:ascii="Times New Roman" w:eastAsia="Times New Roman" w:hAnsi="Times New Roman" w:cs="Times New Roman"/>
          <w:sz w:val="24"/>
          <w:szCs w:val="24"/>
          <w:lang w:val="ru-RU" w:eastAsia="en-US"/>
        </w:rPr>
        <w:t>________________</w:t>
      </w:r>
      <w:r w:rsidRPr="00016442">
        <w:rPr>
          <w:rFonts w:ascii="Times New Roman" w:eastAsia="Times New Roman" w:hAnsi="Times New Roman" w:cs="Times New Roman"/>
          <w:sz w:val="24"/>
          <w:szCs w:val="24"/>
          <w:lang w:val="ru-RU" w:eastAsia="en-US"/>
        </w:rPr>
        <w:tab/>
      </w:r>
      <w:r w:rsidRPr="00016442">
        <w:rPr>
          <w:rFonts w:ascii="Times New Roman" w:eastAsia="Times New Roman" w:hAnsi="Times New Roman" w:cs="Times New Roman"/>
          <w:sz w:val="24"/>
          <w:szCs w:val="24"/>
          <w:lang w:val="ru-RU" w:eastAsia="en-US"/>
        </w:rPr>
        <w:tab/>
      </w:r>
      <w:r w:rsidRPr="00016442">
        <w:rPr>
          <w:rFonts w:ascii="Times New Roman" w:eastAsia="Times New Roman" w:hAnsi="Times New Roman" w:cs="Times New Roman"/>
          <w:sz w:val="24"/>
          <w:szCs w:val="24"/>
          <w:lang w:val="ru-RU" w:eastAsia="en-US"/>
        </w:rPr>
        <w:tab/>
      </w:r>
      <w:r w:rsidRPr="00016442">
        <w:rPr>
          <w:rFonts w:ascii="Times New Roman" w:eastAsia="Times New Roman" w:hAnsi="Times New Roman" w:cs="Times New Roman"/>
          <w:sz w:val="24"/>
          <w:szCs w:val="24"/>
          <w:lang w:val="ru-RU" w:eastAsia="en-US"/>
        </w:rPr>
        <w:tab/>
        <w:t>Декларатор:</w:t>
      </w:r>
      <w:r w:rsidRPr="00016442">
        <w:rPr>
          <w:rFonts w:ascii="Times New Roman" w:eastAsia="Times New Roman" w:hAnsi="Times New Roman" w:cs="Times New Roman"/>
          <w:sz w:val="24"/>
          <w:szCs w:val="24"/>
          <w:lang w:val="ru-RU" w:eastAsia="en-US"/>
        </w:rPr>
        <w:tab/>
        <w:t>________________</w:t>
      </w:r>
    </w:p>
    <w:p w:rsidR="00016442" w:rsidRPr="00016442" w:rsidRDefault="00016442" w:rsidP="00016442">
      <w:pPr>
        <w:tabs>
          <w:tab w:val="left" w:pos="426"/>
        </w:tabs>
        <w:suppressAutoHyphens w:val="0"/>
        <w:spacing w:after="0"/>
        <w:jc w:val="both"/>
        <w:rPr>
          <w:rFonts w:ascii="Times New Roman" w:eastAsia="Times New Roman" w:hAnsi="Times New Roman" w:cs="Times New Roman"/>
          <w:sz w:val="24"/>
          <w:szCs w:val="24"/>
          <w:lang w:val="ru-RU" w:eastAsia="en-US"/>
        </w:rPr>
      </w:pPr>
      <w:r w:rsidRPr="00016442">
        <w:rPr>
          <w:rFonts w:ascii="Times New Roman" w:eastAsia="Times New Roman" w:hAnsi="Times New Roman" w:cs="Times New Roman"/>
          <w:i/>
          <w:sz w:val="24"/>
          <w:szCs w:val="24"/>
          <w:lang w:val="ru-RU" w:eastAsia="en-US"/>
        </w:rPr>
        <w:t>(дата на подписване)</w:t>
      </w:r>
      <w:r w:rsidRPr="00016442">
        <w:rPr>
          <w:rFonts w:ascii="Times New Roman" w:eastAsia="Times New Roman" w:hAnsi="Times New Roman" w:cs="Times New Roman"/>
          <w:sz w:val="24"/>
          <w:szCs w:val="24"/>
          <w:lang w:val="ru-RU" w:eastAsia="en-US"/>
        </w:rPr>
        <w:t xml:space="preserve"> </w:t>
      </w:r>
      <w:r w:rsidRPr="00016442">
        <w:rPr>
          <w:rFonts w:ascii="Times New Roman" w:eastAsia="Times New Roman" w:hAnsi="Times New Roman" w:cs="Times New Roman"/>
          <w:sz w:val="24"/>
          <w:szCs w:val="24"/>
          <w:lang w:val="ru-RU" w:eastAsia="en-US"/>
        </w:rPr>
        <w:tab/>
      </w:r>
      <w:r w:rsidRPr="00016442">
        <w:rPr>
          <w:rFonts w:ascii="Times New Roman" w:eastAsia="Times New Roman" w:hAnsi="Times New Roman" w:cs="Times New Roman"/>
          <w:sz w:val="24"/>
          <w:szCs w:val="24"/>
          <w:lang w:val="ru-RU" w:eastAsia="en-US"/>
        </w:rPr>
        <w:tab/>
      </w:r>
      <w:r w:rsidRPr="00016442">
        <w:rPr>
          <w:rFonts w:ascii="Times New Roman" w:eastAsia="Times New Roman" w:hAnsi="Times New Roman" w:cs="Times New Roman"/>
          <w:sz w:val="24"/>
          <w:szCs w:val="24"/>
          <w:lang w:val="ru-RU" w:eastAsia="en-US"/>
        </w:rPr>
        <w:tab/>
      </w:r>
      <w:r w:rsidRPr="00016442">
        <w:rPr>
          <w:rFonts w:ascii="Times New Roman" w:eastAsia="Times New Roman" w:hAnsi="Times New Roman" w:cs="Times New Roman"/>
          <w:sz w:val="24"/>
          <w:szCs w:val="24"/>
          <w:lang w:val="ru-RU" w:eastAsia="en-US"/>
        </w:rPr>
        <w:tab/>
      </w:r>
      <w:r w:rsidRPr="00016442">
        <w:rPr>
          <w:rFonts w:ascii="Times New Roman" w:eastAsia="Times New Roman" w:hAnsi="Times New Roman" w:cs="Times New Roman"/>
          <w:sz w:val="24"/>
          <w:szCs w:val="24"/>
          <w:lang w:val="ru-RU" w:eastAsia="en-US"/>
        </w:rPr>
        <w:tab/>
        <w:t>________________</w:t>
      </w:r>
    </w:p>
    <w:p w:rsidR="00016442" w:rsidRPr="00016442" w:rsidRDefault="00016442" w:rsidP="00016442">
      <w:pPr>
        <w:tabs>
          <w:tab w:val="left" w:pos="426"/>
          <w:tab w:val="center" w:pos="4680"/>
          <w:tab w:val="right" w:pos="9360"/>
        </w:tabs>
        <w:suppressAutoHyphens w:val="0"/>
        <w:spacing w:after="0"/>
        <w:ind w:right="360"/>
        <w:jc w:val="both"/>
        <w:rPr>
          <w:rFonts w:ascii="Times New Roman" w:eastAsia="Times New Roman" w:hAnsi="Times New Roman" w:cs="Times New Roman"/>
          <w:i/>
          <w:iCs/>
          <w:sz w:val="24"/>
          <w:szCs w:val="24"/>
          <w:lang w:val="ru-RU" w:eastAsia="en-US"/>
        </w:rPr>
      </w:pPr>
    </w:p>
    <w:p w:rsidR="00016442" w:rsidRPr="00016442" w:rsidRDefault="00016442" w:rsidP="00016442">
      <w:pPr>
        <w:tabs>
          <w:tab w:val="left" w:pos="426"/>
          <w:tab w:val="left" w:pos="540"/>
          <w:tab w:val="left" w:pos="900"/>
        </w:tabs>
        <w:suppressAutoHyphens w:val="0"/>
        <w:spacing w:after="0"/>
        <w:jc w:val="both"/>
        <w:rPr>
          <w:rFonts w:ascii="Times New Roman" w:eastAsia="Times New Roman" w:hAnsi="Times New Roman" w:cs="Times New Roman"/>
          <w:i/>
          <w:sz w:val="24"/>
          <w:szCs w:val="24"/>
          <w:lang w:val="ru-RU" w:eastAsia="en-US"/>
        </w:rPr>
      </w:pPr>
      <w:r w:rsidRPr="00016442">
        <w:rPr>
          <w:rFonts w:ascii="Times New Roman" w:eastAsia="Times New Roman" w:hAnsi="Times New Roman" w:cs="Times New Roman"/>
          <w:i/>
          <w:sz w:val="24"/>
          <w:szCs w:val="24"/>
          <w:lang w:val="ru-RU" w:eastAsia="en-US"/>
        </w:rPr>
        <w:t>Забележка: Когато участникът е юридическо лице, достатъчно е декларация да се подаде от едно от лицата, които могат самостоятелно да го представляват.</w:t>
      </w:r>
    </w:p>
    <w:p w:rsidR="00016442" w:rsidRPr="00016442" w:rsidRDefault="00016442" w:rsidP="00016442">
      <w:pPr>
        <w:tabs>
          <w:tab w:val="left" w:pos="426"/>
        </w:tabs>
        <w:suppressAutoHyphens w:val="0"/>
        <w:jc w:val="both"/>
        <w:rPr>
          <w:rFonts w:ascii="Times New Roman" w:hAnsi="Times New Roman" w:cs="Times New Roman"/>
          <w:sz w:val="24"/>
          <w:szCs w:val="24"/>
          <w:lang w:val="en-US" w:eastAsia="en-US"/>
        </w:rPr>
      </w:pPr>
    </w:p>
    <w:p w:rsidR="004A31AD" w:rsidRDefault="004A31AD" w:rsidP="004A31AD">
      <w:pPr>
        <w:pageBreakBefore/>
        <w:spacing w:after="120"/>
        <w:jc w:val="right"/>
        <w:rPr>
          <w:rFonts w:ascii="Times New Roman" w:hAnsi="Times New Roman" w:cs="Times New Roman"/>
          <w:sz w:val="24"/>
          <w:szCs w:val="24"/>
          <w:lang w:eastAsia="en-US"/>
        </w:rPr>
      </w:pPr>
      <w:r>
        <w:rPr>
          <w:rFonts w:ascii="Times New Roman" w:hAnsi="Times New Roman" w:cs="Times New Roman"/>
          <w:b/>
          <w:sz w:val="24"/>
          <w:szCs w:val="24"/>
        </w:rPr>
        <w:lastRenderedPageBreak/>
        <w:t>ПРИЛОЖЕНИЕ № 7</w:t>
      </w:r>
    </w:p>
    <w:p w:rsidR="004A31AD" w:rsidRDefault="004A31AD" w:rsidP="004A31AD">
      <w:pPr>
        <w:spacing w:after="120"/>
        <w:jc w:val="center"/>
        <w:rPr>
          <w:rFonts w:ascii="Times New Roman" w:hAnsi="Times New Roman" w:cs="Times New Roman"/>
          <w:i/>
          <w:sz w:val="24"/>
          <w:szCs w:val="24"/>
          <w:lang w:eastAsia="en-US"/>
        </w:rPr>
      </w:pPr>
      <w:r>
        <w:rPr>
          <w:rFonts w:ascii="Times New Roman" w:hAnsi="Times New Roman" w:cs="Times New Roman"/>
          <w:sz w:val="24"/>
          <w:szCs w:val="24"/>
          <w:lang w:eastAsia="en-US"/>
        </w:rPr>
        <w:t>_____________________________</w:t>
      </w:r>
      <w:r>
        <w:rPr>
          <w:rFonts w:ascii="Times New Roman" w:hAnsi="Times New Roman" w:cs="Times New Roman"/>
          <w:i/>
          <w:sz w:val="24"/>
          <w:szCs w:val="24"/>
          <w:lang w:eastAsia="en-US"/>
        </w:rPr>
        <w:t>/наименование на участника/</w:t>
      </w:r>
    </w:p>
    <w:p w:rsidR="004A31AD" w:rsidRDefault="004A31AD" w:rsidP="004A31AD">
      <w:pPr>
        <w:spacing w:after="120"/>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ЕИК:..............................................................................................................................</w:t>
      </w:r>
    </w:p>
    <w:p w:rsidR="004A31AD" w:rsidRDefault="004A31AD" w:rsidP="004A31AD">
      <w:pPr>
        <w:spacing w:after="120"/>
        <w:jc w:val="center"/>
        <w:rPr>
          <w:rFonts w:ascii="Times New Roman" w:hAnsi="Times New Roman" w:cs="Times New Roman"/>
          <w:sz w:val="24"/>
          <w:szCs w:val="24"/>
          <w:lang w:eastAsia="en-US"/>
        </w:rPr>
      </w:pPr>
      <w:r>
        <w:rPr>
          <w:rFonts w:ascii="Times New Roman" w:hAnsi="Times New Roman" w:cs="Times New Roman"/>
          <w:i/>
          <w:sz w:val="24"/>
          <w:szCs w:val="24"/>
          <w:lang w:eastAsia="en-US"/>
        </w:rPr>
        <w:t>със седалище и адрес на управление:.........................................................................</w:t>
      </w:r>
    </w:p>
    <w:p w:rsidR="004A31AD" w:rsidRDefault="004A31AD" w:rsidP="004A31AD">
      <w:pPr>
        <w:spacing w:after="120"/>
        <w:jc w:val="both"/>
        <w:rPr>
          <w:rFonts w:ascii="Times New Roman" w:hAnsi="Times New Roman" w:cs="Times New Roman"/>
          <w:b/>
          <w:szCs w:val="24"/>
        </w:rPr>
      </w:pPr>
      <w:r>
        <w:rPr>
          <w:rFonts w:ascii="Times New Roman" w:hAnsi="Times New Roman" w:cs="Times New Roman"/>
          <w:sz w:val="24"/>
          <w:szCs w:val="24"/>
          <w:lang w:eastAsia="en-US"/>
        </w:rPr>
        <w:t>Във връзка с обявената открита процедура за възлагане на обществена поръчка с предмет:</w:t>
      </w:r>
    </w:p>
    <w:p w:rsidR="004A31AD" w:rsidRDefault="004A31AD" w:rsidP="004A31AD">
      <w:pPr>
        <w:pStyle w:val="BodyText0"/>
        <w:spacing w:line="276" w:lineRule="auto"/>
        <w:ind w:firstLine="708"/>
        <w:rPr>
          <w:rFonts w:ascii="Times New Roman" w:hAnsi="Times New Roman"/>
          <w:szCs w:val="24"/>
          <w:lang w:eastAsia="en-US"/>
        </w:rPr>
      </w:pPr>
      <w:r>
        <w:rPr>
          <w:rFonts w:ascii="Times New Roman" w:hAnsi="Times New Roman"/>
          <w:b/>
          <w:szCs w:val="24"/>
        </w:rPr>
        <w:t>“УСЪВЪРШЕНСТВАНЕ НА СЪЩЕСТВУВАЩИТЕ И ВНЕДРЯВАНЕ НА НОВИ Е – АДМИНИСТРАТИВНИ УСЛУГИ, ПРЕДОСТАВЯНИ ЧРЕЗ ИНТЕРНЕТ САЙТА НА НАЦИОНАЛНА АГЕНЦИЯ ЗА ПРОФЕСИОНАЛНО ОБРАЗОВАНИЕ И ОБУЧЕНИЕ”</w:t>
      </w:r>
    </w:p>
    <w:p w:rsidR="004A31AD" w:rsidRDefault="004A31AD" w:rsidP="004A31AD">
      <w:pPr>
        <w:spacing w:after="120"/>
        <w:rPr>
          <w:rFonts w:ascii="Times New Roman" w:hAnsi="Times New Roman" w:cs="Times New Roman"/>
          <w:b/>
          <w:bCs/>
          <w:sz w:val="24"/>
          <w:szCs w:val="24"/>
        </w:rPr>
      </w:pPr>
      <w:r>
        <w:rPr>
          <w:rFonts w:ascii="Times New Roman" w:hAnsi="Times New Roman" w:cs="Times New Roman"/>
          <w:sz w:val="24"/>
          <w:szCs w:val="24"/>
          <w:lang w:eastAsia="en-US"/>
        </w:rPr>
        <w:t>представям:</w:t>
      </w:r>
    </w:p>
    <w:p w:rsidR="004A31AD" w:rsidRDefault="004A31AD" w:rsidP="004A31AD">
      <w:pPr>
        <w:spacing w:after="120"/>
        <w:jc w:val="center"/>
        <w:rPr>
          <w:rFonts w:ascii="Times New Roman" w:hAnsi="Times New Roman" w:cs="Times New Roman"/>
          <w:b/>
          <w:bCs/>
          <w:sz w:val="24"/>
          <w:szCs w:val="24"/>
        </w:rPr>
      </w:pPr>
      <w:r>
        <w:rPr>
          <w:rFonts w:ascii="Times New Roman" w:hAnsi="Times New Roman" w:cs="Times New Roman"/>
          <w:b/>
          <w:bCs/>
          <w:sz w:val="24"/>
          <w:szCs w:val="24"/>
        </w:rPr>
        <w:t xml:space="preserve">СПРАВКА ЗА ОБЩИЯ ГОДИШЕН ОБОРОТ И ОБОРОТА НА УСЛУГИТЕ, ПРЕДМЕТ НА ПОРЪЧКАТА ЗА ПОСЛЕДНИТЕ ТРИ ПРИКЛЮЧИЛИ ФИНАНСОВИ ГОДИНИ </w:t>
      </w:r>
    </w:p>
    <w:p w:rsidR="004A31AD" w:rsidRDefault="004A31AD" w:rsidP="004A31AD">
      <w:pPr>
        <w:spacing w:after="120"/>
        <w:rPr>
          <w:rFonts w:ascii="Times New Roman" w:hAnsi="Times New Roman" w:cs="Times New Roman"/>
          <w:b/>
          <w:sz w:val="24"/>
          <w:szCs w:val="24"/>
        </w:rPr>
      </w:pPr>
      <w:r>
        <w:rPr>
          <w:rFonts w:ascii="Times New Roman" w:hAnsi="Times New Roman" w:cs="Times New Roman"/>
          <w:b/>
          <w:bCs/>
          <w:sz w:val="24"/>
          <w:szCs w:val="24"/>
        </w:rPr>
        <w:t>1.</w:t>
      </w:r>
      <w:r>
        <w:rPr>
          <w:rFonts w:ascii="Times New Roman" w:hAnsi="Times New Roman" w:cs="Times New Roman"/>
          <w:bCs/>
          <w:sz w:val="24"/>
          <w:szCs w:val="24"/>
        </w:rPr>
        <w:t xml:space="preserve"> Справка за общия годишен оборот за последните три приключили финансови години: </w:t>
      </w:r>
    </w:p>
    <w:tbl>
      <w:tblPr>
        <w:tblW w:w="0" w:type="auto"/>
        <w:tblInd w:w="-125" w:type="dxa"/>
        <w:tblLayout w:type="fixed"/>
        <w:tblLook w:val="0000" w:firstRow="0" w:lastRow="0" w:firstColumn="0" w:lastColumn="0" w:noHBand="0" w:noVBand="0"/>
      </w:tblPr>
      <w:tblGrid>
        <w:gridCol w:w="3422"/>
        <w:gridCol w:w="1755"/>
        <w:gridCol w:w="1515"/>
        <w:gridCol w:w="1631"/>
        <w:gridCol w:w="1800"/>
      </w:tblGrid>
      <w:tr w:rsidR="004A31AD" w:rsidTr="00381814">
        <w:tc>
          <w:tcPr>
            <w:tcW w:w="3422" w:type="dxa"/>
            <w:tcBorders>
              <w:top w:val="single" w:sz="4" w:space="0" w:color="000000"/>
              <w:left w:val="single" w:sz="4" w:space="0" w:color="000000"/>
              <w:bottom w:val="single" w:sz="4" w:space="0" w:color="000000"/>
            </w:tcBorders>
            <w:shd w:val="clear" w:color="auto" w:fill="D9D9D9"/>
          </w:tcPr>
          <w:p w:rsidR="004A31AD" w:rsidRDefault="004A31AD" w:rsidP="00381814">
            <w:pPr>
              <w:spacing w:after="120"/>
              <w:jc w:val="center"/>
              <w:rPr>
                <w:rFonts w:ascii="Times New Roman" w:hAnsi="Times New Roman" w:cs="Times New Roman"/>
                <w:b/>
                <w:sz w:val="24"/>
                <w:szCs w:val="24"/>
              </w:rPr>
            </w:pPr>
            <w:r>
              <w:rPr>
                <w:rFonts w:ascii="Times New Roman" w:hAnsi="Times New Roman" w:cs="Times New Roman"/>
                <w:b/>
                <w:sz w:val="24"/>
                <w:szCs w:val="24"/>
              </w:rPr>
              <w:t>Попълва се от участника:</w:t>
            </w:r>
          </w:p>
        </w:tc>
        <w:tc>
          <w:tcPr>
            <w:tcW w:w="1755" w:type="dxa"/>
            <w:tcBorders>
              <w:top w:val="single" w:sz="4" w:space="0" w:color="000000"/>
              <w:left w:val="single" w:sz="4" w:space="0" w:color="000000"/>
              <w:bottom w:val="single" w:sz="4" w:space="0" w:color="000000"/>
            </w:tcBorders>
            <w:shd w:val="clear" w:color="auto" w:fill="D9D9D9"/>
          </w:tcPr>
          <w:p w:rsidR="004A31AD" w:rsidRDefault="004A31AD" w:rsidP="00381814">
            <w:pPr>
              <w:spacing w:after="120"/>
              <w:jc w:val="center"/>
              <w:rPr>
                <w:rFonts w:ascii="Times New Roman" w:hAnsi="Times New Roman" w:cs="Times New Roman"/>
                <w:b/>
                <w:sz w:val="24"/>
                <w:szCs w:val="24"/>
              </w:rPr>
            </w:pPr>
            <w:r>
              <w:rPr>
                <w:rFonts w:ascii="Times New Roman" w:hAnsi="Times New Roman" w:cs="Times New Roman"/>
                <w:b/>
                <w:sz w:val="24"/>
                <w:szCs w:val="24"/>
              </w:rPr>
              <w:t>за .......г. /лева/</w:t>
            </w:r>
          </w:p>
        </w:tc>
        <w:tc>
          <w:tcPr>
            <w:tcW w:w="1515" w:type="dxa"/>
            <w:tcBorders>
              <w:top w:val="single" w:sz="4" w:space="0" w:color="000000"/>
              <w:left w:val="single" w:sz="4" w:space="0" w:color="000000"/>
              <w:bottom w:val="single" w:sz="4" w:space="0" w:color="000000"/>
            </w:tcBorders>
            <w:shd w:val="clear" w:color="auto" w:fill="D9D9D9"/>
          </w:tcPr>
          <w:p w:rsidR="004A31AD" w:rsidRDefault="004A31AD" w:rsidP="00381814">
            <w:pPr>
              <w:spacing w:after="120"/>
              <w:jc w:val="center"/>
              <w:rPr>
                <w:rFonts w:ascii="Times New Roman" w:hAnsi="Times New Roman" w:cs="Times New Roman"/>
                <w:b/>
                <w:sz w:val="24"/>
                <w:szCs w:val="24"/>
              </w:rPr>
            </w:pPr>
            <w:r>
              <w:rPr>
                <w:rFonts w:ascii="Times New Roman" w:hAnsi="Times New Roman" w:cs="Times New Roman"/>
                <w:b/>
                <w:sz w:val="24"/>
                <w:szCs w:val="24"/>
              </w:rPr>
              <w:t>за .......г. /лева/</w:t>
            </w:r>
          </w:p>
        </w:tc>
        <w:tc>
          <w:tcPr>
            <w:tcW w:w="1631" w:type="dxa"/>
            <w:tcBorders>
              <w:top w:val="single" w:sz="4" w:space="0" w:color="000000"/>
              <w:left w:val="single" w:sz="4" w:space="0" w:color="000000"/>
              <w:bottom w:val="single" w:sz="4" w:space="0" w:color="000000"/>
            </w:tcBorders>
            <w:shd w:val="clear" w:color="auto" w:fill="D9D9D9"/>
          </w:tcPr>
          <w:p w:rsidR="004A31AD" w:rsidRDefault="004A31AD" w:rsidP="00381814">
            <w:pPr>
              <w:spacing w:after="120"/>
              <w:jc w:val="center"/>
              <w:rPr>
                <w:rFonts w:ascii="Times New Roman" w:hAnsi="Times New Roman" w:cs="Times New Roman"/>
                <w:b/>
                <w:sz w:val="24"/>
                <w:szCs w:val="24"/>
              </w:rPr>
            </w:pPr>
            <w:r>
              <w:rPr>
                <w:rFonts w:ascii="Times New Roman" w:hAnsi="Times New Roman" w:cs="Times New Roman"/>
                <w:b/>
                <w:sz w:val="24"/>
                <w:szCs w:val="24"/>
              </w:rPr>
              <w:t>за .......г. /лева/</w:t>
            </w:r>
          </w:p>
        </w:tc>
        <w:tc>
          <w:tcPr>
            <w:tcW w:w="1800" w:type="dxa"/>
            <w:tcBorders>
              <w:top w:val="single" w:sz="4" w:space="0" w:color="000000"/>
              <w:left w:val="single" w:sz="4" w:space="0" w:color="000000"/>
              <w:bottom w:val="single" w:sz="4" w:space="0" w:color="000000"/>
              <w:right w:val="single" w:sz="4" w:space="0" w:color="000000"/>
            </w:tcBorders>
            <w:shd w:val="clear" w:color="auto" w:fill="D9D9D9"/>
          </w:tcPr>
          <w:p w:rsidR="004A31AD" w:rsidRDefault="004A31AD" w:rsidP="00381814">
            <w:pPr>
              <w:spacing w:after="120"/>
              <w:jc w:val="center"/>
            </w:pPr>
            <w:r>
              <w:rPr>
                <w:rFonts w:ascii="Times New Roman" w:hAnsi="Times New Roman" w:cs="Times New Roman"/>
                <w:b/>
                <w:sz w:val="24"/>
                <w:szCs w:val="24"/>
              </w:rPr>
              <w:t>ОБЩО:</w:t>
            </w:r>
          </w:p>
        </w:tc>
      </w:tr>
      <w:tr w:rsidR="004A31AD" w:rsidTr="00381814">
        <w:tc>
          <w:tcPr>
            <w:tcW w:w="3422" w:type="dxa"/>
            <w:tcBorders>
              <w:top w:val="single" w:sz="4" w:space="0" w:color="000000"/>
              <w:left w:val="single" w:sz="4" w:space="0" w:color="000000"/>
              <w:bottom w:val="single" w:sz="4" w:space="0" w:color="000000"/>
            </w:tcBorders>
            <w:shd w:val="clear" w:color="auto" w:fill="D9D9D9"/>
          </w:tcPr>
          <w:p w:rsidR="004A31AD" w:rsidRDefault="004A31AD" w:rsidP="00381814">
            <w:pPr>
              <w:spacing w:after="120"/>
              <w:jc w:val="center"/>
              <w:rPr>
                <w:rFonts w:ascii="Times New Roman" w:hAnsi="Times New Roman" w:cs="Times New Roman"/>
                <w:b/>
                <w:sz w:val="24"/>
                <w:szCs w:val="24"/>
              </w:rPr>
            </w:pPr>
            <w:r>
              <w:rPr>
                <w:rFonts w:ascii="Times New Roman" w:hAnsi="Times New Roman" w:cs="Times New Roman"/>
                <w:b/>
                <w:sz w:val="24"/>
                <w:szCs w:val="24"/>
              </w:rPr>
              <w:t xml:space="preserve">Общ оборот в лв. </w:t>
            </w:r>
          </w:p>
          <w:p w:rsidR="004A31AD" w:rsidRDefault="004A31AD" w:rsidP="00381814">
            <w:pPr>
              <w:spacing w:after="120"/>
              <w:jc w:val="center"/>
              <w:rPr>
                <w:rFonts w:ascii="Times New Roman" w:hAnsi="Times New Roman" w:cs="Times New Roman"/>
                <w:b/>
                <w:sz w:val="24"/>
                <w:szCs w:val="24"/>
              </w:rPr>
            </w:pPr>
            <w:r>
              <w:rPr>
                <w:rFonts w:ascii="Times New Roman" w:hAnsi="Times New Roman" w:cs="Times New Roman"/>
                <w:b/>
                <w:sz w:val="24"/>
                <w:szCs w:val="24"/>
              </w:rPr>
              <w:t>за съответната година:</w:t>
            </w:r>
          </w:p>
        </w:tc>
        <w:tc>
          <w:tcPr>
            <w:tcW w:w="1755" w:type="dxa"/>
            <w:tcBorders>
              <w:top w:val="single" w:sz="4" w:space="0" w:color="000000"/>
              <w:left w:val="single" w:sz="4" w:space="0" w:color="000000"/>
              <w:bottom w:val="single" w:sz="4" w:space="0" w:color="000000"/>
            </w:tcBorders>
            <w:shd w:val="clear" w:color="auto" w:fill="auto"/>
          </w:tcPr>
          <w:p w:rsidR="004A31AD" w:rsidRDefault="004A31AD" w:rsidP="00381814">
            <w:pPr>
              <w:snapToGrid w:val="0"/>
              <w:spacing w:after="120"/>
              <w:jc w:val="both"/>
              <w:rPr>
                <w:rFonts w:ascii="Times New Roman" w:hAnsi="Times New Roman" w:cs="Times New Roman"/>
                <w:b/>
                <w:sz w:val="24"/>
                <w:szCs w:val="24"/>
              </w:rPr>
            </w:pPr>
          </w:p>
        </w:tc>
        <w:tc>
          <w:tcPr>
            <w:tcW w:w="1515" w:type="dxa"/>
            <w:tcBorders>
              <w:top w:val="single" w:sz="4" w:space="0" w:color="000000"/>
              <w:left w:val="single" w:sz="4" w:space="0" w:color="000000"/>
              <w:bottom w:val="single" w:sz="4" w:space="0" w:color="000000"/>
            </w:tcBorders>
            <w:shd w:val="clear" w:color="auto" w:fill="auto"/>
          </w:tcPr>
          <w:p w:rsidR="004A31AD" w:rsidRDefault="004A31AD" w:rsidP="00381814">
            <w:pPr>
              <w:snapToGrid w:val="0"/>
              <w:spacing w:after="120"/>
              <w:jc w:val="both"/>
              <w:rPr>
                <w:rFonts w:ascii="Times New Roman" w:hAnsi="Times New Roman" w:cs="Times New Roman"/>
                <w:b/>
                <w:sz w:val="24"/>
                <w:szCs w:val="24"/>
              </w:rPr>
            </w:pPr>
          </w:p>
        </w:tc>
        <w:tc>
          <w:tcPr>
            <w:tcW w:w="1631" w:type="dxa"/>
            <w:tcBorders>
              <w:top w:val="single" w:sz="4" w:space="0" w:color="000000"/>
              <w:left w:val="single" w:sz="4" w:space="0" w:color="000000"/>
              <w:bottom w:val="single" w:sz="4" w:space="0" w:color="000000"/>
            </w:tcBorders>
            <w:shd w:val="clear" w:color="auto" w:fill="auto"/>
          </w:tcPr>
          <w:p w:rsidR="004A31AD" w:rsidRDefault="004A31AD" w:rsidP="00381814">
            <w:pPr>
              <w:snapToGrid w:val="0"/>
              <w:spacing w:after="120"/>
              <w:jc w:val="both"/>
              <w:rPr>
                <w:rFonts w:ascii="Times New Roman" w:hAnsi="Times New Roman" w:cs="Times New Roman"/>
                <w:b/>
                <w:sz w:val="24"/>
                <w:szCs w:val="24"/>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snapToGrid w:val="0"/>
              <w:spacing w:after="120"/>
              <w:jc w:val="both"/>
              <w:rPr>
                <w:rFonts w:ascii="Times New Roman" w:hAnsi="Times New Roman" w:cs="Times New Roman"/>
                <w:b/>
                <w:sz w:val="24"/>
                <w:szCs w:val="24"/>
              </w:rPr>
            </w:pPr>
          </w:p>
        </w:tc>
      </w:tr>
    </w:tbl>
    <w:p w:rsidR="004A31AD" w:rsidRDefault="004A31AD" w:rsidP="004A31AD">
      <w:pPr>
        <w:spacing w:after="120"/>
        <w:jc w:val="both"/>
        <w:rPr>
          <w:rFonts w:ascii="Times New Roman" w:hAnsi="Times New Roman" w:cs="Times New Roman"/>
          <w:b/>
          <w:sz w:val="24"/>
          <w:szCs w:val="24"/>
          <w:u w:val="single"/>
        </w:rPr>
      </w:pPr>
    </w:p>
    <w:p w:rsidR="004A31AD" w:rsidRDefault="004A31AD" w:rsidP="004A31AD">
      <w:pPr>
        <w:spacing w:after="120"/>
        <w:jc w:val="both"/>
        <w:rPr>
          <w:rFonts w:ascii="Times New Roman" w:hAnsi="Times New Roman" w:cs="Times New Roman"/>
          <w:b/>
          <w:sz w:val="24"/>
          <w:szCs w:val="24"/>
        </w:rPr>
      </w:pPr>
      <w:r>
        <w:rPr>
          <w:rFonts w:ascii="Times New Roman" w:hAnsi="Times New Roman" w:cs="Times New Roman"/>
          <w:b/>
          <w:sz w:val="24"/>
          <w:szCs w:val="24"/>
          <w:u w:val="single"/>
        </w:rPr>
        <w:t>Общ оборот</w:t>
      </w:r>
      <w:r>
        <w:rPr>
          <w:rFonts w:ascii="Times New Roman" w:hAnsi="Times New Roman" w:cs="Times New Roman"/>
          <w:b/>
          <w:sz w:val="24"/>
          <w:szCs w:val="24"/>
        </w:rPr>
        <w:t xml:space="preserve"> в лв. за последните три години: …………………………………</w:t>
      </w:r>
    </w:p>
    <w:p w:rsidR="004A31AD" w:rsidRDefault="004A31AD" w:rsidP="004A31AD">
      <w:pPr>
        <w:spacing w:after="120"/>
        <w:jc w:val="both"/>
        <w:rPr>
          <w:rFonts w:ascii="Times New Roman" w:eastAsia="Times New Roman" w:hAnsi="Times New Roman" w:cs="Times New Roman"/>
          <w:b/>
          <w:bCs/>
          <w:sz w:val="24"/>
          <w:szCs w:val="24"/>
        </w:rPr>
      </w:pPr>
      <w:r>
        <w:rPr>
          <w:rFonts w:ascii="Times New Roman" w:hAnsi="Times New Roman" w:cs="Times New Roman"/>
          <w:b/>
          <w:sz w:val="24"/>
          <w:szCs w:val="24"/>
        </w:rPr>
        <w:t xml:space="preserve">2. </w:t>
      </w:r>
      <w:r>
        <w:rPr>
          <w:rFonts w:ascii="Times New Roman" w:hAnsi="Times New Roman" w:cs="Times New Roman"/>
          <w:sz w:val="24"/>
          <w:szCs w:val="24"/>
        </w:rPr>
        <w:t>Справка за оборота на услугите, предмет на поръчката за последните три години, в зависимост от датата, на която участникът е учреден или е започнал дейността си</w:t>
      </w:r>
      <w:r>
        <w:rPr>
          <w:rFonts w:ascii="Times New Roman" w:hAnsi="Times New Roman" w:cs="Times New Roman"/>
          <w:bCs/>
          <w:sz w:val="24"/>
          <w:szCs w:val="24"/>
        </w:rPr>
        <w:t>:</w:t>
      </w:r>
    </w:p>
    <w:tbl>
      <w:tblPr>
        <w:tblW w:w="0" w:type="auto"/>
        <w:tblInd w:w="-125" w:type="dxa"/>
        <w:tblLayout w:type="fixed"/>
        <w:tblLook w:val="0000" w:firstRow="0" w:lastRow="0" w:firstColumn="0" w:lastColumn="0" w:noHBand="0" w:noVBand="0"/>
      </w:tblPr>
      <w:tblGrid>
        <w:gridCol w:w="458"/>
        <w:gridCol w:w="2504"/>
        <w:gridCol w:w="2474"/>
        <w:gridCol w:w="2336"/>
        <w:gridCol w:w="2445"/>
      </w:tblGrid>
      <w:tr w:rsidR="004A31AD" w:rsidTr="00381814">
        <w:tc>
          <w:tcPr>
            <w:tcW w:w="458" w:type="dxa"/>
            <w:tcBorders>
              <w:top w:val="single" w:sz="4" w:space="0" w:color="000000"/>
              <w:left w:val="single" w:sz="4" w:space="0" w:color="000000"/>
              <w:bottom w:val="single" w:sz="4" w:space="0" w:color="000000"/>
            </w:tcBorders>
            <w:shd w:val="clear" w:color="auto" w:fill="D9D9D9"/>
          </w:tcPr>
          <w:p w:rsidR="004A31AD" w:rsidRDefault="004A31AD" w:rsidP="00381814">
            <w:pPr>
              <w:spacing w:after="120"/>
              <w:jc w:val="center"/>
              <w:rPr>
                <w:rFonts w:ascii="Times New Roman" w:hAnsi="Times New Roman" w:cs="Times New Roman"/>
                <w:b/>
                <w:sz w:val="24"/>
                <w:szCs w:val="24"/>
              </w:rPr>
            </w:pPr>
            <w:r>
              <w:rPr>
                <w:rFonts w:ascii="Times New Roman" w:eastAsia="Times New Roman" w:hAnsi="Times New Roman" w:cs="Times New Roman"/>
                <w:b/>
                <w:bCs/>
                <w:sz w:val="24"/>
                <w:szCs w:val="24"/>
              </w:rPr>
              <w:t>№</w:t>
            </w:r>
          </w:p>
        </w:tc>
        <w:tc>
          <w:tcPr>
            <w:tcW w:w="2504" w:type="dxa"/>
            <w:tcBorders>
              <w:top w:val="single" w:sz="4" w:space="0" w:color="000000"/>
              <w:left w:val="single" w:sz="4" w:space="0" w:color="000000"/>
              <w:bottom w:val="single" w:sz="4" w:space="0" w:color="000000"/>
            </w:tcBorders>
            <w:shd w:val="clear" w:color="auto" w:fill="D9D9D9"/>
          </w:tcPr>
          <w:p w:rsidR="004A31AD" w:rsidRDefault="004A31AD" w:rsidP="00381814">
            <w:pPr>
              <w:spacing w:after="120"/>
              <w:rPr>
                <w:rFonts w:ascii="Times New Roman" w:hAnsi="Times New Roman" w:cs="Times New Roman"/>
                <w:b/>
                <w:sz w:val="24"/>
                <w:szCs w:val="24"/>
              </w:rPr>
            </w:pPr>
            <w:r>
              <w:rPr>
                <w:rFonts w:ascii="Times New Roman" w:hAnsi="Times New Roman" w:cs="Times New Roman"/>
                <w:b/>
                <w:sz w:val="24"/>
                <w:szCs w:val="24"/>
              </w:rPr>
              <w:t>Описание на предмета на  договора</w:t>
            </w:r>
          </w:p>
        </w:tc>
        <w:tc>
          <w:tcPr>
            <w:tcW w:w="2474" w:type="dxa"/>
            <w:tcBorders>
              <w:top w:val="single" w:sz="4" w:space="0" w:color="000000"/>
              <w:left w:val="single" w:sz="4" w:space="0" w:color="000000"/>
              <w:bottom w:val="single" w:sz="4" w:space="0" w:color="000000"/>
            </w:tcBorders>
            <w:shd w:val="clear" w:color="auto" w:fill="D9D9D9"/>
          </w:tcPr>
          <w:p w:rsidR="004A31AD" w:rsidRDefault="004A31AD" w:rsidP="00381814">
            <w:pPr>
              <w:spacing w:after="120"/>
              <w:jc w:val="center"/>
              <w:rPr>
                <w:rFonts w:ascii="Times New Roman" w:hAnsi="Times New Roman" w:cs="Times New Roman"/>
                <w:b/>
                <w:sz w:val="24"/>
                <w:szCs w:val="24"/>
              </w:rPr>
            </w:pPr>
            <w:r>
              <w:rPr>
                <w:rFonts w:ascii="Times New Roman" w:hAnsi="Times New Roman" w:cs="Times New Roman"/>
                <w:b/>
                <w:sz w:val="24"/>
                <w:szCs w:val="24"/>
              </w:rPr>
              <w:t>Приходи от договори</w:t>
            </w:r>
          </w:p>
          <w:p w:rsidR="004A31AD" w:rsidRDefault="004A31AD" w:rsidP="00381814">
            <w:pPr>
              <w:spacing w:after="120"/>
              <w:jc w:val="center"/>
              <w:rPr>
                <w:rFonts w:ascii="Times New Roman" w:hAnsi="Times New Roman" w:cs="Times New Roman"/>
                <w:b/>
                <w:sz w:val="24"/>
                <w:szCs w:val="24"/>
              </w:rPr>
            </w:pPr>
            <w:r>
              <w:rPr>
                <w:rFonts w:ascii="Times New Roman" w:hAnsi="Times New Roman" w:cs="Times New Roman"/>
                <w:b/>
                <w:sz w:val="24"/>
                <w:szCs w:val="24"/>
              </w:rPr>
              <w:t>за .......г. ./лева/</w:t>
            </w:r>
          </w:p>
        </w:tc>
        <w:tc>
          <w:tcPr>
            <w:tcW w:w="2336" w:type="dxa"/>
            <w:tcBorders>
              <w:top w:val="single" w:sz="4" w:space="0" w:color="000000"/>
              <w:left w:val="single" w:sz="4" w:space="0" w:color="000000"/>
              <w:bottom w:val="single" w:sz="4" w:space="0" w:color="000000"/>
            </w:tcBorders>
            <w:shd w:val="clear" w:color="auto" w:fill="D9D9D9"/>
          </w:tcPr>
          <w:p w:rsidR="004A31AD" w:rsidRDefault="004A31AD" w:rsidP="00381814">
            <w:pPr>
              <w:spacing w:after="120"/>
              <w:jc w:val="center"/>
              <w:rPr>
                <w:rFonts w:ascii="Times New Roman" w:hAnsi="Times New Roman" w:cs="Times New Roman"/>
                <w:b/>
                <w:sz w:val="24"/>
                <w:szCs w:val="24"/>
              </w:rPr>
            </w:pPr>
            <w:r>
              <w:rPr>
                <w:rFonts w:ascii="Times New Roman" w:hAnsi="Times New Roman" w:cs="Times New Roman"/>
                <w:b/>
                <w:sz w:val="24"/>
                <w:szCs w:val="24"/>
              </w:rPr>
              <w:t>Приходи от договори</w:t>
            </w:r>
          </w:p>
          <w:p w:rsidR="004A31AD" w:rsidRDefault="004A31AD" w:rsidP="00381814">
            <w:pPr>
              <w:spacing w:after="120"/>
              <w:jc w:val="center"/>
              <w:rPr>
                <w:rFonts w:ascii="Times New Roman" w:hAnsi="Times New Roman" w:cs="Times New Roman"/>
                <w:b/>
                <w:sz w:val="24"/>
                <w:szCs w:val="24"/>
              </w:rPr>
            </w:pPr>
            <w:r>
              <w:rPr>
                <w:rFonts w:ascii="Times New Roman" w:hAnsi="Times New Roman" w:cs="Times New Roman"/>
                <w:b/>
                <w:sz w:val="24"/>
                <w:szCs w:val="24"/>
              </w:rPr>
              <w:t>за ...........г. ./лева/</w:t>
            </w:r>
          </w:p>
        </w:tc>
        <w:tc>
          <w:tcPr>
            <w:tcW w:w="2445" w:type="dxa"/>
            <w:tcBorders>
              <w:top w:val="single" w:sz="4" w:space="0" w:color="000000"/>
              <w:left w:val="single" w:sz="4" w:space="0" w:color="000000"/>
              <w:bottom w:val="single" w:sz="4" w:space="0" w:color="000000"/>
              <w:right w:val="single" w:sz="4" w:space="0" w:color="000000"/>
            </w:tcBorders>
            <w:shd w:val="clear" w:color="auto" w:fill="D9D9D9"/>
          </w:tcPr>
          <w:p w:rsidR="004A31AD" w:rsidRDefault="004A31AD" w:rsidP="00381814">
            <w:pPr>
              <w:spacing w:after="120"/>
              <w:jc w:val="center"/>
              <w:rPr>
                <w:rFonts w:ascii="Times New Roman" w:hAnsi="Times New Roman" w:cs="Times New Roman"/>
                <w:b/>
                <w:sz w:val="24"/>
                <w:szCs w:val="24"/>
              </w:rPr>
            </w:pPr>
            <w:r>
              <w:rPr>
                <w:rFonts w:ascii="Times New Roman" w:hAnsi="Times New Roman" w:cs="Times New Roman"/>
                <w:b/>
                <w:sz w:val="24"/>
                <w:szCs w:val="24"/>
              </w:rPr>
              <w:t xml:space="preserve">Приходи от договори </w:t>
            </w:r>
          </w:p>
          <w:p w:rsidR="004A31AD" w:rsidRDefault="004A31AD" w:rsidP="00381814">
            <w:pPr>
              <w:spacing w:after="120"/>
              <w:jc w:val="center"/>
            </w:pPr>
            <w:r>
              <w:rPr>
                <w:rFonts w:ascii="Times New Roman" w:hAnsi="Times New Roman" w:cs="Times New Roman"/>
                <w:b/>
                <w:sz w:val="24"/>
                <w:szCs w:val="24"/>
              </w:rPr>
              <w:t>за ............г./лева/</w:t>
            </w:r>
          </w:p>
        </w:tc>
      </w:tr>
      <w:tr w:rsidR="004A31AD" w:rsidTr="00381814">
        <w:tc>
          <w:tcPr>
            <w:tcW w:w="458" w:type="dxa"/>
            <w:tcBorders>
              <w:top w:val="single" w:sz="4" w:space="0" w:color="000000"/>
              <w:left w:val="single" w:sz="4" w:space="0" w:color="000000"/>
              <w:bottom w:val="single" w:sz="4" w:space="0" w:color="000000"/>
            </w:tcBorders>
            <w:shd w:val="clear" w:color="auto" w:fill="auto"/>
          </w:tcPr>
          <w:p w:rsidR="004A31AD" w:rsidRDefault="004A31AD" w:rsidP="00381814">
            <w:pPr>
              <w:snapToGrid w:val="0"/>
              <w:spacing w:after="120"/>
              <w:jc w:val="center"/>
              <w:rPr>
                <w:rFonts w:ascii="Times New Roman" w:hAnsi="Times New Roman" w:cs="Times New Roman"/>
                <w:b/>
                <w:bCs/>
                <w:sz w:val="24"/>
                <w:szCs w:val="24"/>
              </w:rPr>
            </w:pPr>
          </w:p>
        </w:tc>
        <w:tc>
          <w:tcPr>
            <w:tcW w:w="2504" w:type="dxa"/>
            <w:tcBorders>
              <w:top w:val="single" w:sz="4" w:space="0" w:color="000000"/>
              <w:left w:val="single" w:sz="4" w:space="0" w:color="000000"/>
              <w:bottom w:val="single" w:sz="4" w:space="0" w:color="000000"/>
            </w:tcBorders>
            <w:shd w:val="clear" w:color="auto" w:fill="auto"/>
          </w:tcPr>
          <w:p w:rsidR="004A31AD" w:rsidRDefault="004A31AD" w:rsidP="00381814">
            <w:pPr>
              <w:spacing w:after="120"/>
              <w:jc w:val="center"/>
              <w:rPr>
                <w:rFonts w:ascii="Times New Roman" w:hAnsi="Times New Roman" w:cs="Times New Roman"/>
                <w:b/>
                <w:bCs/>
                <w:sz w:val="24"/>
                <w:szCs w:val="24"/>
              </w:rPr>
            </w:pPr>
            <w:r>
              <w:rPr>
                <w:rFonts w:ascii="Times New Roman" w:eastAsia="Times New Roman" w:hAnsi="Times New Roman" w:cs="Times New Roman"/>
                <w:b/>
                <w:bCs/>
                <w:sz w:val="24"/>
                <w:szCs w:val="24"/>
              </w:rPr>
              <w:t>…</w:t>
            </w:r>
          </w:p>
        </w:tc>
        <w:tc>
          <w:tcPr>
            <w:tcW w:w="2474" w:type="dxa"/>
            <w:tcBorders>
              <w:top w:val="single" w:sz="4" w:space="0" w:color="000000"/>
              <w:left w:val="single" w:sz="4" w:space="0" w:color="000000"/>
              <w:bottom w:val="single" w:sz="4" w:space="0" w:color="000000"/>
            </w:tcBorders>
            <w:shd w:val="clear" w:color="auto" w:fill="auto"/>
          </w:tcPr>
          <w:p w:rsidR="004A31AD" w:rsidRDefault="004A31AD" w:rsidP="00381814">
            <w:pPr>
              <w:snapToGrid w:val="0"/>
              <w:spacing w:after="120"/>
              <w:jc w:val="center"/>
              <w:rPr>
                <w:rFonts w:ascii="Times New Roman" w:hAnsi="Times New Roman" w:cs="Times New Roman"/>
                <w:b/>
                <w:bCs/>
                <w:sz w:val="24"/>
                <w:szCs w:val="24"/>
              </w:rPr>
            </w:pPr>
          </w:p>
        </w:tc>
        <w:tc>
          <w:tcPr>
            <w:tcW w:w="2336" w:type="dxa"/>
            <w:tcBorders>
              <w:top w:val="single" w:sz="4" w:space="0" w:color="000000"/>
              <w:left w:val="single" w:sz="4" w:space="0" w:color="000000"/>
              <w:bottom w:val="single" w:sz="4" w:space="0" w:color="000000"/>
            </w:tcBorders>
            <w:shd w:val="clear" w:color="auto" w:fill="auto"/>
          </w:tcPr>
          <w:p w:rsidR="004A31AD" w:rsidRDefault="004A31AD" w:rsidP="00381814">
            <w:pPr>
              <w:snapToGrid w:val="0"/>
              <w:spacing w:after="120"/>
              <w:jc w:val="center"/>
              <w:rPr>
                <w:rFonts w:ascii="Times New Roman" w:hAnsi="Times New Roman" w:cs="Times New Roman"/>
                <w:b/>
                <w:sz w:val="24"/>
                <w:szCs w:val="24"/>
              </w:rPr>
            </w:pPr>
          </w:p>
        </w:tc>
        <w:tc>
          <w:tcPr>
            <w:tcW w:w="2445"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snapToGrid w:val="0"/>
              <w:spacing w:after="120"/>
              <w:jc w:val="center"/>
              <w:rPr>
                <w:rFonts w:ascii="Times New Roman" w:hAnsi="Times New Roman" w:cs="Times New Roman"/>
                <w:b/>
                <w:bCs/>
                <w:sz w:val="24"/>
                <w:szCs w:val="24"/>
              </w:rPr>
            </w:pPr>
          </w:p>
        </w:tc>
      </w:tr>
      <w:tr w:rsidR="004A31AD" w:rsidTr="00381814">
        <w:tc>
          <w:tcPr>
            <w:tcW w:w="458" w:type="dxa"/>
            <w:tcBorders>
              <w:top w:val="single" w:sz="4" w:space="0" w:color="000000"/>
              <w:left w:val="single" w:sz="4" w:space="0" w:color="000000"/>
              <w:bottom w:val="single" w:sz="4" w:space="0" w:color="000000"/>
            </w:tcBorders>
            <w:shd w:val="clear" w:color="auto" w:fill="auto"/>
          </w:tcPr>
          <w:p w:rsidR="004A31AD" w:rsidRDefault="004A31AD" w:rsidP="00381814">
            <w:pPr>
              <w:snapToGrid w:val="0"/>
              <w:spacing w:after="120"/>
              <w:jc w:val="center"/>
              <w:rPr>
                <w:rFonts w:ascii="Times New Roman" w:hAnsi="Times New Roman" w:cs="Times New Roman"/>
                <w:b/>
                <w:bCs/>
                <w:sz w:val="24"/>
                <w:szCs w:val="24"/>
              </w:rPr>
            </w:pPr>
          </w:p>
        </w:tc>
        <w:tc>
          <w:tcPr>
            <w:tcW w:w="2504" w:type="dxa"/>
            <w:tcBorders>
              <w:top w:val="single" w:sz="4" w:space="0" w:color="000000"/>
              <w:left w:val="single" w:sz="4" w:space="0" w:color="000000"/>
              <w:bottom w:val="single" w:sz="4" w:space="0" w:color="000000"/>
            </w:tcBorders>
            <w:shd w:val="clear" w:color="auto" w:fill="D9D9D9"/>
          </w:tcPr>
          <w:p w:rsidR="004A31AD" w:rsidRDefault="004A31AD" w:rsidP="00381814">
            <w:pPr>
              <w:spacing w:after="120"/>
              <w:jc w:val="both"/>
              <w:rPr>
                <w:rFonts w:ascii="Times New Roman" w:hAnsi="Times New Roman" w:cs="Times New Roman"/>
                <w:b/>
                <w:bCs/>
                <w:sz w:val="24"/>
                <w:szCs w:val="24"/>
              </w:rPr>
            </w:pPr>
            <w:r>
              <w:rPr>
                <w:rFonts w:ascii="Times New Roman" w:hAnsi="Times New Roman" w:cs="Times New Roman"/>
                <w:bCs/>
                <w:sz w:val="24"/>
                <w:szCs w:val="24"/>
              </w:rPr>
              <w:t>Общ размер на специализирания оборот по съответните години:</w:t>
            </w:r>
          </w:p>
        </w:tc>
        <w:tc>
          <w:tcPr>
            <w:tcW w:w="2474" w:type="dxa"/>
            <w:tcBorders>
              <w:top w:val="single" w:sz="4" w:space="0" w:color="000000"/>
              <w:left w:val="single" w:sz="4" w:space="0" w:color="000000"/>
              <w:bottom w:val="single" w:sz="4" w:space="0" w:color="000000"/>
            </w:tcBorders>
            <w:shd w:val="clear" w:color="auto" w:fill="auto"/>
          </w:tcPr>
          <w:p w:rsidR="004A31AD" w:rsidRDefault="004A31AD" w:rsidP="00381814">
            <w:pPr>
              <w:snapToGrid w:val="0"/>
              <w:spacing w:after="120"/>
              <w:jc w:val="center"/>
              <w:rPr>
                <w:rFonts w:ascii="Times New Roman" w:hAnsi="Times New Roman" w:cs="Times New Roman"/>
                <w:b/>
                <w:bCs/>
                <w:sz w:val="24"/>
                <w:szCs w:val="24"/>
              </w:rPr>
            </w:pPr>
          </w:p>
        </w:tc>
        <w:tc>
          <w:tcPr>
            <w:tcW w:w="2336" w:type="dxa"/>
            <w:tcBorders>
              <w:top w:val="single" w:sz="4" w:space="0" w:color="000000"/>
              <w:left w:val="single" w:sz="4" w:space="0" w:color="000000"/>
              <w:bottom w:val="single" w:sz="4" w:space="0" w:color="000000"/>
            </w:tcBorders>
            <w:shd w:val="clear" w:color="auto" w:fill="auto"/>
          </w:tcPr>
          <w:p w:rsidR="004A31AD" w:rsidRDefault="004A31AD" w:rsidP="00381814">
            <w:pPr>
              <w:snapToGrid w:val="0"/>
              <w:spacing w:after="120"/>
              <w:jc w:val="center"/>
              <w:rPr>
                <w:rFonts w:ascii="Times New Roman" w:hAnsi="Times New Roman" w:cs="Times New Roman"/>
                <w:b/>
                <w:bCs/>
                <w:sz w:val="24"/>
                <w:szCs w:val="24"/>
              </w:rPr>
            </w:pPr>
          </w:p>
        </w:tc>
        <w:tc>
          <w:tcPr>
            <w:tcW w:w="2445"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snapToGrid w:val="0"/>
              <w:spacing w:after="120"/>
              <w:jc w:val="center"/>
              <w:rPr>
                <w:rFonts w:ascii="Times New Roman" w:hAnsi="Times New Roman" w:cs="Times New Roman"/>
                <w:b/>
                <w:bCs/>
                <w:sz w:val="24"/>
                <w:szCs w:val="24"/>
              </w:rPr>
            </w:pPr>
          </w:p>
        </w:tc>
      </w:tr>
    </w:tbl>
    <w:p w:rsidR="004A31AD" w:rsidRDefault="004A31AD" w:rsidP="004A31AD">
      <w:pPr>
        <w:spacing w:after="120"/>
        <w:jc w:val="both"/>
        <w:rPr>
          <w:rFonts w:ascii="Times New Roman" w:hAnsi="Times New Roman" w:cs="Times New Roman"/>
          <w:sz w:val="24"/>
          <w:szCs w:val="24"/>
        </w:rPr>
      </w:pPr>
      <w:r>
        <w:rPr>
          <w:rFonts w:ascii="Times New Roman" w:eastAsia="Times New Roman" w:hAnsi="Times New Roman" w:cs="Times New Roman"/>
          <w:b/>
          <w:sz w:val="24"/>
          <w:szCs w:val="24"/>
        </w:rPr>
        <w:t xml:space="preserve">                                                                           </w:t>
      </w:r>
      <w:r>
        <w:rPr>
          <w:rFonts w:ascii="Times New Roman" w:hAnsi="Times New Roman" w:cs="Times New Roman"/>
          <w:b/>
          <w:sz w:val="24"/>
          <w:szCs w:val="24"/>
        </w:rPr>
        <w:t>(Подпис и печат)</w:t>
      </w:r>
    </w:p>
    <w:p w:rsidR="004A31AD" w:rsidRDefault="004A31AD" w:rsidP="004A31AD">
      <w:pPr>
        <w:spacing w:after="120"/>
        <w:jc w:val="both"/>
        <w:rPr>
          <w:rFonts w:ascii="Times New Roman" w:hAnsi="Times New Roman" w:cs="Times New Roman"/>
          <w:i/>
          <w:iCs/>
          <w:sz w:val="24"/>
          <w:szCs w:val="24"/>
        </w:rPr>
      </w:pPr>
      <w:r>
        <w:rPr>
          <w:rFonts w:ascii="Times New Roman" w:hAnsi="Times New Roman" w:cs="Times New Roman"/>
          <w:sz w:val="24"/>
          <w:szCs w:val="24"/>
        </w:rPr>
        <w:t xml:space="preserve">...................................... г.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Декларатор: </w:t>
      </w:r>
      <w:r>
        <w:rPr>
          <w:rFonts w:ascii="Times New Roman" w:hAnsi="Times New Roman" w:cs="Times New Roman"/>
          <w:sz w:val="24"/>
          <w:szCs w:val="24"/>
        </w:rPr>
        <w:softHyphen/>
      </w:r>
    </w:p>
    <w:p w:rsidR="004A31AD" w:rsidRDefault="004A31AD" w:rsidP="004A31AD">
      <w:pPr>
        <w:spacing w:after="120"/>
        <w:rPr>
          <w:rFonts w:ascii="Times New Roman" w:hAnsi="Times New Roman" w:cs="Times New Roman"/>
          <w:b/>
          <w:sz w:val="24"/>
          <w:szCs w:val="24"/>
        </w:rPr>
      </w:pPr>
      <w:r>
        <w:rPr>
          <w:rFonts w:ascii="Times New Roman" w:hAnsi="Times New Roman" w:cs="Times New Roman"/>
          <w:i/>
          <w:iCs/>
          <w:sz w:val="24"/>
          <w:szCs w:val="24"/>
        </w:rPr>
        <w:t>(дата на подписване)</w:t>
      </w:r>
      <w:r>
        <w:rPr>
          <w:rFonts w:ascii="Times New Roman" w:hAnsi="Times New Roman" w:cs="Times New Roman"/>
          <w:i/>
          <w:iCs/>
          <w:sz w:val="24"/>
          <w:szCs w:val="24"/>
        </w:rPr>
        <w:tab/>
      </w:r>
      <w:r>
        <w:rPr>
          <w:rFonts w:ascii="Times New Roman" w:hAnsi="Times New Roman" w:cs="Times New Roman"/>
          <w:i/>
          <w:iCs/>
          <w:sz w:val="24"/>
          <w:szCs w:val="24"/>
        </w:rPr>
        <w:tab/>
      </w:r>
      <w:r>
        <w:rPr>
          <w:rFonts w:ascii="Times New Roman" w:hAnsi="Times New Roman" w:cs="Times New Roman"/>
          <w:i/>
          <w:iCs/>
          <w:sz w:val="24"/>
          <w:szCs w:val="24"/>
        </w:rPr>
        <w:tab/>
      </w:r>
      <w:r>
        <w:rPr>
          <w:rFonts w:ascii="Times New Roman" w:hAnsi="Times New Roman" w:cs="Times New Roman"/>
          <w:i/>
          <w:iCs/>
          <w:sz w:val="24"/>
          <w:szCs w:val="24"/>
        </w:rPr>
        <w:tab/>
      </w:r>
      <w:r>
        <w:rPr>
          <w:rFonts w:ascii="Times New Roman" w:hAnsi="Times New Roman" w:cs="Times New Roman"/>
          <w:i/>
          <w:iCs/>
          <w:sz w:val="24"/>
          <w:szCs w:val="24"/>
        </w:rPr>
        <w:tab/>
      </w:r>
      <w:r>
        <w:rPr>
          <w:rFonts w:ascii="Times New Roman" w:hAnsi="Times New Roman" w:cs="Times New Roman"/>
          <w:i/>
          <w:iCs/>
          <w:sz w:val="24"/>
          <w:szCs w:val="24"/>
        </w:rPr>
        <w:tab/>
        <w:t xml:space="preserve"> (подпис и печат)</w:t>
      </w:r>
    </w:p>
    <w:p w:rsidR="004A31AD" w:rsidRDefault="004A31AD" w:rsidP="004A31AD">
      <w:pPr>
        <w:pageBreakBefore/>
        <w:spacing w:after="120"/>
        <w:jc w:val="right"/>
        <w:rPr>
          <w:rFonts w:ascii="Times New Roman" w:hAnsi="Times New Roman" w:cs="Times New Roman"/>
          <w:i/>
          <w:sz w:val="24"/>
          <w:szCs w:val="24"/>
          <w:lang w:eastAsia="en-US"/>
        </w:rPr>
      </w:pPr>
      <w:r>
        <w:rPr>
          <w:rFonts w:ascii="Times New Roman" w:hAnsi="Times New Roman" w:cs="Times New Roman"/>
          <w:b/>
          <w:sz w:val="24"/>
          <w:szCs w:val="24"/>
        </w:rPr>
        <w:lastRenderedPageBreak/>
        <w:t>ПРИЛОЖЕНИЕ № 8</w:t>
      </w:r>
    </w:p>
    <w:p w:rsidR="004A31AD" w:rsidRDefault="004A31AD" w:rsidP="004A31AD">
      <w:pPr>
        <w:spacing w:after="120"/>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/наименование на участника/</w:t>
      </w:r>
    </w:p>
    <w:p w:rsidR="004A31AD" w:rsidRDefault="004A31AD" w:rsidP="004A31AD">
      <w:pPr>
        <w:spacing w:after="120"/>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ЕИК:..............................................................................................................................</w:t>
      </w:r>
    </w:p>
    <w:p w:rsidR="004A31AD" w:rsidRDefault="004A31AD" w:rsidP="004A31AD">
      <w:pPr>
        <w:spacing w:after="120"/>
        <w:jc w:val="center"/>
        <w:rPr>
          <w:rFonts w:ascii="Times New Roman" w:hAnsi="Times New Roman" w:cs="Times New Roman"/>
          <w:szCs w:val="24"/>
          <w:lang w:eastAsia="en-US"/>
        </w:rPr>
      </w:pPr>
      <w:r>
        <w:rPr>
          <w:rFonts w:ascii="Times New Roman" w:hAnsi="Times New Roman" w:cs="Times New Roman"/>
          <w:i/>
          <w:sz w:val="24"/>
          <w:szCs w:val="24"/>
          <w:lang w:eastAsia="en-US"/>
        </w:rPr>
        <w:t>със седалище и адрес на управление:.........................................................................</w:t>
      </w:r>
    </w:p>
    <w:p w:rsidR="004A31AD" w:rsidRDefault="004A31AD" w:rsidP="004A31AD">
      <w:pPr>
        <w:pStyle w:val="BodyText0"/>
        <w:spacing w:line="276" w:lineRule="auto"/>
        <w:ind w:firstLine="708"/>
        <w:rPr>
          <w:rFonts w:ascii="Times New Roman" w:hAnsi="Times New Roman"/>
          <w:b/>
          <w:szCs w:val="24"/>
        </w:rPr>
      </w:pPr>
      <w:r>
        <w:rPr>
          <w:rFonts w:ascii="Times New Roman" w:hAnsi="Times New Roman"/>
          <w:szCs w:val="24"/>
          <w:lang w:eastAsia="en-US"/>
        </w:rPr>
        <w:t>Във връзка с обявената открита процедура за възлагане на обществена поръчка с предмет:</w:t>
      </w:r>
      <w:r>
        <w:rPr>
          <w:rFonts w:ascii="Times New Roman" w:hAnsi="Times New Roman"/>
          <w:b/>
          <w:szCs w:val="24"/>
        </w:rPr>
        <w:t xml:space="preserve"> “УСЪВЪРШЕНСТВАНЕ НА СЪЩЕСТВУВАЩИТЕ И ВНЕДРЯВАНЕ НА НОВИ Е – АДМИНИСТРАТИВНИ УСЛУГИ, ПРЕДОСТАВЯНИ ЧРЕЗ ИНТЕРНЕТ САЙТА НА НАЦИОНАЛНА АГЕНЦИЯ ЗА ПРОФЕСИОНАЛНО ОБРАЗОВАНИЕ И ОБУЧЕНИЕ”</w:t>
      </w:r>
      <w:r>
        <w:rPr>
          <w:rFonts w:ascii="Times New Roman" w:hAnsi="Times New Roman"/>
          <w:b/>
          <w:bCs/>
          <w:szCs w:val="24"/>
        </w:rPr>
        <w:t>,</w:t>
      </w:r>
      <w:r>
        <w:rPr>
          <w:rFonts w:ascii="Times New Roman" w:hAnsi="Times New Roman"/>
          <w:bCs/>
          <w:i/>
          <w:szCs w:val="24"/>
        </w:rPr>
        <w:t xml:space="preserve"> </w:t>
      </w:r>
      <w:r>
        <w:rPr>
          <w:rFonts w:ascii="Times New Roman" w:hAnsi="Times New Roman"/>
          <w:szCs w:val="24"/>
          <w:lang w:eastAsia="en-US"/>
        </w:rPr>
        <w:t>представям:</w:t>
      </w:r>
    </w:p>
    <w:p w:rsidR="004A31AD" w:rsidRDefault="004A31AD" w:rsidP="004A31AD">
      <w:pPr>
        <w:spacing w:after="120"/>
        <w:jc w:val="center"/>
        <w:rPr>
          <w:rFonts w:ascii="Times New Roman" w:hAnsi="Times New Roman" w:cs="Times New Roman"/>
          <w:b/>
          <w:i/>
          <w:iCs/>
          <w:sz w:val="24"/>
          <w:szCs w:val="24"/>
        </w:rPr>
      </w:pPr>
      <w:r>
        <w:rPr>
          <w:rFonts w:ascii="Times New Roman" w:hAnsi="Times New Roman" w:cs="Times New Roman"/>
          <w:b/>
          <w:sz w:val="24"/>
          <w:szCs w:val="24"/>
        </w:rPr>
        <w:t>ДОКАЗАТЕЛСТВА ЗА ТЕХНИЧЕСКИ ВЪЗМОЖНОСТИ</w:t>
      </w:r>
    </w:p>
    <w:p w:rsidR="004A31AD" w:rsidRDefault="004A31AD" w:rsidP="004A31AD">
      <w:pPr>
        <w:spacing w:after="120"/>
        <w:ind w:left="57"/>
        <w:jc w:val="center"/>
        <w:rPr>
          <w:rFonts w:ascii="Times New Roman" w:hAnsi="Times New Roman" w:cs="Times New Roman"/>
          <w:i/>
          <w:sz w:val="24"/>
          <w:szCs w:val="24"/>
        </w:rPr>
      </w:pPr>
      <w:r>
        <w:rPr>
          <w:rFonts w:ascii="Times New Roman" w:hAnsi="Times New Roman" w:cs="Times New Roman"/>
          <w:b/>
          <w:i/>
          <w:iCs/>
          <w:sz w:val="24"/>
          <w:szCs w:val="24"/>
        </w:rPr>
        <w:t>Справка съгласно чл.51, ал.1 от ЗОП</w:t>
      </w:r>
    </w:p>
    <w:p w:rsidR="004A31AD" w:rsidRDefault="004A31AD" w:rsidP="004A31AD">
      <w:pPr>
        <w:spacing w:after="120"/>
        <w:jc w:val="both"/>
        <w:rPr>
          <w:rFonts w:ascii="Times New Roman" w:hAnsi="Times New Roman" w:cs="Times New Roman"/>
          <w:i/>
          <w:sz w:val="24"/>
          <w:szCs w:val="24"/>
          <w:u w:val="single"/>
        </w:rPr>
      </w:pPr>
      <w:r>
        <w:rPr>
          <w:rFonts w:ascii="Times New Roman" w:hAnsi="Times New Roman" w:cs="Times New Roman"/>
          <w:i/>
          <w:sz w:val="24"/>
          <w:szCs w:val="24"/>
        </w:rPr>
        <w:tab/>
        <w:t>Списък с основните договори за услуги, сходни с предмета на настоящата поръчка, изпълнени от участника през последните три години, с посочени предмет на договора, цена, срокове на изпълнение, кратко описание на извършените дейности по договора клиент/получател/възложител по съответния договор:</w:t>
      </w:r>
    </w:p>
    <w:p w:rsidR="004A31AD" w:rsidRDefault="004A31AD" w:rsidP="004A31AD">
      <w:pPr>
        <w:spacing w:after="120"/>
        <w:jc w:val="both"/>
        <w:rPr>
          <w:rFonts w:ascii="Times New Roman" w:hAnsi="Times New Roman" w:cs="Times New Roman"/>
          <w:i/>
          <w:sz w:val="24"/>
          <w:szCs w:val="24"/>
          <w:u w:val="single"/>
        </w:rPr>
      </w:pPr>
    </w:p>
    <w:tbl>
      <w:tblPr>
        <w:tblW w:w="0" w:type="auto"/>
        <w:tblInd w:w="-125" w:type="dxa"/>
        <w:tblLayout w:type="fixed"/>
        <w:tblLook w:val="0000" w:firstRow="0" w:lastRow="0" w:firstColumn="0" w:lastColumn="0" w:noHBand="0" w:noVBand="0"/>
      </w:tblPr>
      <w:tblGrid>
        <w:gridCol w:w="1075"/>
        <w:gridCol w:w="1293"/>
        <w:gridCol w:w="1410"/>
        <w:gridCol w:w="1247"/>
        <w:gridCol w:w="1624"/>
        <w:gridCol w:w="1940"/>
        <w:gridCol w:w="1590"/>
      </w:tblGrid>
      <w:tr w:rsidR="004A31AD" w:rsidTr="00381814">
        <w:tc>
          <w:tcPr>
            <w:tcW w:w="1075" w:type="dxa"/>
            <w:tcBorders>
              <w:top w:val="single" w:sz="4" w:space="0" w:color="000000"/>
              <w:left w:val="single" w:sz="4" w:space="0" w:color="000000"/>
              <w:bottom w:val="single" w:sz="4" w:space="0" w:color="000000"/>
            </w:tcBorders>
            <w:shd w:val="clear" w:color="auto" w:fill="auto"/>
            <w:vAlign w:val="center"/>
          </w:tcPr>
          <w:p w:rsidR="004A31AD" w:rsidRDefault="004A31AD" w:rsidP="00381814">
            <w:pPr>
              <w:spacing w:after="120"/>
              <w:jc w:val="center"/>
              <w:rPr>
                <w:rFonts w:ascii="Times New Roman" w:hAnsi="Times New Roman" w:cs="Times New Roman"/>
                <w:b/>
                <w:sz w:val="20"/>
                <w:szCs w:val="20"/>
              </w:rPr>
            </w:pPr>
            <w:r>
              <w:rPr>
                <w:rFonts w:ascii="Times New Roman" w:hAnsi="Times New Roman" w:cs="Times New Roman"/>
                <w:b/>
                <w:sz w:val="20"/>
                <w:szCs w:val="20"/>
              </w:rPr>
              <w:t>Изпълнени договори през последните три години, пореден No</w:t>
            </w:r>
          </w:p>
        </w:tc>
        <w:tc>
          <w:tcPr>
            <w:tcW w:w="1293" w:type="dxa"/>
            <w:tcBorders>
              <w:top w:val="single" w:sz="4" w:space="0" w:color="000000"/>
              <w:left w:val="single" w:sz="4" w:space="0" w:color="000000"/>
              <w:bottom w:val="single" w:sz="4" w:space="0" w:color="000000"/>
            </w:tcBorders>
            <w:shd w:val="clear" w:color="auto" w:fill="auto"/>
            <w:vAlign w:val="center"/>
          </w:tcPr>
          <w:p w:rsidR="004A31AD" w:rsidRDefault="004A31AD" w:rsidP="00381814">
            <w:pPr>
              <w:spacing w:after="120"/>
              <w:jc w:val="center"/>
              <w:rPr>
                <w:rFonts w:ascii="Times New Roman" w:hAnsi="Times New Roman" w:cs="Times New Roman"/>
                <w:b/>
                <w:sz w:val="20"/>
                <w:szCs w:val="20"/>
              </w:rPr>
            </w:pPr>
            <w:r>
              <w:rPr>
                <w:rFonts w:ascii="Times New Roman" w:hAnsi="Times New Roman" w:cs="Times New Roman"/>
                <w:b/>
                <w:sz w:val="20"/>
                <w:szCs w:val="20"/>
              </w:rPr>
              <w:t>Предмет на договора</w:t>
            </w:r>
          </w:p>
        </w:tc>
        <w:tc>
          <w:tcPr>
            <w:tcW w:w="1410" w:type="dxa"/>
            <w:tcBorders>
              <w:top w:val="single" w:sz="4" w:space="0" w:color="000000"/>
              <w:left w:val="single" w:sz="4" w:space="0" w:color="000000"/>
              <w:bottom w:val="single" w:sz="4" w:space="0" w:color="000000"/>
            </w:tcBorders>
            <w:shd w:val="clear" w:color="auto" w:fill="auto"/>
            <w:vAlign w:val="center"/>
          </w:tcPr>
          <w:p w:rsidR="004A31AD" w:rsidRDefault="004A31AD" w:rsidP="00381814">
            <w:pPr>
              <w:spacing w:after="120"/>
              <w:jc w:val="center"/>
              <w:rPr>
                <w:rFonts w:ascii="Times New Roman" w:hAnsi="Times New Roman" w:cs="Times New Roman"/>
                <w:b/>
                <w:sz w:val="20"/>
                <w:szCs w:val="20"/>
              </w:rPr>
            </w:pPr>
            <w:r>
              <w:rPr>
                <w:rFonts w:ascii="Times New Roman" w:hAnsi="Times New Roman" w:cs="Times New Roman"/>
                <w:b/>
                <w:sz w:val="20"/>
                <w:szCs w:val="20"/>
              </w:rPr>
              <w:t>Начална и крайна дата на изпълнение на договора</w:t>
            </w:r>
          </w:p>
        </w:tc>
        <w:tc>
          <w:tcPr>
            <w:tcW w:w="1247" w:type="dxa"/>
            <w:tcBorders>
              <w:top w:val="single" w:sz="4" w:space="0" w:color="000000"/>
              <w:left w:val="single" w:sz="4" w:space="0" w:color="000000"/>
              <w:bottom w:val="single" w:sz="4" w:space="0" w:color="000000"/>
            </w:tcBorders>
            <w:shd w:val="clear" w:color="auto" w:fill="auto"/>
            <w:vAlign w:val="center"/>
          </w:tcPr>
          <w:p w:rsidR="004A31AD" w:rsidRDefault="004A31AD" w:rsidP="00381814">
            <w:pPr>
              <w:tabs>
                <w:tab w:val="left" w:pos="4407"/>
              </w:tabs>
              <w:spacing w:after="120"/>
              <w:jc w:val="center"/>
              <w:rPr>
                <w:rFonts w:ascii="Times New Roman" w:hAnsi="Times New Roman" w:cs="Times New Roman"/>
                <w:b/>
                <w:sz w:val="20"/>
                <w:szCs w:val="20"/>
              </w:rPr>
            </w:pPr>
            <w:r>
              <w:rPr>
                <w:rFonts w:ascii="Times New Roman" w:hAnsi="Times New Roman" w:cs="Times New Roman"/>
                <w:b/>
                <w:sz w:val="20"/>
                <w:szCs w:val="20"/>
              </w:rPr>
              <w:t>Стойност на договора</w:t>
            </w:r>
          </w:p>
        </w:tc>
        <w:tc>
          <w:tcPr>
            <w:tcW w:w="1624" w:type="dxa"/>
            <w:tcBorders>
              <w:top w:val="single" w:sz="4" w:space="0" w:color="000000"/>
              <w:left w:val="single" w:sz="4" w:space="0" w:color="000000"/>
              <w:bottom w:val="single" w:sz="4" w:space="0" w:color="000000"/>
            </w:tcBorders>
            <w:shd w:val="clear" w:color="auto" w:fill="auto"/>
          </w:tcPr>
          <w:p w:rsidR="004A31AD" w:rsidRDefault="004A31AD" w:rsidP="00381814">
            <w:pPr>
              <w:tabs>
                <w:tab w:val="left" w:pos="4407"/>
              </w:tabs>
              <w:spacing w:after="120"/>
              <w:jc w:val="center"/>
              <w:rPr>
                <w:rFonts w:ascii="Times New Roman" w:hAnsi="Times New Roman" w:cs="Times New Roman"/>
                <w:b/>
                <w:sz w:val="20"/>
                <w:szCs w:val="20"/>
              </w:rPr>
            </w:pPr>
            <w:r>
              <w:rPr>
                <w:rFonts w:ascii="Times New Roman" w:hAnsi="Times New Roman" w:cs="Times New Roman"/>
                <w:b/>
                <w:sz w:val="20"/>
                <w:szCs w:val="20"/>
              </w:rPr>
              <w:t>Кратко описание на извършените дейности по договора</w:t>
            </w:r>
          </w:p>
        </w:tc>
        <w:tc>
          <w:tcPr>
            <w:tcW w:w="1940" w:type="dxa"/>
            <w:tcBorders>
              <w:top w:val="single" w:sz="4" w:space="0" w:color="000000"/>
              <w:left w:val="single" w:sz="4" w:space="0" w:color="000000"/>
              <w:bottom w:val="single" w:sz="4" w:space="0" w:color="000000"/>
            </w:tcBorders>
            <w:shd w:val="clear" w:color="auto" w:fill="auto"/>
          </w:tcPr>
          <w:p w:rsidR="004A31AD" w:rsidRDefault="004A31AD" w:rsidP="00381814">
            <w:pPr>
              <w:tabs>
                <w:tab w:val="left" w:pos="4407"/>
              </w:tabs>
              <w:spacing w:after="120"/>
              <w:ind w:firstLine="273"/>
              <w:jc w:val="center"/>
              <w:rPr>
                <w:rFonts w:ascii="Times New Roman" w:hAnsi="Times New Roman" w:cs="Times New Roman"/>
                <w:b/>
                <w:sz w:val="20"/>
                <w:szCs w:val="20"/>
              </w:rPr>
            </w:pPr>
            <w:r>
              <w:rPr>
                <w:rFonts w:ascii="Times New Roman" w:hAnsi="Times New Roman" w:cs="Times New Roman"/>
                <w:b/>
                <w:sz w:val="20"/>
                <w:szCs w:val="20"/>
              </w:rPr>
              <w:t>Клиент/</w:t>
            </w:r>
          </w:p>
          <w:p w:rsidR="004A31AD" w:rsidRDefault="004A31AD" w:rsidP="00381814">
            <w:pPr>
              <w:tabs>
                <w:tab w:val="left" w:pos="4407"/>
              </w:tabs>
              <w:spacing w:after="120"/>
              <w:ind w:firstLine="273"/>
              <w:jc w:val="center"/>
              <w:rPr>
                <w:rFonts w:ascii="Times New Roman" w:hAnsi="Times New Roman" w:cs="Times New Roman"/>
                <w:b/>
                <w:sz w:val="20"/>
                <w:szCs w:val="20"/>
              </w:rPr>
            </w:pPr>
            <w:r>
              <w:rPr>
                <w:rFonts w:ascii="Times New Roman" w:hAnsi="Times New Roman" w:cs="Times New Roman"/>
                <w:b/>
                <w:sz w:val="20"/>
                <w:szCs w:val="20"/>
              </w:rPr>
              <w:t>Получател/</w:t>
            </w:r>
          </w:p>
          <w:p w:rsidR="004A31AD" w:rsidRDefault="004A31AD" w:rsidP="00381814">
            <w:pPr>
              <w:tabs>
                <w:tab w:val="left" w:pos="4407"/>
              </w:tabs>
              <w:spacing w:after="120"/>
              <w:ind w:firstLine="273"/>
              <w:jc w:val="center"/>
              <w:rPr>
                <w:rFonts w:ascii="Times New Roman" w:hAnsi="Times New Roman" w:cs="Times New Roman"/>
                <w:b/>
                <w:sz w:val="20"/>
                <w:szCs w:val="20"/>
              </w:rPr>
            </w:pPr>
            <w:r>
              <w:rPr>
                <w:rFonts w:ascii="Times New Roman" w:hAnsi="Times New Roman" w:cs="Times New Roman"/>
                <w:b/>
                <w:sz w:val="20"/>
                <w:szCs w:val="20"/>
              </w:rPr>
              <w:t>Възложител</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31AD" w:rsidRDefault="004A31AD" w:rsidP="00381814">
            <w:pPr>
              <w:tabs>
                <w:tab w:val="left" w:pos="4407"/>
              </w:tabs>
              <w:spacing w:after="120"/>
              <w:jc w:val="center"/>
            </w:pPr>
            <w:r>
              <w:rPr>
                <w:rFonts w:ascii="Times New Roman" w:hAnsi="Times New Roman" w:cs="Times New Roman"/>
                <w:b/>
                <w:sz w:val="20"/>
                <w:szCs w:val="20"/>
              </w:rPr>
              <w:t xml:space="preserve">Препоръка  номер и/или дата </w:t>
            </w:r>
          </w:p>
        </w:tc>
      </w:tr>
      <w:tr w:rsidR="004A31AD" w:rsidTr="00381814">
        <w:tc>
          <w:tcPr>
            <w:tcW w:w="1075" w:type="dxa"/>
            <w:tcBorders>
              <w:top w:val="single" w:sz="4" w:space="0" w:color="000000"/>
              <w:left w:val="single" w:sz="4" w:space="0" w:color="000000"/>
              <w:bottom w:val="single" w:sz="4" w:space="0" w:color="000000"/>
            </w:tcBorders>
            <w:shd w:val="clear" w:color="auto" w:fill="auto"/>
            <w:vAlign w:val="center"/>
          </w:tcPr>
          <w:p w:rsidR="004A31AD" w:rsidRDefault="004A31AD" w:rsidP="00381814">
            <w:pPr>
              <w:spacing w:after="120"/>
              <w:jc w:val="center"/>
              <w:rPr>
                <w:rFonts w:ascii="Times New Roman" w:hAnsi="Times New Roman" w:cs="Times New Roman"/>
                <w:b/>
                <w:sz w:val="24"/>
                <w:szCs w:val="24"/>
              </w:rPr>
            </w:pPr>
            <w:r>
              <w:rPr>
                <w:rFonts w:ascii="Times New Roman" w:hAnsi="Times New Roman" w:cs="Times New Roman"/>
                <w:sz w:val="24"/>
                <w:szCs w:val="24"/>
              </w:rPr>
              <w:t>1.</w:t>
            </w:r>
          </w:p>
        </w:tc>
        <w:tc>
          <w:tcPr>
            <w:tcW w:w="1293" w:type="dxa"/>
            <w:tcBorders>
              <w:top w:val="single" w:sz="4" w:space="0" w:color="000000"/>
              <w:left w:val="single" w:sz="4" w:space="0" w:color="000000"/>
              <w:bottom w:val="single" w:sz="4" w:space="0" w:color="000000"/>
            </w:tcBorders>
            <w:shd w:val="clear" w:color="auto" w:fill="auto"/>
          </w:tcPr>
          <w:p w:rsidR="004A31AD" w:rsidRDefault="004A31AD" w:rsidP="00381814">
            <w:pPr>
              <w:snapToGrid w:val="0"/>
              <w:spacing w:after="120"/>
              <w:rPr>
                <w:rFonts w:ascii="Times New Roman" w:hAnsi="Times New Roman" w:cs="Times New Roman"/>
                <w:b/>
                <w:sz w:val="24"/>
                <w:szCs w:val="24"/>
              </w:rPr>
            </w:pPr>
          </w:p>
        </w:tc>
        <w:tc>
          <w:tcPr>
            <w:tcW w:w="1410" w:type="dxa"/>
            <w:tcBorders>
              <w:top w:val="single" w:sz="4" w:space="0" w:color="000000"/>
              <w:left w:val="single" w:sz="4" w:space="0" w:color="000000"/>
              <w:bottom w:val="single" w:sz="4" w:space="0" w:color="000000"/>
            </w:tcBorders>
            <w:shd w:val="clear" w:color="auto" w:fill="auto"/>
          </w:tcPr>
          <w:p w:rsidR="004A31AD" w:rsidRDefault="004A31AD" w:rsidP="00381814">
            <w:pPr>
              <w:snapToGrid w:val="0"/>
              <w:spacing w:after="120"/>
              <w:rPr>
                <w:rFonts w:ascii="Times New Roman" w:hAnsi="Times New Roman" w:cs="Times New Roman"/>
                <w:b/>
                <w:sz w:val="24"/>
                <w:szCs w:val="24"/>
              </w:rPr>
            </w:pPr>
          </w:p>
        </w:tc>
        <w:tc>
          <w:tcPr>
            <w:tcW w:w="1247" w:type="dxa"/>
            <w:tcBorders>
              <w:top w:val="single" w:sz="4" w:space="0" w:color="000000"/>
              <w:left w:val="single" w:sz="4" w:space="0" w:color="000000"/>
              <w:bottom w:val="single" w:sz="4" w:space="0" w:color="000000"/>
            </w:tcBorders>
            <w:shd w:val="clear" w:color="auto" w:fill="auto"/>
          </w:tcPr>
          <w:p w:rsidR="004A31AD" w:rsidRDefault="004A31AD" w:rsidP="00381814">
            <w:pPr>
              <w:snapToGrid w:val="0"/>
              <w:spacing w:after="120"/>
              <w:rPr>
                <w:rFonts w:ascii="Times New Roman" w:hAnsi="Times New Roman" w:cs="Times New Roman"/>
                <w:b/>
                <w:sz w:val="24"/>
                <w:szCs w:val="24"/>
              </w:rPr>
            </w:pPr>
          </w:p>
        </w:tc>
        <w:tc>
          <w:tcPr>
            <w:tcW w:w="1624" w:type="dxa"/>
            <w:tcBorders>
              <w:top w:val="single" w:sz="4" w:space="0" w:color="000000"/>
              <w:left w:val="single" w:sz="4" w:space="0" w:color="000000"/>
              <w:bottom w:val="single" w:sz="4" w:space="0" w:color="000000"/>
            </w:tcBorders>
            <w:shd w:val="clear" w:color="auto" w:fill="auto"/>
          </w:tcPr>
          <w:p w:rsidR="004A31AD" w:rsidRDefault="004A31AD" w:rsidP="00381814">
            <w:pPr>
              <w:snapToGrid w:val="0"/>
              <w:spacing w:after="120"/>
              <w:rPr>
                <w:rFonts w:ascii="Times New Roman" w:hAnsi="Times New Roman" w:cs="Times New Roman"/>
                <w:b/>
                <w:sz w:val="24"/>
                <w:szCs w:val="24"/>
              </w:rPr>
            </w:pPr>
          </w:p>
        </w:tc>
        <w:tc>
          <w:tcPr>
            <w:tcW w:w="1940" w:type="dxa"/>
            <w:tcBorders>
              <w:top w:val="single" w:sz="4" w:space="0" w:color="000000"/>
              <w:left w:val="single" w:sz="4" w:space="0" w:color="000000"/>
              <w:bottom w:val="single" w:sz="4" w:space="0" w:color="000000"/>
            </w:tcBorders>
            <w:shd w:val="clear" w:color="auto" w:fill="auto"/>
          </w:tcPr>
          <w:p w:rsidR="004A31AD" w:rsidRDefault="004A31AD" w:rsidP="00381814">
            <w:pPr>
              <w:snapToGrid w:val="0"/>
              <w:spacing w:after="120"/>
              <w:rPr>
                <w:rFonts w:ascii="Times New Roman" w:hAnsi="Times New Roman" w:cs="Times New Roman"/>
                <w:b/>
                <w:sz w:val="24"/>
                <w:szCs w:val="24"/>
              </w:rPr>
            </w:pP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4A31AD" w:rsidRDefault="004A31AD" w:rsidP="00381814">
            <w:pPr>
              <w:snapToGrid w:val="0"/>
              <w:spacing w:after="120"/>
              <w:rPr>
                <w:rFonts w:ascii="Times New Roman" w:hAnsi="Times New Roman" w:cs="Times New Roman"/>
                <w:b/>
                <w:sz w:val="24"/>
                <w:szCs w:val="24"/>
              </w:rPr>
            </w:pPr>
          </w:p>
        </w:tc>
      </w:tr>
    </w:tbl>
    <w:p w:rsidR="004A31AD" w:rsidRDefault="004A31AD" w:rsidP="004A31AD">
      <w:pPr>
        <w:spacing w:after="120"/>
        <w:jc w:val="both"/>
        <w:rPr>
          <w:rFonts w:ascii="Times New Roman" w:hAnsi="Times New Roman" w:cs="Times New Roman"/>
          <w:b/>
          <w:i/>
          <w:sz w:val="24"/>
          <w:szCs w:val="24"/>
        </w:rPr>
      </w:pPr>
    </w:p>
    <w:p w:rsidR="004A31AD" w:rsidRDefault="004A31AD" w:rsidP="004A31AD">
      <w:pPr>
        <w:pStyle w:val="p1"/>
        <w:spacing w:before="0" w:after="120" w:line="276" w:lineRule="auto"/>
        <w:jc w:val="both"/>
        <w:rPr>
          <w:b/>
        </w:rPr>
      </w:pPr>
      <w:r>
        <w:rPr>
          <w:i/>
          <w:u w:val="single"/>
        </w:rPr>
        <w:t>Забележка:</w:t>
      </w:r>
      <w:r>
        <w:rPr>
          <w:i/>
        </w:rPr>
        <w:t xml:space="preserve"> От представената справка недвусмислено трябва да става ясно: стойността на договора, срокът на изпълнение, предмета на договора, страните по него.</w:t>
      </w:r>
      <w:r>
        <w:t xml:space="preserve"> </w:t>
      </w:r>
    </w:p>
    <w:p w:rsidR="004A31AD" w:rsidRDefault="004A31AD" w:rsidP="004A31AD">
      <w:pPr>
        <w:spacing w:after="120"/>
        <w:jc w:val="both"/>
        <w:rPr>
          <w:rFonts w:ascii="Times New Roman" w:hAnsi="Times New Roman" w:cs="Times New Roman"/>
          <w:b/>
          <w:sz w:val="24"/>
          <w:szCs w:val="24"/>
        </w:rPr>
      </w:pPr>
    </w:p>
    <w:p w:rsidR="004A31AD" w:rsidRDefault="004A31AD" w:rsidP="004A31AD">
      <w:pPr>
        <w:spacing w:after="120"/>
        <w:jc w:val="both"/>
        <w:rPr>
          <w:rFonts w:ascii="Times New Roman" w:hAnsi="Times New Roman" w:cs="Times New Roman"/>
          <w:b/>
          <w:sz w:val="24"/>
          <w:szCs w:val="24"/>
        </w:rPr>
      </w:pPr>
      <w:r>
        <w:rPr>
          <w:rFonts w:ascii="Times New Roman" w:hAnsi="Times New Roman" w:cs="Times New Roman"/>
          <w:b/>
          <w:sz w:val="24"/>
          <w:szCs w:val="24"/>
        </w:rPr>
        <w:t xml:space="preserve">Дата:.............................. год.           …………………………………………………….       </w:t>
      </w:r>
    </w:p>
    <w:p w:rsidR="004A31AD" w:rsidRDefault="004A31AD" w:rsidP="004A31AD">
      <w:pPr>
        <w:spacing w:after="120"/>
        <w:jc w:val="both"/>
        <w:rPr>
          <w:rFonts w:ascii="Times New Roman" w:hAnsi="Times New Roman" w:cs="Times New Roman"/>
          <w:sz w:val="24"/>
          <w:szCs w:val="24"/>
        </w:rPr>
      </w:pPr>
      <w:r>
        <w:rPr>
          <w:rFonts w:ascii="Times New Roman" w:hAnsi="Times New Roman" w:cs="Times New Roman"/>
          <w:b/>
          <w:sz w:val="24"/>
          <w:szCs w:val="24"/>
        </w:rPr>
        <w:tab/>
        <w:t xml:space="preserve">                                                                 /Подпис и печат/</w:t>
      </w:r>
    </w:p>
    <w:p w:rsidR="004A31AD" w:rsidRDefault="004A31AD" w:rsidP="004A31AD">
      <w:pPr>
        <w:pageBreakBefore/>
        <w:spacing w:after="120"/>
        <w:jc w:val="right"/>
        <w:rPr>
          <w:rFonts w:ascii="Times New Roman" w:hAnsi="Times New Roman" w:cs="Times New Roman"/>
          <w:b/>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bCs/>
          <w:sz w:val="24"/>
          <w:szCs w:val="24"/>
        </w:rPr>
        <w:t>ПРИЛОЖЕНИЕ № 9</w:t>
      </w:r>
    </w:p>
    <w:p w:rsidR="004A31AD" w:rsidRDefault="004A31AD" w:rsidP="004A31AD">
      <w:pPr>
        <w:spacing w:after="120"/>
        <w:ind w:left="2160" w:hanging="2160"/>
        <w:jc w:val="center"/>
        <w:rPr>
          <w:rFonts w:ascii="Times New Roman" w:hAnsi="Times New Roman" w:cs="Times New Roman"/>
          <w:b/>
          <w:sz w:val="24"/>
          <w:szCs w:val="24"/>
        </w:rPr>
      </w:pPr>
      <w:r>
        <w:rPr>
          <w:rFonts w:ascii="Times New Roman" w:hAnsi="Times New Roman" w:cs="Times New Roman"/>
          <w:b/>
          <w:sz w:val="24"/>
          <w:szCs w:val="24"/>
        </w:rPr>
        <w:t>Д Е К Л А Р А Ц И Я</w:t>
      </w:r>
    </w:p>
    <w:p w:rsidR="004A31AD" w:rsidRDefault="004A31AD" w:rsidP="004A31AD">
      <w:pPr>
        <w:spacing w:after="120"/>
        <w:ind w:left="720" w:hanging="720"/>
        <w:jc w:val="center"/>
        <w:rPr>
          <w:rFonts w:ascii="Times New Roman" w:hAnsi="Times New Roman" w:cs="Times New Roman"/>
          <w:sz w:val="24"/>
          <w:szCs w:val="24"/>
        </w:rPr>
      </w:pPr>
      <w:r>
        <w:rPr>
          <w:rFonts w:ascii="Times New Roman" w:hAnsi="Times New Roman" w:cs="Times New Roman"/>
          <w:b/>
          <w:sz w:val="24"/>
          <w:szCs w:val="24"/>
        </w:rPr>
        <w:t>за съгласие за участие като подизпълнител</w:t>
      </w:r>
    </w:p>
    <w:p w:rsidR="004A31AD" w:rsidRDefault="004A31AD" w:rsidP="004A31AD">
      <w:pPr>
        <w:spacing w:after="120"/>
        <w:ind w:firstLine="708"/>
        <w:jc w:val="both"/>
        <w:rPr>
          <w:rFonts w:ascii="Times New Roman" w:hAnsi="Times New Roman" w:cs="Times New Roman"/>
          <w:i/>
          <w:iCs/>
          <w:sz w:val="24"/>
          <w:szCs w:val="24"/>
        </w:rPr>
      </w:pPr>
      <w:r>
        <w:rPr>
          <w:rFonts w:ascii="Times New Roman" w:hAnsi="Times New Roman" w:cs="Times New Roman"/>
          <w:sz w:val="24"/>
          <w:szCs w:val="24"/>
        </w:rPr>
        <w:t>Долуподписаният /-ната/ ...............................................................................,  с лична карта № .................................., издадена на ...................................... от ............................................. с ЕГН..............................................., в качеството ми на ................................................................. на ...................................................................................,</w:t>
      </w:r>
      <w:r>
        <w:rPr>
          <w:rFonts w:ascii="Times New Roman" w:hAnsi="Times New Roman" w:cs="Times New Roman"/>
          <w:i/>
          <w:iCs/>
          <w:sz w:val="24"/>
          <w:szCs w:val="24"/>
        </w:rPr>
        <w:t xml:space="preserve"> </w:t>
      </w:r>
    </w:p>
    <w:p w:rsidR="004A31AD" w:rsidRDefault="004A31AD" w:rsidP="004A31AD">
      <w:pPr>
        <w:spacing w:after="120"/>
        <w:ind w:firstLine="708"/>
        <w:jc w:val="both"/>
        <w:rPr>
          <w:rFonts w:ascii="Times New Roman" w:hAnsi="Times New Roman" w:cs="Times New Roman"/>
          <w:i/>
          <w:iCs/>
          <w:sz w:val="24"/>
          <w:szCs w:val="24"/>
        </w:rPr>
      </w:pPr>
      <w:r>
        <w:rPr>
          <w:rFonts w:ascii="Times New Roman" w:hAnsi="Times New Roman" w:cs="Times New Roman"/>
          <w:i/>
          <w:iCs/>
          <w:sz w:val="24"/>
          <w:szCs w:val="24"/>
        </w:rPr>
        <w:t xml:space="preserve">(посочете длъжността) </w:t>
      </w:r>
      <w:r>
        <w:rPr>
          <w:rFonts w:ascii="Times New Roman" w:hAnsi="Times New Roman" w:cs="Times New Roman"/>
          <w:i/>
          <w:iCs/>
          <w:sz w:val="24"/>
          <w:szCs w:val="24"/>
        </w:rPr>
        <w:tab/>
      </w:r>
      <w:r>
        <w:rPr>
          <w:rFonts w:ascii="Times New Roman" w:hAnsi="Times New Roman" w:cs="Times New Roman"/>
          <w:i/>
          <w:iCs/>
          <w:sz w:val="24"/>
          <w:szCs w:val="24"/>
        </w:rPr>
        <w:tab/>
        <w:t xml:space="preserve">       (посочете фирмата на участника) </w:t>
      </w:r>
    </w:p>
    <w:p w:rsidR="004A31AD" w:rsidRDefault="004A31AD" w:rsidP="004A31AD">
      <w:pPr>
        <w:spacing w:after="120"/>
        <w:ind w:firstLine="720"/>
        <w:jc w:val="both"/>
        <w:rPr>
          <w:rFonts w:ascii="Times New Roman" w:hAnsi="Times New Roman" w:cs="Times New Roman"/>
          <w:i/>
          <w:iCs/>
          <w:sz w:val="24"/>
          <w:szCs w:val="24"/>
        </w:rPr>
      </w:pPr>
    </w:p>
    <w:p w:rsidR="004A31AD" w:rsidRDefault="004A31AD" w:rsidP="004A31AD">
      <w:pPr>
        <w:pStyle w:val="BodyText0"/>
        <w:spacing w:line="276" w:lineRule="auto"/>
        <w:ind w:firstLine="708"/>
        <w:rPr>
          <w:rFonts w:ascii="Times New Roman" w:hAnsi="Times New Roman"/>
          <w:b/>
          <w:szCs w:val="24"/>
        </w:rPr>
      </w:pPr>
      <w:r>
        <w:rPr>
          <w:rFonts w:ascii="Times New Roman" w:hAnsi="Times New Roman"/>
          <w:szCs w:val="24"/>
        </w:rPr>
        <w:t>Във връзка с обявената обществена поръчка с предмет:</w:t>
      </w:r>
      <w:r>
        <w:rPr>
          <w:rFonts w:ascii="Times New Roman" w:hAnsi="Times New Roman"/>
          <w:b/>
          <w:szCs w:val="24"/>
        </w:rPr>
        <w:t xml:space="preserve"> “УСЪВЪРШЕНСТВАНЕ НА СЪЩЕСТВУВАЩИТЕ И ВНЕДРЯВАНЕ НА НОВИ Е – АДМИНИСТРАТИВНИ УСЛУГИ, ПРЕДОСТАВЯНИ ЧРЕЗ ИНТЕРНЕТ САЙТА НА НАЦИОНАЛНА АГЕНЦИЯ ЗА ПРОФЕСИОНАЛНО ОБРАЗОВАНИЕ И ОБУЧЕНИЕ”</w:t>
      </w:r>
      <w:r>
        <w:rPr>
          <w:rFonts w:ascii="Times New Roman" w:hAnsi="Times New Roman"/>
          <w:bCs/>
          <w:i/>
          <w:szCs w:val="24"/>
        </w:rPr>
        <w:t>,</w:t>
      </w:r>
    </w:p>
    <w:p w:rsidR="004A31AD" w:rsidRDefault="004A31AD" w:rsidP="004A31AD">
      <w:pPr>
        <w:spacing w:after="120"/>
        <w:ind w:left="2160" w:hanging="2160"/>
        <w:jc w:val="center"/>
        <w:rPr>
          <w:rFonts w:ascii="Times New Roman" w:hAnsi="Times New Roman" w:cs="Times New Roman"/>
          <w:sz w:val="24"/>
          <w:szCs w:val="24"/>
        </w:rPr>
      </w:pPr>
      <w:r>
        <w:rPr>
          <w:rFonts w:ascii="Times New Roman" w:hAnsi="Times New Roman" w:cs="Times New Roman"/>
          <w:b/>
          <w:sz w:val="24"/>
          <w:szCs w:val="24"/>
        </w:rPr>
        <w:t>Д Е К Л А Р И Р А М:</w:t>
      </w:r>
    </w:p>
    <w:p w:rsidR="004A31AD" w:rsidRDefault="004A31AD" w:rsidP="004A31AD">
      <w:pPr>
        <w:spacing w:after="120"/>
        <w:jc w:val="both"/>
        <w:rPr>
          <w:rFonts w:ascii="Times New Roman" w:hAnsi="Times New Roman" w:cs="Times New Roman"/>
          <w:sz w:val="24"/>
          <w:szCs w:val="24"/>
        </w:rPr>
      </w:pPr>
      <w:r>
        <w:rPr>
          <w:rFonts w:ascii="Times New Roman" w:hAnsi="Times New Roman" w:cs="Times New Roman"/>
          <w:sz w:val="24"/>
          <w:szCs w:val="24"/>
        </w:rPr>
        <w:t xml:space="preserve">Ние, ................................................................................ сме съгласни да участваме като </w:t>
      </w:r>
      <w:r>
        <w:rPr>
          <w:rFonts w:ascii="Times New Roman" w:hAnsi="Times New Roman" w:cs="Times New Roman"/>
          <w:i/>
          <w:iCs/>
          <w:sz w:val="24"/>
          <w:szCs w:val="24"/>
        </w:rPr>
        <w:t>(посочете лицето, което представлявате)</w:t>
      </w:r>
      <w:r>
        <w:rPr>
          <w:rFonts w:ascii="Times New Roman" w:hAnsi="Times New Roman" w:cs="Times New Roman"/>
          <w:sz w:val="24"/>
          <w:szCs w:val="24"/>
        </w:rPr>
        <w:tab/>
      </w:r>
    </w:p>
    <w:p w:rsidR="004A31AD" w:rsidRDefault="004A31AD" w:rsidP="004A31AD">
      <w:pPr>
        <w:spacing w:after="120"/>
        <w:jc w:val="both"/>
        <w:rPr>
          <w:rFonts w:ascii="Times New Roman" w:hAnsi="Times New Roman" w:cs="Times New Roman"/>
          <w:sz w:val="24"/>
          <w:szCs w:val="24"/>
        </w:rPr>
      </w:pPr>
      <w:r>
        <w:rPr>
          <w:rFonts w:ascii="Times New Roman" w:hAnsi="Times New Roman" w:cs="Times New Roman"/>
          <w:sz w:val="24"/>
          <w:szCs w:val="24"/>
        </w:rPr>
        <w:t xml:space="preserve">подизпълнител на ......................................................................................... при изпълнение на </w:t>
      </w:r>
      <w:r>
        <w:rPr>
          <w:rFonts w:ascii="Times New Roman" w:hAnsi="Times New Roman" w:cs="Times New Roman"/>
          <w:i/>
          <w:iCs/>
          <w:sz w:val="24"/>
          <w:szCs w:val="24"/>
        </w:rPr>
        <w:t>(посочете участника, на който сте подизпълнител)</w:t>
      </w:r>
    </w:p>
    <w:p w:rsidR="004A31AD" w:rsidRDefault="004A31AD" w:rsidP="004A31AD">
      <w:pPr>
        <w:spacing w:after="120"/>
        <w:jc w:val="both"/>
        <w:rPr>
          <w:rFonts w:ascii="Times New Roman" w:hAnsi="Times New Roman" w:cs="Times New Roman"/>
          <w:sz w:val="24"/>
          <w:szCs w:val="24"/>
        </w:rPr>
      </w:pPr>
      <w:r>
        <w:rPr>
          <w:rFonts w:ascii="Times New Roman" w:hAnsi="Times New Roman" w:cs="Times New Roman"/>
          <w:sz w:val="24"/>
          <w:szCs w:val="24"/>
        </w:rPr>
        <w:t xml:space="preserve">горепосочената поръчка. </w:t>
      </w:r>
    </w:p>
    <w:p w:rsidR="004A31AD" w:rsidRDefault="004A31AD" w:rsidP="004A31AD">
      <w:pPr>
        <w:spacing w:after="120"/>
        <w:jc w:val="both"/>
        <w:rPr>
          <w:rFonts w:ascii="Times New Roman" w:hAnsi="Times New Roman" w:cs="Times New Roman"/>
          <w:szCs w:val="24"/>
        </w:rPr>
      </w:pPr>
      <w:r>
        <w:rPr>
          <w:rFonts w:ascii="Times New Roman" w:hAnsi="Times New Roman" w:cs="Times New Roman"/>
          <w:sz w:val="24"/>
          <w:szCs w:val="24"/>
        </w:rPr>
        <w:t xml:space="preserve">Дейностите, които ще изпълняваме като подизпълнител са: </w:t>
      </w:r>
    </w:p>
    <w:p w:rsidR="004A31AD" w:rsidRDefault="004A31AD" w:rsidP="004A31AD">
      <w:pPr>
        <w:pStyle w:val="BodyText0"/>
        <w:spacing w:line="276" w:lineRule="auto"/>
        <w:rPr>
          <w:rFonts w:ascii="Times New Roman" w:hAnsi="Times New Roman"/>
          <w:i/>
          <w:iCs/>
          <w:szCs w:val="24"/>
        </w:rPr>
      </w:pPr>
      <w:r>
        <w:rPr>
          <w:rFonts w:ascii="Times New Roman" w:hAnsi="Times New Roman"/>
          <w:szCs w:val="24"/>
        </w:rPr>
        <w:t>................................................................................................................................................</w:t>
      </w:r>
    </w:p>
    <w:p w:rsidR="004A31AD" w:rsidRDefault="004A31AD" w:rsidP="004A31AD">
      <w:pPr>
        <w:pStyle w:val="BodyText0"/>
        <w:spacing w:line="276" w:lineRule="auto"/>
        <w:rPr>
          <w:rFonts w:ascii="Times New Roman" w:hAnsi="Times New Roman"/>
          <w:szCs w:val="24"/>
        </w:rPr>
      </w:pPr>
      <w:r>
        <w:rPr>
          <w:rFonts w:ascii="Times New Roman" w:hAnsi="Times New Roman"/>
          <w:i/>
          <w:iCs/>
          <w:szCs w:val="24"/>
        </w:rPr>
        <w:t>(избройте конкретните части и техния обем в % от обекта на обществената поръчка, които ще бъдат изпълнени от Вас като подизпълнител).</w:t>
      </w:r>
    </w:p>
    <w:p w:rsidR="004A31AD" w:rsidRDefault="004A31AD" w:rsidP="004A31AD">
      <w:pPr>
        <w:spacing w:after="120"/>
        <w:jc w:val="both"/>
        <w:rPr>
          <w:sz w:val="24"/>
          <w:szCs w:val="24"/>
        </w:rPr>
      </w:pPr>
      <w:r>
        <w:rPr>
          <w:rFonts w:ascii="Times New Roman" w:hAnsi="Times New Roman" w:cs="Times New Roman"/>
          <w:sz w:val="24"/>
          <w:szCs w:val="24"/>
        </w:rPr>
        <w:tab/>
        <w:t xml:space="preserve">Запознати сме, че заявявайки желанието си да бъдем подизпълнител, нямаме право да участваме като кандидат в горепосочената процедура. </w:t>
      </w:r>
    </w:p>
    <w:p w:rsidR="004A31AD" w:rsidRDefault="004A31AD" w:rsidP="004A31AD">
      <w:pPr>
        <w:pStyle w:val="BodyTextIndent3"/>
        <w:spacing w:line="276" w:lineRule="auto"/>
        <w:ind w:left="0" w:firstLine="720"/>
        <w:jc w:val="both"/>
        <w:rPr>
          <w:sz w:val="24"/>
          <w:szCs w:val="24"/>
        </w:rPr>
      </w:pPr>
      <w:r>
        <w:rPr>
          <w:sz w:val="24"/>
          <w:szCs w:val="24"/>
        </w:rPr>
        <w:t xml:space="preserve">Във връзка с изискванията на процедурата, приложено представяме документи </w:t>
      </w:r>
      <w:r>
        <w:rPr>
          <w:iCs/>
          <w:sz w:val="24"/>
          <w:szCs w:val="24"/>
        </w:rPr>
        <w:t>съгласно посочените изисквания от възложителя в документацията за обществената поръчка</w:t>
      </w:r>
    </w:p>
    <w:p w:rsidR="004A31AD" w:rsidRDefault="004A31AD" w:rsidP="004A31AD">
      <w:pPr>
        <w:spacing w:after="120"/>
        <w:ind w:firstLine="708"/>
        <w:jc w:val="both"/>
        <w:rPr>
          <w:rFonts w:ascii="Times New Roman" w:eastAsia="Times New Roman" w:hAnsi="Times New Roman" w:cs="Times New Roman"/>
          <w:sz w:val="24"/>
          <w:szCs w:val="24"/>
        </w:rPr>
      </w:pPr>
      <w:r>
        <w:rPr>
          <w:rFonts w:ascii="Times New Roman" w:hAnsi="Times New Roman" w:cs="Times New Roman"/>
          <w:sz w:val="24"/>
          <w:szCs w:val="24"/>
        </w:rPr>
        <w:t>Известна ми е отговорността по чл. 313 от Наказателния кодекс за посочване на неверни данни.</w:t>
      </w:r>
    </w:p>
    <w:p w:rsidR="004A31AD" w:rsidRDefault="004A31AD" w:rsidP="004A31AD">
      <w:pPr>
        <w:spacing w:after="120"/>
        <w:jc w:val="both"/>
        <w:rPr>
          <w:rFonts w:ascii="Times New Roman" w:eastAsia="Times New Roman" w:hAnsi="Times New Roman" w:cs="Times New Roman"/>
          <w:i/>
          <w:iCs/>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xml:space="preserve">..г.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Декларатор: ………………………..</w:t>
      </w:r>
    </w:p>
    <w:p w:rsidR="004A31AD" w:rsidRDefault="004A31AD" w:rsidP="004A31AD">
      <w:pPr>
        <w:spacing w:after="120"/>
        <w:jc w:val="both"/>
        <w:rPr>
          <w:rFonts w:ascii="Times New Roman" w:hAnsi="Times New Roman" w:cs="Times New Roman"/>
          <w:b/>
          <w:sz w:val="24"/>
          <w:szCs w:val="24"/>
        </w:rPr>
      </w:pPr>
      <w:r>
        <w:rPr>
          <w:rFonts w:ascii="Times New Roman" w:eastAsia="Times New Roman" w:hAnsi="Times New Roman" w:cs="Times New Roman"/>
          <w:i/>
          <w:iCs/>
          <w:sz w:val="24"/>
          <w:szCs w:val="24"/>
        </w:rPr>
        <w:t xml:space="preserve">    </w:t>
      </w:r>
      <w:r>
        <w:rPr>
          <w:rFonts w:ascii="Times New Roman" w:hAnsi="Times New Roman" w:cs="Times New Roman"/>
          <w:i/>
          <w:iCs/>
          <w:sz w:val="24"/>
          <w:szCs w:val="24"/>
        </w:rPr>
        <w:t xml:space="preserve">(дата на подписване)                   </w:t>
      </w:r>
    </w:p>
    <w:p w:rsidR="004A31AD" w:rsidRDefault="004A31AD" w:rsidP="004A31AD">
      <w:pPr>
        <w:pageBreakBefore/>
        <w:spacing w:after="120"/>
        <w:jc w:val="right"/>
        <w:rPr>
          <w:szCs w:val="24"/>
        </w:rPr>
      </w:pPr>
      <w:r>
        <w:rPr>
          <w:rFonts w:ascii="Times New Roman" w:hAnsi="Times New Roman" w:cs="Times New Roman"/>
          <w:b/>
          <w:sz w:val="24"/>
          <w:szCs w:val="24"/>
        </w:rPr>
        <w:lastRenderedPageBreak/>
        <w:t>ПРИЛОЖЕНИЕ № 10</w:t>
      </w:r>
    </w:p>
    <w:p w:rsidR="004A31AD" w:rsidRDefault="004A31AD" w:rsidP="004A31AD">
      <w:pPr>
        <w:pStyle w:val="Heading"/>
        <w:spacing w:after="120" w:line="276" w:lineRule="auto"/>
        <w:rPr>
          <w:szCs w:val="24"/>
        </w:rPr>
      </w:pPr>
    </w:p>
    <w:p w:rsidR="004A31AD" w:rsidRDefault="004A31AD" w:rsidP="004A31AD">
      <w:pPr>
        <w:pStyle w:val="Heading"/>
        <w:spacing w:after="120" w:line="276" w:lineRule="auto"/>
        <w:rPr>
          <w:b w:val="0"/>
          <w:szCs w:val="24"/>
        </w:rPr>
      </w:pPr>
      <w:r>
        <w:rPr>
          <w:szCs w:val="24"/>
        </w:rPr>
        <w:t>Д Е К Л А Р А Ц И Я</w:t>
      </w:r>
    </w:p>
    <w:p w:rsidR="004A31AD" w:rsidRDefault="004A31AD" w:rsidP="004A31AD">
      <w:pPr>
        <w:pStyle w:val="Heading"/>
        <w:spacing w:after="120" w:line="276" w:lineRule="auto"/>
        <w:rPr>
          <w:b w:val="0"/>
          <w:szCs w:val="24"/>
        </w:rPr>
      </w:pPr>
      <w:r>
        <w:rPr>
          <w:b w:val="0"/>
          <w:szCs w:val="24"/>
        </w:rPr>
        <w:t>по чл.56, ал.1, т.12 от Закона за обществените поръчки</w:t>
      </w:r>
    </w:p>
    <w:p w:rsidR="004A31AD" w:rsidRDefault="004A31AD" w:rsidP="004A31AD">
      <w:pPr>
        <w:pStyle w:val="Heading"/>
        <w:spacing w:after="120" w:line="276" w:lineRule="auto"/>
        <w:jc w:val="both"/>
        <w:rPr>
          <w:b w:val="0"/>
          <w:szCs w:val="24"/>
        </w:rPr>
      </w:pPr>
      <w:r>
        <w:rPr>
          <w:b w:val="0"/>
          <w:szCs w:val="24"/>
        </w:rPr>
        <w:t>Долуподписаният………………………………………...................................................</w:t>
      </w:r>
    </w:p>
    <w:p w:rsidR="004A31AD" w:rsidRDefault="004A31AD" w:rsidP="004A31AD">
      <w:pPr>
        <w:pStyle w:val="Heading"/>
        <w:spacing w:after="120" w:line="276" w:lineRule="auto"/>
        <w:jc w:val="both"/>
        <w:rPr>
          <w:b w:val="0"/>
          <w:szCs w:val="24"/>
        </w:rPr>
      </w:pPr>
      <w:r>
        <w:rPr>
          <w:b w:val="0"/>
          <w:szCs w:val="24"/>
        </w:rPr>
        <w:t xml:space="preserve">                                                         ( име, презиме, фамилия )</w:t>
      </w:r>
    </w:p>
    <w:p w:rsidR="004A31AD" w:rsidRDefault="004A31AD" w:rsidP="004A31AD">
      <w:pPr>
        <w:pStyle w:val="Heading"/>
        <w:spacing w:after="120" w:line="276" w:lineRule="auto"/>
        <w:jc w:val="both"/>
        <w:rPr>
          <w:b w:val="0"/>
          <w:szCs w:val="24"/>
        </w:rPr>
      </w:pPr>
      <w:r>
        <w:rPr>
          <w:b w:val="0"/>
          <w:szCs w:val="24"/>
        </w:rPr>
        <w:t>С постоянен адрес .........................................................................................................................</w:t>
      </w:r>
    </w:p>
    <w:p w:rsidR="004A31AD" w:rsidRDefault="004A31AD" w:rsidP="004A31AD">
      <w:pPr>
        <w:pStyle w:val="Heading"/>
        <w:spacing w:after="120" w:line="276" w:lineRule="auto"/>
        <w:jc w:val="both"/>
        <w:rPr>
          <w:b w:val="0"/>
          <w:szCs w:val="24"/>
        </w:rPr>
      </w:pPr>
      <w:r>
        <w:rPr>
          <w:b w:val="0"/>
          <w:szCs w:val="24"/>
        </w:rPr>
        <w:t xml:space="preserve"> с л.к., №……………………….., издаден на ...................................от........................................</w:t>
      </w:r>
    </w:p>
    <w:p w:rsidR="004A31AD" w:rsidRDefault="004A31AD" w:rsidP="004A31AD">
      <w:pPr>
        <w:pStyle w:val="Heading"/>
        <w:spacing w:after="120" w:line="276" w:lineRule="auto"/>
        <w:jc w:val="both"/>
        <w:rPr>
          <w:b w:val="0"/>
          <w:szCs w:val="24"/>
        </w:rPr>
      </w:pPr>
      <w:r>
        <w:rPr>
          <w:b w:val="0"/>
          <w:szCs w:val="24"/>
        </w:rPr>
        <w:t>ЕГН…………………………..в качеството ми на…........................................ (длъжност)</w:t>
      </w:r>
    </w:p>
    <w:p w:rsidR="004A31AD" w:rsidRDefault="004A31AD" w:rsidP="004A31AD">
      <w:pPr>
        <w:pStyle w:val="Heading"/>
        <w:spacing w:after="120" w:line="276" w:lineRule="auto"/>
        <w:jc w:val="both"/>
        <w:rPr>
          <w:b w:val="0"/>
          <w:szCs w:val="24"/>
        </w:rPr>
      </w:pPr>
      <w:r>
        <w:rPr>
          <w:b w:val="0"/>
          <w:szCs w:val="24"/>
        </w:rPr>
        <w:t>на......................................................................................................................................</w:t>
      </w:r>
    </w:p>
    <w:p w:rsidR="004A31AD" w:rsidRDefault="004A31AD" w:rsidP="004A31AD">
      <w:pPr>
        <w:pStyle w:val="Heading"/>
        <w:spacing w:after="120" w:line="276" w:lineRule="auto"/>
        <w:jc w:val="both"/>
        <w:rPr>
          <w:b w:val="0"/>
          <w:szCs w:val="24"/>
        </w:rPr>
      </w:pPr>
      <w:r>
        <w:rPr>
          <w:b w:val="0"/>
          <w:szCs w:val="24"/>
        </w:rPr>
        <w:t xml:space="preserve">                                                         ( наименование на участника )</w:t>
      </w:r>
    </w:p>
    <w:p w:rsidR="004A31AD" w:rsidRDefault="004A31AD" w:rsidP="004A31AD">
      <w:pPr>
        <w:pStyle w:val="Heading"/>
        <w:spacing w:after="120" w:line="276" w:lineRule="auto"/>
        <w:jc w:val="both"/>
        <w:rPr>
          <w:b w:val="0"/>
          <w:szCs w:val="24"/>
        </w:rPr>
      </w:pPr>
      <w:r>
        <w:rPr>
          <w:b w:val="0"/>
          <w:szCs w:val="24"/>
        </w:rPr>
        <w:t>със седалище и адрес на управление............................................................................................</w:t>
      </w:r>
    </w:p>
    <w:p w:rsidR="004A31AD" w:rsidRDefault="004A31AD" w:rsidP="004A31AD">
      <w:pPr>
        <w:pStyle w:val="Heading"/>
        <w:spacing w:after="120" w:line="276" w:lineRule="auto"/>
        <w:jc w:val="both"/>
        <w:rPr>
          <w:szCs w:val="24"/>
        </w:rPr>
      </w:pPr>
      <w:r>
        <w:rPr>
          <w:b w:val="0"/>
          <w:szCs w:val="24"/>
        </w:rPr>
        <w:t>ЕИК ..................................................................., участник в открита процедура за възлагане на обществена поръчка с предмет:</w:t>
      </w:r>
    </w:p>
    <w:p w:rsidR="004A31AD" w:rsidRDefault="004A31AD" w:rsidP="004A31AD">
      <w:pPr>
        <w:pStyle w:val="Heading"/>
        <w:spacing w:after="120" w:line="276" w:lineRule="auto"/>
        <w:rPr>
          <w:szCs w:val="24"/>
        </w:rPr>
      </w:pPr>
      <w:r>
        <w:rPr>
          <w:szCs w:val="24"/>
        </w:rPr>
        <w:t>“УСЪВЪРШЕНСТВАНЕ НА СЪЩЕСТВУВАЩИТЕ И ВНЕДРЯВАНЕ НА НОВИ Е – АДМИНИСТРАТИВНИ УСЛУГИ, ПРЕДОСТАВЯНИ ЧРЕЗ ИНТЕРНЕТ САЙТА НА НАЦИОНАЛНА АГЕНЦИЯ ЗА ПРОФЕСИОНАЛНО ОБРАЗОВАНИЕ И ОБУЧЕНИЕ</w:t>
      </w:r>
      <w:bookmarkStart w:id="3" w:name="_GoBack"/>
      <w:bookmarkEnd w:id="3"/>
      <w:r>
        <w:rPr>
          <w:szCs w:val="24"/>
        </w:rPr>
        <w:t>”</w:t>
      </w:r>
    </w:p>
    <w:p w:rsidR="004A31AD" w:rsidRDefault="004A31AD" w:rsidP="004A31AD">
      <w:pPr>
        <w:pStyle w:val="Heading"/>
        <w:spacing w:after="120" w:line="276" w:lineRule="auto"/>
        <w:rPr>
          <w:szCs w:val="24"/>
        </w:rPr>
      </w:pPr>
      <w:r>
        <w:rPr>
          <w:szCs w:val="24"/>
        </w:rPr>
        <w:t>ДЕКЛАРИРАМ, ЧЕ:</w:t>
      </w:r>
    </w:p>
    <w:p w:rsidR="004A31AD" w:rsidRDefault="004A31AD" w:rsidP="004A31AD">
      <w:pPr>
        <w:pStyle w:val="BodyTextIndent2"/>
        <w:spacing w:line="276" w:lineRule="auto"/>
        <w:ind w:left="0"/>
        <w:jc w:val="both"/>
        <w:rPr>
          <w:rFonts w:ascii="Times New Roman" w:hAnsi="Times New Roman"/>
          <w:szCs w:val="24"/>
        </w:rPr>
      </w:pPr>
      <w:r>
        <w:rPr>
          <w:rFonts w:ascii="Times New Roman" w:hAnsi="Times New Roman"/>
          <w:szCs w:val="24"/>
          <w:lang w:val="bg-BG"/>
        </w:rPr>
        <w:t>Приемам условията в специфичните и общите условия на проекта на договор, приложен към документацията за участие в процедурата.</w:t>
      </w:r>
    </w:p>
    <w:p w:rsidR="004A31AD" w:rsidRDefault="004A31AD" w:rsidP="004A31AD">
      <w:pPr>
        <w:spacing w:after="120"/>
        <w:rPr>
          <w:rFonts w:ascii="Times New Roman" w:hAnsi="Times New Roman" w:cs="Times New Roman"/>
          <w:sz w:val="24"/>
          <w:szCs w:val="24"/>
        </w:rPr>
      </w:pPr>
    </w:p>
    <w:p w:rsidR="004A31AD" w:rsidRDefault="004A31AD" w:rsidP="004A31AD">
      <w:pPr>
        <w:spacing w:after="120"/>
        <w:rPr>
          <w:rFonts w:ascii="Times New Roman" w:hAnsi="Times New Roman" w:cs="Times New Roman"/>
          <w:sz w:val="24"/>
          <w:szCs w:val="24"/>
          <w:u w:val="single"/>
        </w:rPr>
      </w:pPr>
      <w:r>
        <w:rPr>
          <w:rFonts w:ascii="Times New Roman" w:eastAsia="Times New Roman" w:hAnsi="Times New Roman" w:cs="Times New Roman"/>
          <w:sz w:val="24"/>
          <w:szCs w:val="24"/>
          <w:u w:val="single"/>
        </w:rPr>
        <w:t>………………………</w:t>
      </w:r>
      <w:r>
        <w:rPr>
          <w:rFonts w:ascii="Times New Roman" w:hAnsi="Times New Roman" w:cs="Times New Roman"/>
          <w:sz w:val="24"/>
          <w:szCs w:val="24"/>
          <w:u w:val="single"/>
        </w:rPr>
        <w:t xml:space="preserve">..год.                 </w:t>
      </w:r>
      <w:r>
        <w:rPr>
          <w:rFonts w:ascii="Times New Roman" w:hAnsi="Times New Roman" w:cs="Times New Roman"/>
          <w:sz w:val="24"/>
          <w:szCs w:val="24"/>
          <w:u w:val="single"/>
        </w:rPr>
        <w:tab/>
      </w:r>
      <w:r>
        <w:rPr>
          <w:rFonts w:ascii="Times New Roman" w:hAnsi="Times New Roman" w:cs="Times New Roman"/>
          <w:sz w:val="24"/>
          <w:szCs w:val="24"/>
          <w:u w:val="single"/>
        </w:rPr>
        <w:tab/>
        <w:t>Декларатор: ………………………..</w:t>
      </w:r>
    </w:p>
    <w:p w:rsidR="004A31AD" w:rsidRDefault="004A31AD" w:rsidP="004A31AD">
      <w:pPr>
        <w:spacing w:after="120"/>
        <w:rPr>
          <w:rFonts w:ascii="Times New Roman" w:hAnsi="Times New Roman" w:cs="Times New Roman"/>
          <w:sz w:val="24"/>
          <w:szCs w:val="24"/>
        </w:rPr>
      </w:pPr>
      <w:r>
        <w:rPr>
          <w:rFonts w:ascii="Times New Roman" w:hAnsi="Times New Roman" w:cs="Times New Roman"/>
          <w:sz w:val="24"/>
          <w:szCs w:val="24"/>
          <w:u w:val="single"/>
        </w:rPr>
        <w:t xml:space="preserve">(дата на подписване)                   </w:t>
      </w:r>
    </w:p>
    <w:p w:rsidR="004A31AD" w:rsidRDefault="004A31AD" w:rsidP="004A31AD">
      <w:pPr>
        <w:spacing w:after="120"/>
        <w:rPr>
          <w:rFonts w:ascii="Times New Roman" w:hAnsi="Times New Roman" w:cs="Times New Roman"/>
          <w:sz w:val="24"/>
          <w:szCs w:val="24"/>
        </w:rPr>
      </w:pPr>
    </w:p>
    <w:p w:rsidR="004A31AD" w:rsidRDefault="004A31AD" w:rsidP="004A31AD">
      <w:pPr>
        <w:spacing w:after="120"/>
        <w:rPr>
          <w:rFonts w:ascii="Times New Roman" w:hAnsi="Times New Roman" w:cs="Times New Roman"/>
          <w:b/>
          <w:sz w:val="24"/>
          <w:szCs w:val="24"/>
        </w:rPr>
      </w:pPr>
      <w:r>
        <w:rPr>
          <w:rFonts w:ascii="Times New Roman" w:hAnsi="Times New Roman" w:cs="Times New Roman"/>
          <w:bCs/>
          <w:i/>
          <w:sz w:val="24"/>
          <w:szCs w:val="24"/>
        </w:rPr>
        <w:t>Забележка</w:t>
      </w:r>
      <w:r>
        <w:rPr>
          <w:rFonts w:ascii="Times New Roman" w:hAnsi="Times New Roman" w:cs="Times New Roman"/>
          <w:i/>
          <w:sz w:val="24"/>
          <w:szCs w:val="24"/>
        </w:rPr>
        <w:t>: Когато Кандидатът/Участникът е юридическо лице е достатъчно подаване на декларацията от едно от лицата, които могат самостоятелно да го представляват.</w:t>
      </w:r>
    </w:p>
    <w:p w:rsidR="004A31AD" w:rsidRDefault="004A31AD" w:rsidP="004A31AD">
      <w:pPr>
        <w:pageBreakBefore/>
        <w:spacing w:after="120"/>
        <w:jc w:val="right"/>
      </w:pPr>
      <w:r>
        <w:rPr>
          <w:rFonts w:ascii="Times New Roman" w:hAnsi="Times New Roman" w:cs="Times New Roman"/>
          <w:b/>
          <w:sz w:val="24"/>
          <w:szCs w:val="24"/>
        </w:rPr>
        <w:lastRenderedPageBreak/>
        <w:t>ПРИЛОЖЕНИЕ № 11</w:t>
      </w:r>
    </w:p>
    <w:p w:rsidR="004A31AD" w:rsidRDefault="004A31AD" w:rsidP="004A31AD">
      <w:pPr>
        <w:pStyle w:val="Default"/>
        <w:spacing w:after="120" w:line="276" w:lineRule="auto"/>
        <w:jc w:val="right"/>
        <w:rPr>
          <w:color w:val="auto"/>
        </w:rPr>
      </w:pPr>
    </w:p>
    <w:p w:rsidR="004A31AD" w:rsidRDefault="004A31AD" w:rsidP="004A31AD">
      <w:pPr>
        <w:pStyle w:val="Heading"/>
        <w:spacing w:after="120" w:line="276" w:lineRule="auto"/>
        <w:rPr>
          <w:b w:val="0"/>
          <w:szCs w:val="24"/>
        </w:rPr>
      </w:pPr>
      <w:r>
        <w:rPr>
          <w:szCs w:val="24"/>
        </w:rPr>
        <w:t>Д Е К Л А Р А Ц И Я</w:t>
      </w:r>
    </w:p>
    <w:p w:rsidR="004A31AD" w:rsidRDefault="004A31AD" w:rsidP="004A31AD">
      <w:pPr>
        <w:pStyle w:val="Heading"/>
        <w:spacing w:after="120" w:line="276" w:lineRule="auto"/>
        <w:jc w:val="both"/>
        <w:rPr>
          <w:b w:val="0"/>
          <w:szCs w:val="24"/>
        </w:rPr>
      </w:pPr>
      <w:r>
        <w:rPr>
          <w:b w:val="0"/>
          <w:szCs w:val="24"/>
        </w:rPr>
        <w:t>Долуподписаният………………………………………...................................................</w:t>
      </w:r>
    </w:p>
    <w:p w:rsidR="004A31AD" w:rsidRDefault="004A31AD" w:rsidP="004A31AD">
      <w:pPr>
        <w:pStyle w:val="Heading"/>
        <w:spacing w:after="120" w:line="276" w:lineRule="auto"/>
        <w:jc w:val="both"/>
        <w:rPr>
          <w:b w:val="0"/>
          <w:szCs w:val="24"/>
        </w:rPr>
      </w:pPr>
      <w:r>
        <w:rPr>
          <w:b w:val="0"/>
          <w:szCs w:val="24"/>
        </w:rPr>
        <w:t xml:space="preserve">                                                         ( име, презиме, фамилия )</w:t>
      </w:r>
    </w:p>
    <w:p w:rsidR="004A31AD" w:rsidRDefault="004A31AD" w:rsidP="004A31AD">
      <w:pPr>
        <w:pStyle w:val="Heading"/>
        <w:spacing w:after="120" w:line="276" w:lineRule="auto"/>
        <w:jc w:val="both"/>
        <w:rPr>
          <w:b w:val="0"/>
          <w:szCs w:val="24"/>
        </w:rPr>
      </w:pPr>
      <w:r>
        <w:rPr>
          <w:b w:val="0"/>
          <w:szCs w:val="24"/>
        </w:rPr>
        <w:t>С постоянен адрес .........................................................................................................................</w:t>
      </w:r>
    </w:p>
    <w:p w:rsidR="004A31AD" w:rsidRDefault="004A31AD" w:rsidP="004A31AD">
      <w:pPr>
        <w:pStyle w:val="Heading"/>
        <w:spacing w:after="120" w:line="276" w:lineRule="auto"/>
        <w:jc w:val="both"/>
        <w:rPr>
          <w:b w:val="0"/>
          <w:szCs w:val="24"/>
        </w:rPr>
      </w:pPr>
      <w:r>
        <w:rPr>
          <w:b w:val="0"/>
          <w:szCs w:val="24"/>
        </w:rPr>
        <w:t xml:space="preserve"> с л.к., №……………………….., издаден на ...................................от........................................</w:t>
      </w:r>
    </w:p>
    <w:p w:rsidR="004A31AD" w:rsidRDefault="004A31AD" w:rsidP="004A31AD">
      <w:pPr>
        <w:pStyle w:val="Heading"/>
        <w:spacing w:after="120" w:line="276" w:lineRule="auto"/>
        <w:jc w:val="both"/>
        <w:rPr>
          <w:b w:val="0"/>
          <w:szCs w:val="24"/>
        </w:rPr>
      </w:pPr>
      <w:r>
        <w:rPr>
          <w:b w:val="0"/>
          <w:szCs w:val="24"/>
        </w:rPr>
        <w:t>ЕГН…………………………..в качеството ми на…........................................ (длъжност)</w:t>
      </w:r>
    </w:p>
    <w:p w:rsidR="004A31AD" w:rsidRDefault="004A31AD" w:rsidP="004A31AD">
      <w:pPr>
        <w:pStyle w:val="Heading"/>
        <w:spacing w:after="120" w:line="276" w:lineRule="auto"/>
        <w:jc w:val="both"/>
        <w:rPr>
          <w:b w:val="0"/>
          <w:szCs w:val="24"/>
        </w:rPr>
      </w:pPr>
      <w:r>
        <w:rPr>
          <w:b w:val="0"/>
          <w:szCs w:val="24"/>
        </w:rPr>
        <w:t>на......................................................................................................................................</w:t>
      </w:r>
    </w:p>
    <w:p w:rsidR="004A31AD" w:rsidRDefault="004A31AD" w:rsidP="004A31AD">
      <w:pPr>
        <w:pStyle w:val="Heading"/>
        <w:spacing w:after="120" w:line="276" w:lineRule="auto"/>
        <w:jc w:val="both"/>
        <w:rPr>
          <w:b w:val="0"/>
          <w:szCs w:val="24"/>
        </w:rPr>
      </w:pPr>
      <w:r>
        <w:rPr>
          <w:b w:val="0"/>
          <w:szCs w:val="24"/>
        </w:rPr>
        <w:t xml:space="preserve">                                                         ( наименование на участника )</w:t>
      </w:r>
    </w:p>
    <w:p w:rsidR="004A31AD" w:rsidRDefault="004A31AD" w:rsidP="004A31AD">
      <w:pPr>
        <w:pStyle w:val="Heading"/>
        <w:spacing w:after="120" w:line="276" w:lineRule="auto"/>
        <w:jc w:val="both"/>
        <w:rPr>
          <w:b w:val="0"/>
          <w:szCs w:val="24"/>
        </w:rPr>
      </w:pPr>
      <w:r>
        <w:rPr>
          <w:b w:val="0"/>
          <w:szCs w:val="24"/>
        </w:rPr>
        <w:t>със седалище и адрес на управление............................................................................................</w:t>
      </w:r>
    </w:p>
    <w:p w:rsidR="004A31AD" w:rsidRDefault="004A31AD" w:rsidP="004A31AD">
      <w:pPr>
        <w:pStyle w:val="Heading"/>
        <w:spacing w:after="120" w:line="276" w:lineRule="auto"/>
        <w:jc w:val="both"/>
        <w:rPr>
          <w:szCs w:val="24"/>
        </w:rPr>
      </w:pPr>
      <w:r>
        <w:rPr>
          <w:b w:val="0"/>
          <w:szCs w:val="24"/>
        </w:rPr>
        <w:t>ЕИК ..................................................................., участник в открита процедура за възлагане на обществена поръчка с предмет:</w:t>
      </w:r>
    </w:p>
    <w:p w:rsidR="004A31AD" w:rsidRDefault="004A31AD" w:rsidP="004A31AD">
      <w:pPr>
        <w:pStyle w:val="Heading"/>
        <w:spacing w:after="120" w:line="276" w:lineRule="auto"/>
        <w:rPr>
          <w:szCs w:val="24"/>
        </w:rPr>
      </w:pPr>
      <w:r>
        <w:rPr>
          <w:szCs w:val="24"/>
        </w:rPr>
        <w:t>“УСЪВЪРШЕНСТВАНЕ НА СЪЩЕСТВУВАЩИТЕ И ВНЕДРЯВАНЕ НА НОВИ Е – АДМИНИСТРАТИВНИ УСЛУГИ, ПРЕДОСТАВЯНИ ЧРЕЗ ИНТЕРНЕТ САЙТА НА НАЦИОНАЛНА АГЕНЦИЯ ЗА ПРОФЕСИОНАЛНО ОБРАЗОВАНИЕ И ОБУЧЕНИЕ”</w:t>
      </w:r>
    </w:p>
    <w:p w:rsidR="004A31AD" w:rsidRDefault="004A31AD" w:rsidP="004A31AD">
      <w:pPr>
        <w:pStyle w:val="Heading"/>
        <w:spacing w:after="120" w:line="276" w:lineRule="auto"/>
      </w:pPr>
      <w:r>
        <w:rPr>
          <w:szCs w:val="24"/>
        </w:rPr>
        <w:t>ДЕКЛАРИРАМ, ЧЕ СЪМ:</w:t>
      </w:r>
    </w:p>
    <w:p w:rsidR="004A31AD" w:rsidRDefault="004A31AD" w:rsidP="004A31AD">
      <w:pPr>
        <w:pStyle w:val="ListNumber3"/>
        <w:widowControl w:val="0"/>
        <w:numPr>
          <w:ilvl w:val="0"/>
          <w:numId w:val="0"/>
        </w:numPr>
        <w:tabs>
          <w:tab w:val="left" w:pos="708"/>
        </w:tabs>
        <w:spacing w:after="120" w:line="276" w:lineRule="auto"/>
        <w:jc w:val="both"/>
        <w:rPr>
          <w:bCs/>
        </w:rPr>
      </w:pPr>
      <w:r>
        <w:t>1. Запознат/а с всички обстоятелства и условия, а също и с документацията за участие в обществената Поръчка с посочения по – горе предмет.</w:t>
      </w:r>
    </w:p>
    <w:p w:rsidR="004A31AD" w:rsidRDefault="004A31AD" w:rsidP="004A31AD">
      <w:pPr>
        <w:pStyle w:val="ListNumber3"/>
        <w:widowControl w:val="0"/>
        <w:numPr>
          <w:ilvl w:val="0"/>
          <w:numId w:val="0"/>
        </w:numPr>
        <w:tabs>
          <w:tab w:val="left" w:pos="708"/>
        </w:tabs>
        <w:spacing w:after="120" w:line="276" w:lineRule="auto"/>
        <w:jc w:val="both"/>
      </w:pPr>
      <w:r>
        <w:rPr>
          <w:bCs/>
        </w:rPr>
        <w:t>2. З</w:t>
      </w:r>
      <w:r>
        <w:t xml:space="preserve">апознат/а и ще спазвам етичните клаузи на обществената Поръчка, </w:t>
      </w:r>
      <w:r>
        <w:rPr>
          <w:bCs/>
        </w:rPr>
        <w:t xml:space="preserve">посочени в Документация за обществена поръчка с </w:t>
      </w:r>
      <w:r>
        <w:t>с посочения по – горе предмет.</w:t>
      </w:r>
      <w:r>
        <w:rPr>
          <w:bCs/>
        </w:rPr>
        <w:t xml:space="preserve"> </w:t>
      </w:r>
    </w:p>
    <w:p w:rsidR="004A31AD" w:rsidRDefault="004A31AD" w:rsidP="004A31AD">
      <w:pPr>
        <w:spacing w:after="120"/>
        <w:jc w:val="both"/>
        <w:rPr>
          <w:rFonts w:ascii="Times New Roman" w:eastAsia="Times New Roman" w:hAnsi="Times New Roman" w:cs="Times New Roman"/>
          <w:sz w:val="24"/>
          <w:szCs w:val="24"/>
          <w:u w:val="single"/>
        </w:rPr>
      </w:pPr>
      <w:r>
        <w:rPr>
          <w:rFonts w:ascii="Times New Roman" w:hAnsi="Times New Roman" w:cs="Times New Roman"/>
          <w:sz w:val="24"/>
          <w:szCs w:val="24"/>
        </w:rPr>
        <w:t>3. Наясно, че нарушаването на етичните клаузи може да доведе до отстраняването ми от участие в процедурата/прекратяване на договора за възлагане на обществена поръчка.</w:t>
      </w:r>
    </w:p>
    <w:p w:rsidR="004A31AD" w:rsidRDefault="004A31AD" w:rsidP="004A31AD">
      <w:pPr>
        <w:spacing w:after="120"/>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w:t>
      </w:r>
      <w:r>
        <w:rPr>
          <w:rFonts w:ascii="Times New Roman" w:hAnsi="Times New Roman" w:cs="Times New Roman"/>
          <w:sz w:val="24"/>
          <w:szCs w:val="24"/>
          <w:u w:val="single"/>
        </w:rPr>
        <w:t xml:space="preserve">..г.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t>Декларатор: ………………………..</w:t>
      </w:r>
    </w:p>
    <w:p w:rsidR="004A31AD" w:rsidRDefault="004A31AD" w:rsidP="004A31AD">
      <w:pPr>
        <w:spacing w:after="120"/>
        <w:rPr>
          <w:rFonts w:ascii="Times New Roman" w:hAnsi="Times New Roman" w:cs="Times New Roman"/>
          <w:sz w:val="24"/>
          <w:szCs w:val="24"/>
        </w:rPr>
      </w:pPr>
      <w:r>
        <w:rPr>
          <w:rFonts w:ascii="Times New Roman" w:eastAsia="Times New Roman" w:hAnsi="Times New Roman" w:cs="Times New Roman"/>
          <w:sz w:val="24"/>
          <w:szCs w:val="24"/>
          <w:u w:val="single"/>
        </w:rPr>
        <w:t xml:space="preserve">    </w:t>
      </w:r>
      <w:r>
        <w:rPr>
          <w:rFonts w:ascii="Times New Roman" w:hAnsi="Times New Roman" w:cs="Times New Roman"/>
          <w:sz w:val="24"/>
          <w:szCs w:val="24"/>
          <w:u w:val="single"/>
        </w:rPr>
        <w:t xml:space="preserve">(дата на подписване)                   </w:t>
      </w:r>
    </w:p>
    <w:p w:rsidR="004A31AD" w:rsidRDefault="004A31AD" w:rsidP="004A31AD">
      <w:pPr>
        <w:spacing w:after="120"/>
        <w:rPr>
          <w:rFonts w:ascii="Times New Roman" w:hAnsi="Times New Roman" w:cs="Times New Roman"/>
          <w:sz w:val="24"/>
          <w:szCs w:val="24"/>
        </w:rPr>
      </w:pPr>
    </w:p>
    <w:p w:rsidR="004A31AD" w:rsidRDefault="004A31AD" w:rsidP="004A31AD">
      <w:pPr>
        <w:spacing w:after="120"/>
        <w:jc w:val="both"/>
        <w:rPr>
          <w:rFonts w:ascii="Times New Roman" w:hAnsi="Times New Roman" w:cs="Times New Roman"/>
          <w:b/>
          <w:sz w:val="24"/>
          <w:szCs w:val="24"/>
        </w:rPr>
        <w:sectPr w:rsidR="004A31AD">
          <w:headerReference w:type="default" r:id="rId14"/>
          <w:footerReference w:type="default" r:id="rId15"/>
          <w:pgSz w:w="11906" w:h="16838"/>
          <w:pgMar w:top="851" w:right="851" w:bottom="851" w:left="1304" w:header="454" w:footer="464" w:gutter="0"/>
          <w:pgNumType w:start="1"/>
          <w:cols w:space="708"/>
          <w:docGrid w:linePitch="360"/>
        </w:sectPr>
      </w:pPr>
      <w:r>
        <w:rPr>
          <w:rFonts w:ascii="Times New Roman" w:hAnsi="Times New Roman" w:cs="Times New Roman"/>
          <w:bCs/>
          <w:i/>
          <w:sz w:val="24"/>
          <w:szCs w:val="24"/>
        </w:rPr>
        <w:t>Забележка</w:t>
      </w:r>
      <w:r>
        <w:rPr>
          <w:rFonts w:ascii="Times New Roman" w:hAnsi="Times New Roman" w:cs="Times New Roman"/>
          <w:i/>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Декларацията се попълва от участници/ членове на обединение/ физически лица, а за юридическите лица – от представляващия участника/члена на обединение.</w:t>
      </w:r>
    </w:p>
    <w:p w:rsidR="00381814" w:rsidRPr="00381814" w:rsidRDefault="00381814" w:rsidP="00381814">
      <w:pPr>
        <w:spacing w:after="120"/>
        <w:jc w:val="right"/>
        <w:rPr>
          <w:rFonts w:ascii="Times New Roman" w:hAnsi="Times New Roman" w:cs="Times New Roman"/>
          <w:b/>
          <w:sz w:val="24"/>
          <w:szCs w:val="24"/>
        </w:rPr>
      </w:pPr>
      <w:r w:rsidRPr="00381814">
        <w:rPr>
          <w:rFonts w:ascii="Times New Roman" w:hAnsi="Times New Roman" w:cs="Times New Roman"/>
          <w:b/>
          <w:sz w:val="24"/>
          <w:szCs w:val="24"/>
        </w:rPr>
        <w:lastRenderedPageBreak/>
        <w:t>ПРИЛОЖЕНИЕ № 12</w:t>
      </w:r>
    </w:p>
    <w:p w:rsidR="00381814" w:rsidRPr="00381814" w:rsidRDefault="00381814" w:rsidP="00381814">
      <w:pPr>
        <w:suppressAutoHyphens w:val="0"/>
        <w:autoSpaceDE w:val="0"/>
        <w:autoSpaceDN w:val="0"/>
        <w:adjustRightInd w:val="0"/>
        <w:spacing w:after="120"/>
        <w:jc w:val="right"/>
        <w:rPr>
          <w:rFonts w:ascii="Times New Roman" w:eastAsia="Times New Roman" w:hAnsi="Times New Roman" w:cs="Times New Roman"/>
          <w:sz w:val="24"/>
          <w:szCs w:val="24"/>
          <w:lang w:eastAsia="bg-BG"/>
        </w:rPr>
      </w:pPr>
    </w:p>
    <w:p w:rsidR="00381814" w:rsidRPr="00381814" w:rsidRDefault="00381814" w:rsidP="00381814">
      <w:pPr>
        <w:suppressAutoHyphens w:val="0"/>
        <w:autoSpaceDE w:val="0"/>
        <w:autoSpaceDN w:val="0"/>
        <w:adjustRightInd w:val="0"/>
        <w:spacing w:after="120"/>
        <w:jc w:val="center"/>
        <w:rPr>
          <w:rFonts w:ascii="Times New Roman" w:eastAsia="Times New Roman" w:hAnsi="Times New Roman" w:cs="Times New Roman"/>
          <w:b/>
          <w:bCs/>
          <w:sz w:val="24"/>
          <w:szCs w:val="24"/>
          <w:lang w:eastAsia="bg-BG"/>
        </w:rPr>
      </w:pPr>
    </w:p>
    <w:p w:rsidR="00381814" w:rsidRPr="00381814" w:rsidRDefault="00381814" w:rsidP="00381814">
      <w:pPr>
        <w:suppressAutoHyphens w:val="0"/>
        <w:spacing w:after="120"/>
        <w:jc w:val="center"/>
        <w:rPr>
          <w:rFonts w:ascii="Times New Roman" w:eastAsia="Times New Roman" w:hAnsi="Times New Roman" w:cs="Times New Roman"/>
          <w:b/>
          <w:sz w:val="24"/>
          <w:szCs w:val="24"/>
          <w:lang w:eastAsia="bg-BG"/>
        </w:rPr>
      </w:pPr>
      <w:r w:rsidRPr="00381814">
        <w:rPr>
          <w:rFonts w:ascii="Times New Roman" w:eastAsia="Times New Roman" w:hAnsi="Times New Roman" w:cs="Times New Roman"/>
          <w:b/>
          <w:sz w:val="24"/>
          <w:szCs w:val="24"/>
          <w:lang w:eastAsia="bg-BG"/>
        </w:rPr>
        <w:t>Д Е К Л А Р А Ц И Я</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bg-BG"/>
        </w:rPr>
      </w:pPr>
      <w:r w:rsidRPr="00381814">
        <w:rPr>
          <w:rFonts w:ascii="Times New Roman" w:eastAsia="Times New Roman" w:hAnsi="Times New Roman" w:cs="Times New Roman"/>
          <w:sz w:val="24"/>
          <w:szCs w:val="24"/>
          <w:lang w:eastAsia="bg-BG"/>
        </w:rPr>
        <w:t>Долуподписаният………………………………………...................................................</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bg-BG"/>
        </w:rPr>
      </w:pPr>
      <w:r w:rsidRPr="00381814">
        <w:rPr>
          <w:rFonts w:ascii="Times New Roman" w:eastAsia="Times New Roman" w:hAnsi="Times New Roman" w:cs="Times New Roman"/>
          <w:sz w:val="24"/>
          <w:szCs w:val="24"/>
          <w:lang w:eastAsia="bg-BG"/>
        </w:rPr>
        <w:t xml:space="preserve">                                                         ( име, презиме, фамилия )</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bg-BG"/>
        </w:rPr>
      </w:pPr>
      <w:r w:rsidRPr="00381814">
        <w:rPr>
          <w:rFonts w:ascii="Times New Roman" w:eastAsia="Times New Roman" w:hAnsi="Times New Roman" w:cs="Times New Roman"/>
          <w:sz w:val="24"/>
          <w:szCs w:val="24"/>
          <w:lang w:eastAsia="bg-BG"/>
        </w:rPr>
        <w:t>С постоянен адрес .........................................................................................................................</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bg-BG"/>
        </w:rPr>
      </w:pPr>
      <w:r w:rsidRPr="00381814">
        <w:rPr>
          <w:rFonts w:ascii="Times New Roman" w:eastAsia="Times New Roman" w:hAnsi="Times New Roman" w:cs="Times New Roman"/>
          <w:sz w:val="24"/>
          <w:szCs w:val="24"/>
          <w:lang w:eastAsia="bg-BG"/>
        </w:rPr>
        <w:t xml:space="preserve"> с л.к., №……………………….., издаден на ...................................от........................................</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bg-BG"/>
        </w:rPr>
      </w:pPr>
      <w:r w:rsidRPr="00381814">
        <w:rPr>
          <w:rFonts w:ascii="Times New Roman" w:eastAsia="Times New Roman" w:hAnsi="Times New Roman" w:cs="Times New Roman"/>
          <w:sz w:val="24"/>
          <w:szCs w:val="24"/>
          <w:lang w:eastAsia="bg-BG"/>
        </w:rPr>
        <w:t>ЕГН…………………………..в качеството ми на…........................................ (длъжност)</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bg-BG"/>
        </w:rPr>
      </w:pPr>
      <w:r w:rsidRPr="00381814">
        <w:rPr>
          <w:rFonts w:ascii="Times New Roman" w:eastAsia="Times New Roman" w:hAnsi="Times New Roman" w:cs="Times New Roman"/>
          <w:sz w:val="24"/>
          <w:szCs w:val="24"/>
          <w:lang w:eastAsia="bg-BG"/>
        </w:rPr>
        <w:t>на......................................................................................................................................</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bg-BG"/>
        </w:rPr>
      </w:pPr>
      <w:r w:rsidRPr="00381814">
        <w:rPr>
          <w:rFonts w:ascii="Times New Roman" w:eastAsia="Times New Roman" w:hAnsi="Times New Roman" w:cs="Times New Roman"/>
          <w:sz w:val="24"/>
          <w:szCs w:val="24"/>
          <w:lang w:eastAsia="bg-BG"/>
        </w:rPr>
        <w:t xml:space="preserve">                                                         ( наименование на участника )</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bg-BG"/>
        </w:rPr>
      </w:pPr>
      <w:r w:rsidRPr="00381814">
        <w:rPr>
          <w:rFonts w:ascii="Times New Roman" w:eastAsia="Times New Roman" w:hAnsi="Times New Roman" w:cs="Times New Roman"/>
          <w:sz w:val="24"/>
          <w:szCs w:val="24"/>
          <w:lang w:eastAsia="bg-BG"/>
        </w:rPr>
        <w:t>със седалище и адрес на управление............................................................................................</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bg-BG"/>
        </w:rPr>
      </w:pPr>
      <w:r w:rsidRPr="00381814">
        <w:rPr>
          <w:rFonts w:ascii="Times New Roman" w:eastAsia="Times New Roman" w:hAnsi="Times New Roman" w:cs="Times New Roman"/>
          <w:sz w:val="24"/>
          <w:szCs w:val="24"/>
          <w:lang w:eastAsia="bg-BG"/>
        </w:rPr>
        <w:t>ЕИК ..................................................................., участник в открита процедура за възлагане на обществена поръчка с предмет:</w:t>
      </w:r>
    </w:p>
    <w:p w:rsidR="00381814" w:rsidRPr="00381814" w:rsidRDefault="00381814" w:rsidP="00381814">
      <w:pPr>
        <w:suppressAutoHyphens w:val="0"/>
        <w:spacing w:after="120"/>
        <w:jc w:val="center"/>
        <w:rPr>
          <w:rFonts w:ascii="Times New Roman" w:eastAsia="Times New Roman" w:hAnsi="Times New Roman" w:cs="Times New Roman"/>
          <w:b/>
          <w:sz w:val="24"/>
          <w:szCs w:val="24"/>
          <w:lang w:eastAsia="bg-BG"/>
        </w:rPr>
      </w:pPr>
      <w:r w:rsidRPr="00381814">
        <w:rPr>
          <w:rFonts w:ascii="Times New Roman" w:eastAsia="Times New Roman" w:hAnsi="Times New Roman" w:cs="Times New Roman"/>
          <w:b/>
          <w:sz w:val="24"/>
          <w:szCs w:val="24"/>
          <w:lang w:eastAsia="bg-BG"/>
        </w:rPr>
        <w:t>“УСЪВЪРШЕНСТВАНЕ НА СЪЩЕСТВУВАЩИТЕ И ВНЕДРЯВАНЕ НА НОВИ Е – АДМИНИСТРАТИВНИ УСЛУГИ, ПРЕДОСТАВЯНИ ЧРЕЗ ИНТЕРНЕТ САЙТА НА НАЦИОНАЛНА АГЕНЦИЯ ЗА ПРОФЕСИОНАЛНО ОБРАЗОВАНИЕ И ОБУЧЕНИЕ”</w:t>
      </w:r>
    </w:p>
    <w:p w:rsidR="00381814" w:rsidRPr="00381814" w:rsidRDefault="00381814" w:rsidP="00381814">
      <w:pPr>
        <w:suppressAutoHyphens w:val="0"/>
        <w:spacing w:after="120"/>
        <w:jc w:val="center"/>
        <w:rPr>
          <w:rFonts w:ascii="Times New Roman" w:eastAsia="Times New Roman" w:hAnsi="Times New Roman" w:cs="Times New Roman"/>
          <w:b/>
          <w:sz w:val="24"/>
          <w:szCs w:val="24"/>
          <w:lang w:eastAsia="bg-BG"/>
        </w:rPr>
      </w:pPr>
      <w:r w:rsidRPr="00381814">
        <w:rPr>
          <w:rFonts w:ascii="Times New Roman" w:eastAsia="Times New Roman" w:hAnsi="Times New Roman" w:cs="Times New Roman"/>
          <w:b/>
          <w:sz w:val="24"/>
          <w:szCs w:val="24"/>
          <w:lang w:eastAsia="bg-BG"/>
        </w:rPr>
        <w:t>ДЕКЛАРИРАМ, ЧЕ:</w:t>
      </w:r>
    </w:p>
    <w:p w:rsidR="00381814" w:rsidRPr="00381814" w:rsidRDefault="00381814" w:rsidP="00381814">
      <w:pPr>
        <w:suppressAutoHyphens w:val="0"/>
        <w:autoSpaceDE w:val="0"/>
        <w:autoSpaceDN w:val="0"/>
        <w:adjustRightInd w:val="0"/>
        <w:spacing w:after="120"/>
        <w:jc w:val="center"/>
        <w:rPr>
          <w:rFonts w:ascii="Times New Roman" w:eastAsia="Times New Roman" w:hAnsi="Times New Roman" w:cs="Times New Roman"/>
          <w:sz w:val="24"/>
          <w:szCs w:val="24"/>
          <w:lang w:eastAsia="bg-BG"/>
        </w:rPr>
      </w:pPr>
    </w:p>
    <w:p w:rsidR="00381814" w:rsidRPr="00381814" w:rsidRDefault="00381814" w:rsidP="00381814">
      <w:pPr>
        <w:suppressAutoHyphens w:val="0"/>
        <w:autoSpaceDE w:val="0"/>
        <w:autoSpaceDN w:val="0"/>
        <w:adjustRightInd w:val="0"/>
        <w:spacing w:after="120"/>
        <w:jc w:val="both"/>
        <w:rPr>
          <w:rFonts w:ascii="Times New Roman" w:eastAsia="Times New Roman" w:hAnsi="Times New Roman" w:cs="Times New Roman"/>
          <w:sz w:val="24"/>
          <w:szCs w:val="24"/>
          <w:lang w:eastAsia="bg-BG"/>
        </w:rPr>
      </w:pPr>
      <w:r w:rsidRPr="00381814">
        <w:rPr>
          <w:rFonts w:ascii="Times New Roman" w:eastAsia="Times New Roman" w:hAnsi="Times New Roman" w:cs="Times New Roman"/>
          <w:sz w:val="24"/>
          <w:szCs w:val="24"/>
          <w:lang w:eastAsia="bg-BG"/>
        </w:rPr>
        <w:t xml:space="preserve">1. Задължавам се да спазвам условията за участие в Процедурата. </w:t>
      </w:r>
    </w:p>
    <w:p w:rsidR="00381814" w:rsidRPr="00381814" w:rsidRDefault="00381814" w:rsidP="00381814">
      <w:pPr>
        <w:suppressAutoHyphens w:val="0"/>
        <w:autoSpaceDE w:val="0"/>
        <w:autoSpaceDN w:val="0"/>
        <w:adjustRightInd w:val="0"/>
        <w:spacing w:after="120"/>
        <w:jc w:val="both"/>
        <w:rPr>
          <w:rFonts w:ascii="Times New Roman" w:eastAsia="Times New Roman" w:hAnsi="Times New Roman" w:cs="Times New Roman"/>
          <w:sz w:val="24"/>
          <w:szCs w:val="24"/>
          <w:lang w:eastAsia="bg-BG"/>
        </w:rPr>
      </w:pPr>
      <w:r w:rsidRPr="00381814">
        <w:rPr>
          <w:rFonts w:ascii="Times New Roman" w:eastAsia="Times New Roman" w:hAnsi="Times New Roman" w:cs="Times New Roman"/>
          <w:sz w:val="24"/>
          <w:szCs w:val="24"/>
          <w:lang w:eastAsia="bg-BG"/>
        </w:rPr>
        <w:t xml:space="preserve">2. Задължавам се да спазвам всички условия и всички действащи технически норми и стандарти, които се отнасят до изпълнението на Поръчката, в случай че същата ни бъде възложена. </w:t>
      </w:r>
    </w:p>
    <w:p w:rsidR="00381814" w:rsidRPr="00381814" w:rsidRDefault="00381814" w:rsidP="00381814">
      <w:pPr>
        <w:suppressAutoHyphens w:val="0"/>
        <w:autoSpaceDE w:val="0"/>
        <w:autoSpaceDN w:val="0"/>
        <w:adjustRightInd w:val="0"/>
        <w:spacing w:after="120"/>
        <w:jc w:val="both"/>
        <w:rPr>
          <w:rFonts w:ascii="Times New Roman" w:eastAsia="Times New Roman" w:hAnsi="Times New Roman" w:cs="Times New Roman"/>
          <w:sz w:val="24"/>
          <w:szCs w:val="24"/>
          <w:lang w:eastAsia="bg-BG"/>
        </w:rPr>
      </w:pPr>
      <w:r w:rsidRPr="00381814">
        <w:rPr>
          <w:rFonts w:ascii="Times New Roman" w:eastAsia="Times New Roman" w:hAnsi="Times New Roman" w:cs="Times New Roman"/>
          <w:sz w:val="24"/>
          <w:szCs w:val="24"/>
          <w:lang w:eastAsia="bg-BG"/>
        </w:rPr>
        <w:t xml:space="preserve">3. Задължавам се да не разпространявам по никакъв повод и под никакъв предлог данните, свързани с Поръчката, станали ми известни във връзка с моето участие в процедурата. </w:t>
      </w:r>
    </w:p>
    <w:p w:rsidR="00381814" w:rsidRPr="00381814" w:rsidRDefault="00381814" w:rsidP="00381814">
      <w:pPr>
        <w:suppressAutoHyphens w:val="0"/>
        <w:autoSpaceDE w:val="0"/>
        <w:autoSpaceDN w:val="0"/>
        <w:adjustRightInd w:val="0"/>
        <w:spacing w:after="120"/>
        <w:jc w:val="both"/>
        <w:rPr>
          <w:rFonts w:ascii="Times New Roman" w:eastAsia="Times New Roman" w:hAnsi="Times New Roman" w:cs="Times New Roman"/>
          <w:sz w:val="24"/>
          <w:szCs w:val="24"/>
          <w:lang w:eastAsia="bg-BG"/>
        </w:rPr>
      </w:pPr>
    </w:p>
    <w:p w:rsidR="00381814" w:rsidRPr="00381814" w:rsidRDefault="00381814" w:rsidP="00381814">
      <w:pPr>
        <w:spacing w:after="120"/>
        <w:rPr>
          <w:rFonts w:ascii="Times New Roman" w:hAnsi="Times New Roman" w:cs="Times New Roman"/>
          <w:sz w:val="24"/>
          <w:szCs w:val="24"/>
          <w:u w:val="single"/>
        </w:rPr>
      </w:pPr>
      <w:r w:rsidRPr="00381814">
        <w:rPr>
          <w:rFonts w:ascii="Times New Roman" w:hAnsi="Times New Roman" w:cs="Times New Roman"/>
          <w:sz w:val="24"/>
          <w:szCs w:val="24"/>
          <w:u w:val="single"/>
        </w:rPr>
        <w:t xml:space="preserve">………………………..г.                 </w:t>
      </w:r>
      <w:r w:rsidRPr="00381814">
        <w:rPr>
          <w:rFonts w:ascii="Times New Roman" w:hAnsi="Times New Roman" w:cs="Times New Roman"/>
          <w:sz w:val="24"/>
          <w:szCs w:val="24"/>
          <w:u w:val="single"/>
        </w:rPr>
        <w:tab/>
      </w:r>
      <w:r w:rsidRPr="00381814">
        <w:rPr>
          <w:rFonts w:ascii="Times New Roman" w:hAnsi="Times New Roman" w:cs="Times New Roman"/>
          <w:sz w:val="24"/>
          <w:szCs w:val="24"/>
          <w:u w:val="single"/>
        </w:rPr>
        <w:tab/>
      </w:r>
      <w:r w:rsidRPr="00381814">
        <w:rPr>
          <w:rFonts w:ascii="Times New Roman" w:hAnsi="Times New Roman" w:cs="Times New Roman"/>
          <w:sz w:val="24"/>
          <w:szCs w:val="24"/>
          <w:u w:val="single"/>
        </w:rPr>
        <w:tab/>
      </w:r>
      <w:r w:rsidRPr="00381814">
        <w:rPr>
          <w:rFonts w:ascii="Times New Roman" w:hAnsi="Times New Roman" w:cs="Times New Roman"/>
          <w:sz w:val="24"/>
          <w:szCs w:val="24"/>
          <w:u w:val="single"/>
        </w:rPr>
        <w:tab/>
        <w:t>Декларатор: ………………………..</w:t>
      </w:r>
    </w:p>
    <w:p w:rsidR="00381814" w:rsidRPr="00381814" w:rsidRDefault="00381814" w:rsidP="00381814">
      <w:pPr>
        <w:spacing w:after="120"/>
        <w:rPr>
          <w:rFonts w:ascii="Times New Roman" w:hAnsi="Times New Roman" w:cs="Times New Roman"/>
          <w:sz w:val="24"/>
          <w:szCs w:val="24"/>
        </w:rPr>
      </w:pPr>
      <w:r w:rsidRPr="00381814">
        <w:rPr>
          <w:rFonts w:ascii="Times New Roman" w:hAnsi="Times New Roman" w:cs="Times New Roman"/>
          <w:sz w:val="24"/>
          <w:szCs w:val="24"/>
          <w:u w:val="single"/>
        </w:rPr>
        <w:t xml:space="preserve">    (дата на подписване)                   </w:t>
      </w:r>
    </w:p>
    <w:p w:rsidR="00381814" w:rsidRPr="00381814" w:rsidRDefault="00381814" w:rsidP="00381814">
      <w:pPr>
        <w:spacing w:after="120"/>
        <w:rPr>
          <w:rFonts w:ascii="Times New Roman" w:hAnsi="Times New Roman" w:cs="Times New Roman"/>
          <w:sz w:val="24"/>
          <w:szCs w:val="24"/>
        </w:rPr>
      </w:pPr>
    </w:p>
    <w:p w:rsidR="00381814" w:rsidRPr="00381814" w:rsidRDefault="00381814" w:rsidP="00381814">
      <w:pPr>
        <w:spacing w:after="120"/>
        <w:jc w:val="both"/>
        <w:rPr>
          <w:rFonts w:ascii="Times New Roman" w:hAnsi="Times New Roman" w:cs="Times New Roman"/>
          <w:sz w:val="24"/>
          <w:szCs w:val="24"/>
        </w:rPr>
        <w:sectPr w:rsidR="00381814" w:rsidRPr="00381814" w:rsidSect="00381814">
          <w:headerReference w:type="even" r:id="rId16"/>
          <w:headerReference w:type="default" r:id="rId17"/>
          <w:footerReference w:type="default" r:id="rId18"/>
          <w:headerReference w:type="first" r:id="rId19"/>
          <w:pgSz w:w="11906" w:h="16838"/>
          <w:pgMar w:top="851" w:right="851" w:bottom="851" w:left="1304" w:header="454" w:footer="464" w:gutter="0"/>
          <w:pgNumType w:start="1"/>
          <w:cols w:space="708"/>
        </w:sectPr>
      </w:pPr>
      <w:r w:rsidRPr="00381814">
        <w:rPr>
          <w:rFonts w:ascii="Times New Roman" w:hAnsi="Times New Roman" w:cs="Times New Roman"/>
          <w:bCs/>
          <w:i/>
          <w:sz w:val="24"/>
          <w:szCs w:val="24"/>
        </w:rPr>
        <w:t>Забележка</w:t>
      </w:r>
      <w:r w:rsidRPr="00381814">
        <w:rPr>
          <w:rFonts w:ascii="Times New Roman" w:hAnsi="Times New Roman" w:cs="Times New Roman"/>
          <w:i/>
          <w:sz w:val="24"/>
          <w:szCs w:val="24"/>
        </w:rPr>
        <w:t>:</w:t>
      </w:r>
      <w:r w:rsidRPr="00381814">
        <w:rPr>
          <w:rFonts w:ascii="Times New Roman" w:hAnsi="Times New Roman" w:cs="Times New Roman"/>
          <w:sz w:val="24"/>
          <w:szCs w:val="24"/>
        </w:rPr>
        <w:t xml:space="preserve"> </w:t>
      </w:r>
      <w:r w:rsidRPr="00381814">
        <w:rPr>
          <w:rFonts w:ascii="Times New Roman" w:hAnsi="Times New Roman" w:cs="Times New Roman"/>
          <w:i/>
          <w:sz w:val="24"/>
          <w:szCs w:val="24"/>
        </w:rPr>
        <w:t>Декларацията се попълва от участници/ членове на обединение/ физически лица, а за юридическите лица – от представляващия участника/члена на обединение.</w:t>
      </w:r>
    </w:p>
    <w:p w:rsidR="00381814" w:rsidRPr="00381814" w:rsidRDefault="00381814" w:rsidP="00381814">
      <w:pPr>
        <w:spacing w:after="120"/>
        <w:jc w:val="right"/>
        <w:rPr>
          <w:rFonts w:ascii="Times New Roman" w:hAnsi="Times New Roman" w:cs="Times New Roman"/>
          <w:b/>
          <w:sz w:val="24"/>
          <w:szCs w:val="24"/>
        </w:rPr>
      </w:pPr>
      <w:r w:rsidRPr="00381814">
        <w:rPr>
          <w:rFonts w:ascii="Times New Roman" w:hAnsi="Times New Roman" w:cs="Times New Roman"/>
          <w:b/>
          <w:sz w:val="24"/>
          <w:szCs w:val="24"/>
        </w:rPr>
        <w:lastRenderedPageBreak/>
        <w:br w:type="page"/>
      </w:r>
      <w:r w:rsidRPr="00381814">
        <w:rPr>
          <w:rFonts w:ascii="Times New Roman" w:hAnsi="Times New Roman" w:cs="Times New Roman"/>
          <w:b/>
          <w:sz w:val="24"/>
          <w:szCs w:val="24"/>
        </w:rPr>
        <w:lastRenderedPageBreak/>
        <w:t>ПРИЛОЖЕНИЕ № 13</w:t>
      </w:r>
    </w:p>
    <w:p w:rsidR="00381814" w:rsidRPr="00381814" w:rsidRDefault="00381814" w:rsidP="00381814">
      <w:pPr>
        <w:suppressAutoHyphens w:val="0"/>
        <w:spacing w:after="120"/>
        <w:jc w:val="center"/>
        <w:rPr>
          <w:rFonts w:ascii="Times New Roman" w:eastAsia="Times New Roman" w:hAnsi="Times New Roman" w:cs="Times New Roman"/>
          <w:b/>
          <w:sz w:val="24"/>
          <w:szCs w:val="24"/>
          <w:lang w:eastAsia="bg-BG"/>
        </w:rPr>
      </w:pPr>
      <w:r w:rsidRPr="00381814">
        <w:rPr>
          <w:rFonts w:ascii="Times New Roman" w:eastAsia="Times New Roman" w:hAnsi="Times New Roman" w:cs="Times New Roman"/>
          <w:b/>
          <w:sz w:val="24"/>
          <w:szCs w:val="24"/>
          <w:lang w:eastAsia="bg-BG"/>
        </w:rPr>
        <w:t>Д Е К Л А Р А Ц И Я</w:t>
      </w:r>
    </w:p>
    <w:p w:rsidR="00381814" w:rsidRPr="00381814" w:rsidRDefault="00381814" w:rsidP="00381814">
      <w:pPr>
        <w:jc w:val="center"/>
        <w:rPr>
          <w:rFonts w:ascii="Times New Roman" w:hAnsi="Times New Roman" w:cs="Times New Roman"/>
          <w:b/>
          <w:szCs w:val="24"/>
        </w:rPr>
      </w:pPr>
      <w:r w:rsidRPr="00381814">
        <w:rPr>
          <w:rFonts w:ascii="Times New Roman" w:hAnsi="Times New Roman" w:cs="Times New Roman"/>
          <w:color w:val="000000"/>
          <w:sz w:val="24"/>
          <w:szCs w:val="24"/>
        </w:rPr>
        <w:t>във връзка с чл. 3, т. 8 от ЗИФОДРЮПДС</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bg-BG"/>
        </w:rPr>
      </w:pPr>
      <w:r w:rsidRPr="00381814">
        <w:rPr>
          <w:rFonts w:ascii="Times New Roman" w:eastAsia="Times New Roman" w:hAnsi="Times New Roman" w:cs="Times New Roman"/>
          <w:sz w:val="24"/>
          <w:szCs w:val="24"/>
          <w:lang w:eastAsia="bg-BG"/>
        </w:rPr>
        <w:t>Долуподписаният………………………………………...................................................</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bg-BG"/>
        </w:rPr>
      </w:pPr>
      <w:r w:rsidRPr="00381814">
        <w:rPr>
          <w:rFonts w:ascii="Times New Roman" w:eastAsia="Times New Roman" w:hAnsi="Times New Roman" w:cs="Times New Roman"/>
          <w:sz w:val="24"/>
          <w:szCs w:val="24"/>
          <w:lang w:eastAsia="bg-BG"/>
        </w:rPr>
        <w:t xml:space="preserve">                                                         ( име, презиме, фамилия )</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bg-BG"/>
        </w:rPr>
      </w:pPr>
      <w:r w:rsidRPr="00381814">
        <w:rPr>
          <w:rFonts w:ascii="Times New Roman" w:eastAsia="Times New Roman" w:hAnsi="Times New Roman" w:cs="Times New Roman"/>
          <w:sz w:val="24"/>
          <w:szCs w:val="24"/>
          <w:lang w:eastAsia="bg-BG"/>
        </w:rPr>
        <w:t>С постоянен адрес .........................................................................................................................</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bg-BG"/>
        </w:rPr>
      </w:pPr>
      <w:r w:rsidRPr="00381814">
        <w:rPr>
          <w:rFonts w:ascii="Times New Roman" w:eastAsia="Times New Roman" w:hAnsi="Times New Roman" w:cs="Times New Roman"/>
          <w:sz w:val="24"/>
          <w:szCs w:val="24"/>
          <w:lang w:eastAsia="bg-BG"/>
        </w:rPr>
        <w:t xml:space="preserve"> с л.к., №……………………….., издаден на ...................................от........................................</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bg-BG"/>
        </w:rPr>
      </w:pPr>
      <w:r w:rsidRPr="00381814">
        <w:rPr>
          <w:rFonts w:ascii="Times New Roman" w:eastAsia="Times New Roman" w:hAnsi="Times New Roman" w:cs="Times New Roman"/>
          <w:sz w:val="24"/>
          <w:szCs w:val="24"/>
          <w:lang w:eastAsia="bg-BG"/>
        </w:rPr>
        <w:t>ЕГН…………………………..в качеството ми на…........................................ (длъжност)</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bg-BG"/>
        </w:rPr>
      </w:pPr>
      <w:r w:rsidRPr="00381814">
        <w:rPr>
          <w:rFonts w:ascii="Times New Roman" w:eastAsia="Times New Roman" w:hAnsi="Times New Roman" w:cs="Times New Roman"/>
          <w:sz w:val="24"/>
          <w:szCs w:val="24"/>
          <w:lang w:eastAsia="bg-BG"/>
        </w:rPr>
        <w:t>на......................................................................................................................................</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bg-BG"/>
        </w:rPr>
      </w:pPr>
      <w:r w:rsidRPr="00381814">
        <w:rPr>
          <w:rFonts w:ascii="Times New Roman" w:eastAsia="Times New Roman" w:hAnsi="Times New Roman" w:cs="Times New Roman"/>
          <w:sz w:val="24"/>
          <w:szCs w:val="24"/>
          <w:lang w:eastAsia="bg-BG"/>
        </w:rPr>
        <w:t xml:space="preserve">                                                         ( наименование на участника )</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bg-BG"/>
        </w:rPr>
      </w:pPr>
      <w:r w:rsidRPr="00381814">
        <w:rPr>
          <w:rFonts w:ascii="Times New Roman" w:eastAsia="Times New Roman" w:hAnsi="Times New Roman" w:cs="Times New Roman"/>
          <w:sz w:val="24"/>
          <w:szCs w:val="24"/>
          <w:lang w:eastAsia="bg-BG"/>
        </w:rPr>
        <w:t>със седалище и адрес на управление............................................................................................</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bg-BG"/>
        </w:rPr>
      </w:pPr>
      <w:r w:rsidRPr="00381814">
        <w:rPr>
          <w:rFonts w:ascii="Times New Roman" w:eastAsia="Times New Roman" w:hAnsi="Times New Roman" w:cs="Times New Roman"/>
          <w:sz w:val="24"/>
          <w:szCs w:val="24"/>
          <w:lang w:eastAsia="bg-BG"/>
        </w:rPr>
        <w:t>ЕИК ..................................................................., участник в открита процедура за възлагане на обществена поръчка с предмет:</w:t>
      </w:r>
    </w:p>
    <w:p w:rsidR="00381814" w:rsidRPr="00381814" w:rsidRDefault="00381814" w:rsidP="00381814">
      <w:pPr>
        <w:suppressAutoHyphens w:val="0"/>
        <w:spacing w:after="120"/>
        <w:jc w:val="center"/>
        <w:rPr>
          <w:rFonts w:ascii="Times New Roman" w:eastAsia="Times New Roman" w:hAnsi="Times New Roman" w:cs="Times New Roman"/>
          <w:b/>
          <w:sz w:val="24"/>
          <w:szCs w:val="24"/>
          <w:lang w:eastAsia="bg-BG"/>
        </w:rPr>
      </w:pPr>
      <w:r w:rsidRPr="00381814">
        <w:rPr>
          <w:rFonts w:ascii="Times New Roman" w:eastAsia="Times New Roman" w:hAnsi="Times New Roman" w:cs="Times New Roman"/>
          <w:b/>
          <w:sz w:val="24"/>
          <w:szCs w:val="24"/>
          <w:lang w:eastAsia="bg-BG"/>
        </w:rPr>
        <w:t>“</w:t>
      </w:r>
      <w:r w:rsidRPr="00381814">
        <w:rPr>
          <w:rFonts w:ascii="Times New Roman" w:hAnsi="Times New Roman" w:cs="Times New Roman"/>
          <w:b/>
          <w:szCs w:val="24"/>
        </w:rPr>
        <w:t xml:space="preserve"> </w:t>
      </w:r>
      <w:r w:rsidRPr="00381814">
        <w:rPr>
          <w:rFonts w:ascii="Times New Roman" w:eastAsia="Times New Roman" w:hAnsi="Times New Roman" w:cs="Times New Roman"/>
          <w:b/>
          <w:sz w:val="24"/>
          <w:szCs w:val="24"/>
          <w:lang w:eastAsia="bg-BG"/>
        </w:rPr>
        <w:t>“УСЪВЪРШЕНСТВАНЕ НА СЪЩЕСТВУВАЩИТЕ И ВНЕДРЯВАНЕ НА НОВИ Е – АДМИНИСТРАТИВНИ УСЛУГИ, ПРЕДОСТАВЯНИ ЧРЕЗ ИНТЕРНЕТ САЙТА НА НАЦИОНАЛНА АГЕНЦИЯ ЗА ПРОФЕСИОНАЛНО ОБРАЗОВАНИЕ И ОБУЧЕНИЕ”</w:t>
      </w:r>
    </w:p>
    <w:p w:rsidR="00381814" w:rsidRPr="00381814" w:rsidRDefault="00381814" w:rsidP="00381814">
      <w:pPr>
        <w:suppressAutoHyphens w:val="0"/>
        <w:spacing w:after="120"/>
        <w:jc w:val="center"/>
        <w:rPr>
          <w:rFonts w:ascii="Times New Roman" w:eastAsia="Times New Roman" w:hAnsi="Times New Roman" w:cs="Times New Roman"/>
          <w:b/>
          <w:sz w:val="24"/>
          <w:szCs w:val="24"/>
          <w:lang w:eastAsia="bg-BG"/>
        </w:rPr>
      </w:pPr>
      <w:r w:rsidRPr="00381814">
        <w:rPr>
          <w:rFonts w:ascii="Times New Roman" w:eastAsia="Times New Roman" w:hAnsi="Times New Roman" w:cs="Times New Roman"/>
          <w:b/>
          <w:sz w:val="24"/>
          <w:szCs w:val="24"/>
          <w:lang w:eastAsia="bg-BG"/>
        </w:rPr>
        <w:t>ДЕКЛАРИРАМ, ЧЕ:</w:t>
      </w:r>
    </w:p>
    <w:p w:rsidR="00381814" w:rsidRPr="00381814" w:rsidRDefault="00381814" w:rsidP="00381814">
      <w:pPr>
        <w:jc w:val="both"/>
        <w:rPr>
          <w:rFonts w:ascii="Times New Roman" w:hAnsi="Times New Roman" w:cs="Times New Roman"/>
          <w:color w:val="000000"/>
          <w:sz w:val="24"/>
          <w:szCs w:val="24"/>
        </w:rPr>
      </w:pPr>
      <w:r w:rsidRPr="00381814">
        <w:rPr>
          <w:rFonts w:ascii="Times New Roman" w:hAnsi="Times New Roman" w:cs="Times New Roman"/>
          <w:color w:val="000000"/>
          <w:sz w:val="24"/>
          <w:szCs w:val="24"/>
        </w:rPr>
        <w:t>За представляваното от мен дружество по смисъла на § 1, т. 1 от ДР на ЗИФОДРЮПДС не е приложима забраната по чл. 3, т. 8 от ЗИФОДРЮПДС. Известна ми е отговорността по чл. 313 от Наказателния кодекс за посочване на неверни данни.</w:t>
      </w:r>
    </w:p>
    <w:p w:rsidR="00381814" w:rsidRPr="00381814" w:rsidRDefault="00381814" w:rsidP="00381814">
      <w:pPr>
        <w:spacing w:after="120"/>
        <w:rPr>
          <w:rFonts w:ascii="Times New Roman" w:hAnsi="Times New Roman" w:cs="Times New Roman"/>
          <w:sz w:val="24"/>
          <w:szCs w:val="24"/>
          <w:u w:val="single"/>
        </w:rPr>
      </w:pPr>
      <w:r w:rsidRPr="00381814">
        <w:rPr>
          <w:rFonts w:ascii="Times New Roman" w:hAnsi="Times New Roman" w:cs="Times New Roman"/>
          <w:sz w:val="24"/>
          <w:szCs w:val="24"/>
          <w:u w:val="single"/>
        </w:rPr>
        <w:t xml:space="preserve">………………………..г </w:t>
      </w:r>
      <w:r w:rsidRPr="00381814">
        <w:rPr>
          <w:rFonts w:ascii="Times New Roman" w:hAnsi="Times New Roman" w:cs="Times New Roman"/>
          <w:sz w:val="24"/>
          <w:szCs w:val="24"/>
          <w:u w:val="single"/>
        </w:rPr>
        <w:tab/>
      </w:r>
      <w:r w:rsidRPr="00381814">
        <w:rPr>
          <w:rFonts w:ascii="Times New Roman" w:hAnsi="Times New Roman" w:cs="Times New Roman"/>
          <w:sz w:val="24"/>
          <w:szCs w:val="24"/>
          <w:u w:val="single"/>
        </w:rPr>
        <w:tab/>
      </w:r>
      <w:r w:rsidRPr="00381814">
        <w:rPr>
          <w:rFonts w:ascii="Times New Roman" w:hAnsi="Times New Roman" w:cs="Times New Roman"/>
          <w:sz w:val="24"/>
          <w:szCs w:val="24"/>
          <w:u w:val="single"/>
        </w:rPr>
        <w:tab/>
      </w:r>
      <w:r w:rsidRPr="00381814">
        <w:rPr>
          <w:rFonts w:ascii="Times New Roman" w:hAnsi="Times New Roman" w:cs="Times New Roman"/>
          <w:sz w:val="24"/>
          <w:szCs w:val="24"/>
          <w:u w:val="single"/>
        </w:rPr>
        <w:tab/>
        <w:t>Декларатор: ………………………..</w:t>
      </w:r>
    </w:p>
    <w:p w:rsidR="00381814" w:rsidRPr="00381814" w:rsidRDefault="00381814" w:rsidP="00381814">
      <w:pPr>
        <w:spacing w:after="120"/>
        <w:rPr>
          <w:rFonts w:ascii="Times New Roman" w:hAnsi="Times New Roman" w:cs="Times New Roman"/>
          <w:sz w:val="24"/>
          <w:szCs w:val="24"/>
          <w:u w:val="single"/>
        </w:rPr>
      </w:pPr>
      <w:r w:rsidRPr="00381814">
        <w:rPr>
          <w:rFonts w:ascii="Times New Roman" w:hAnsi="Times New Roman" w:cs="Times New Roman"/>
          <w:sz w:val="24"/>
          <w:szCs w:val="24"/>
          <w:u w:val="single"/>
        </w:rPr>
        <w:t xml:space="preserve">(дата на подписване)                   </w:t>
      </w:r>
    </w:p>
    <w:p w:rsidR="00381814" w:rsidRPr="00381814" w:rsidRDefault="00381814" w:rsidP="00381814">
      <w:pPr>
        <w:spacing w:after="0"/>
        <w:ind w:firstLine="720"/>
        <w:jc w:val="both"/>
        <w:rPr>
          <w:rFonts w:ascii="Times New Roman" w:hAnsi="Times New Roman" w:cs="Times New Roman"/>
          <w:i/>
          <w:color w:val="000000"/>
          <w:sz w:val="24"/>
          <w:szCs w:val="24"/>
        </w:rPr>
      </w:pPr>
      <w:r w:rsidRPr="00381814">
        <w:rPr>
          <w:rFonts w:ascii="Times New Roman" w:hAnsi="Times New Roman" w:cs="Times New Roman"/>
          <w:i/>
          <w:color w:val="000000"/>
          <w:sz w:val="24"/>
          <w:szCs w:val="24"/>
        </w:rPr>
        <w:t xml:space="preserve">Забележки: </w:t>
      </w:r>
    </w:p>
    <w:p w:rsidR="00381814" w:rsidRPr="00381814" w:rsidRDefault="00381814" w:rsidP="00381814">
      <w:pPr>
        <w:spacing w:after="0"/>
        <w:ind w:firstLine="720"/>
        <w:jc w:val="both"/>
        <w:rPr>
          <w:rFonts w:ascii="Times New Roman" w:hAnsi="Times New Roman" w:cs="Times New Roman"/>
          <w:i/>
          <w:color w:val="000000"/>
          <w:sz w:val="24"/>
          <w:szCs w:val="24"/>
        </w:rPr>
      </w:pPr>
      <w:r w:rsidRPr="00381814">
        <w:rPr>
          <w:rFonts w:ascii="Times New Roman" w:hAnsi="Times New Roman" w:cs="Times New Roman"/>
          <w:i/>
          <w:color w:val="000000"/>
          <w:sz w:val="24"/>
          <w:szCs w:val="24"/>
        </w:rPr>
        <w:t xml:space="preserve">1. По смисъла на§ 1, т. 1 от ДР на ЗИФОДРЮПДС "дружество" е всяко юридическо лице, неперсонифицирано дружество и друга структура, получаваща статута си от законодателството на държавата, в която е регистрирано, без оглед на формата на сдружаване, учредяване, регистрация или друг подобен критерий. </w:t>
      </w:r>
    </w:p>
    <w:p w:rsidR="00381814" w:rsidRPr="00381814" w:rsidRDefault="00381814" w:rsidP="00381814">
      <w:pPr>
        <w:spacing w:after="0"/>
        <w:ind w:firstLine="720"/>
        <w:jc w:val="both"/>
        <w:rPr>
          <w:rFonts w:ascii="Times New Roman" w:hAnsi="Times New Roman" w:cs="Times New Roman"/>
          <w:b/>
          <w:sz w:val="24"/>
          <w:szCs w:val="24"/>
        </w:rPr>
      </w:pPr>
      <w:r w:rsidRPr="00381814">
        <w:rPr>
          <w:rFonts w:ascii="Times New Roman" w:hAnsi="Times New Roman" w:cs="Times New Roman"/>
          <w:i/>
          <w:color w:val="000000"/>
          <w:sz w:val="24"/>
          <w:szCs w:val="24"/>
        </w:rPr>
        <w:lastRenderedPageBreak/>
        <w:t>2. Декларацията се попълва за всеки участник, подизпълнител и член на обединение, което не е юридическо лице. Достатъчно е подписването на декларацията от едно от лицата, които могат самостоятелно да представляват съответния участник, подизпълнител или член на обединение.</w:t>
      </w:r>
    </w:p>
    <w:p w:rsidR="00381814" w:rsidRPr="00381814" w:rsidRDefault="00381814" w:rsidP="00381814">
      <w:pPr>
        <w:spacing w:after="120"/>
        <w:jc w:val="right"/>
        <w:rPr>
          <w:rFonts w:ascii="Times New Roman" w:hAnsi="Times New Roman" w:cs="Times New Roman"/>
          <w:b/>
          <w:sz w:val="24"/>
          <w:szCs w:val="24"/>
        </w:rPr>
      </w:pPr>
      <w:r w:rsidRPr="00381814">
        <w:rPr>
          <w:rFonts w:ascii="Times New Roman" w:hAnsi="Times New Roman" w:cs="Times New Roman"/>
          <w:b/>
          <w:sz w:val="24"/>
          <w:szCs w:val="24"/>
        </w:rPr>
        <w:br w:type="page"/>
      </w:r>
      <w:r w:rsidRPr="00381814">
        <w:rPr>
          <w:rFonts w:ascii="Times New Roman" w:hAnsi="Times New Roman" w:cs="Times New Roman"/>
          <w:b/>
          <w:sz w:val="24"/>
          <w:szCs w:val="24"/>
        </w:rPr>
        <w:lastRenderedPageBreak/>
        <w:t>ПРИЛОЖЕНИЕ № 14</w:t>
      </w:r>
    </w:p>
    <w:p w:rsidR="00381814" w:rsidRPr="00381814" w:rsidRDefault="00381814" w:rsidP="00381814">
      <w:pPr>
        <w:spacing w:after="120"/>
        <w:jc w:val="right"/>
        <w:rPr>
          <w:rFonts w:ascii="Times New Roman" w:hAnsi="Times New Roman" w:cs="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32"/>
        <w:gridCol w:w="4844"/>
      </w:tblGrid>
      <w:tr w:rsidR="00381814" w:rsidRPr="00381814" w:rsidTr="00381814">
        <w:tblPrEx>
          <w:tblCellMar>
            <w:top w:w="0" w:type="dxa"/>
            <w:bottom w:w="0" w:type="dxa"/>
          </w:tblCellMar>
        </w:tblPrEx>
        <w:trPr>
          <w:jc w:val="center"/>
        </w:trPr>
        <w:tc>
          <w:tcPr>
            <w:tcW w:w="3832" w:type="dxa"/>
            <w:vAlign w:val="center"/>
          </w:tcPr>
          <w:p w:rsidR="00381814" w:rsidRPr="00381814" w:rsidRDefault="00381814" w:rsidP="00381814">
            <w:pPr>
              <w:suppressAutoHyphens w:val="0"/>
              <w:spacing w:after="120"/>
              <w:jc w:val="both"/>
              <w:rPr>
                <w:rFonts w:ascii="Times New Roman" w:eastAsia="Times New Roman" w:hAnsi="Times New Roman" w:cs="Times New Roman"/>
                <w:b/>
                <w:bCs/>
                <w:sz w:val="24"/>
                <w:szCs w:val="24"/>
                <w:lang w:eastAsia="bg-BG"/>
              </w:rPr>
            </w:pPr>
            <w:r w:rsidRPr="00381814">
              <w:rPr>
                <w:rFonts w:ascii="Times New Roman" w:eastAsia="Times New Roman" w:hAnsi="Times New Roman" w:cs="Times New Roman"/>
                <w:b/>
                <w:bCs/>
                <w:sz w:val="24"/>
                <w:szCs w:val="24"/>
                <w:lang w:eastAsia="bg-BG"/>
              </w:rPr>
              <w:t>Наименование на Участника :</w:t>
            </w:r>
          </w:p>
        </w:tc>
        <w:tc>
          <w:tcPr>
            <w:tcW w:w="4844" w:type="dxa"/>
          </w:tcPr>
          <w:p w:rsidR="00381814" w:rsidRPr="00381814" w:rsidRDefault="00381814" w:rsidP="00381814">
            <w:pPr>
              <w:suppressAutoHyphens w:val="0"/>
              <w:spacing w:after="120"/>
              <w:rPr>
                <w:rFonts w:ascii="Times New Roman" w:eastAsia="Times New Roman" w:hAnsi="Times New Roman" w:cs="Times New Roman"/>
                <w:i/>
                <w:iCs/>
                <w:sz w:val="24"/>
                <w:szCs w:val="24"/>
                <w:lang w:eastAsia="bg-BG"/>
              </w:rPr>
            </w:pPr>
          </w:p>
        </w:tc>
      </w:tr>
      <w:tr w:rsidR="00381814" w:rsidRPr="00381814" w:rsidTr="00381814">
        <w:tblPrEx>
          <w:tblCellMar>
            <w:top w:w="0" w:type="dxa"/>
            <w:bottom w:w="0" w:type="dxa"/>
          </w:tblCellMar>
        </w:tblPrEx>
        <w:trPr>
          <w:jc w:val="center"/>
        </w:trPr>
        <w:tc>
          <w:tcPr>
            <w:tcW w:w="3832" w:type="dxa"/>
            <w:vAlign w:val="center"/>
          </w:tcPr>
          <w:p w:rsidR="00381814" w:rsidRPr="00381814" w:rsidRDefault="00381814" w:rsidP="00381814">
            <w:pPr>
              <w:suppressAutoHyphens w:val="0"/>
              <w:spacing w:after="120"/>
              <w:jc w:val="both"/>
              <w:rPr>
                <w:rFonts w:ascii="Times New Roman" w:eastAsia="Times New Roman" w:hAnsi="Times New Roman" w:cs="Times New Roman"/>
                <w:b/>
                <w:bCs/>
                <w:sz w:val="24"/>
                <w:szCs w:val="24"/>
                <w:lang w:eastAsia="bg-BG"/>
              </w:rPr>
            </w:pPr>
            <w:r w:rsidRPr="00381814">
              <w:rPr>
                <w:rFonts w:ascii="Times New Roman" w:eastAsia="Times New Roman" w:hAnsi="Times New Roman" w:cs="Times New Roman"/>
                <w:b/>
                <w:bCs/>
                <w:sz w:val="24"/>
                <w:szCs w:val="24"/>
                <w:lang w:eastAsia="bg-BG"/>
              </w:rPr>
              <w:t>Седалище по регистрация :</w:t>
            </w:r>
          </w:p>
        </w:tc>
        <w:tc>
          <w:tcPr>
            <w:tcW w:w="4844" w:type="dxa"/>
          </w:tcPr>
          <w:p w:rsidR="00381814" w:rsidRPr="00381814" w:rsidRDefault="00381814" w:rsidP="00381814">
            <w:pPr>
              <w:suppressAutoHyphens w:val="0"/>
              <w:spacing w:after="120"/>
              <w:ind w:left="252"/>
              <w:rPr>
                <w:rFonts w:ascii="Times New Roman" w:eastAsia="Times New Roman" w:hAnsi="Times New Roman" w:cs="Times New Roman"/>
                <w:i/>
                <w:iCs/>
                <w:sz w:val="24"/>
                <w:szCs w:val="24"/>
                <w:lang w:eastAsia="bg-BG"/>
              </w:rPr>
            </w:pPr>
          </w:p>
        </w:tc>
      </w:tr>
      <w:tr w:rsidR="00381814" w:rsidRPr="00381814" w:rsidTr="00381814">
        <w:tblPrEx>
          <w:tblCellMar>
            <w:top w:w="0" w:type="dxa"/>
            <w:bottom w:w="0" w:type="dxa"/>
          </w:tblCellMar>
        </w:tblPrEx>
        <w:trPr>
          <w:jc w:val="center"/>
        </w:trPr>
        <w:tc>
          <w:tcPr>
            <w:tcW w:w="3832" w:type="dxa"/>
            <w:vAlign w:val="center"/>
          </w:tcPr>
          <w:p w:rsidR="00381814" w:rsidRPr="00381814" w:rsidRDefault="00381814" w:rsidP="00381814">
            <w:pPr>
              <w:suppressAutoHyphens w:val="0"/>
              <w:spacing w:after="120"/>
              <w:jc w:val="both"/>
              <w:rPr>
                <w:rFonts w:ascii="Times New Roman" w:eastAsia="Times New Roman" w:hAnsi="Times New Roman" w:cs="Times New Roman"/>
                <w:b/>
                <w:bCs/>
                <w:sz w:val="24"/>
                <w:szCs w:val="24"/>
                <w:lang w:eastAsia="bg-BG"/>
              </w:rPr>
            </w:pPr>
            <w:r w:rsidRPr="00381814">
              <w:rPr>
                <w:rFonts w:ascii="Times New Roman" w:eastAsia="Times New Roman" w:hAnsi="Times New Roman" w:cs="Times New Roman"/>
                <w:b/>
                <w:bCs/>
                <w:sz w:val="24"/>
                <w:szCs w:val="24"/>
                <w:lang w:eastAsia="bg-BG"/>
              </w:rPr>
              <w:t xml:space="preserve">BIC; IBAN: </w:t>
            </w:r>
          </w:p>
        </w:tc>
        <w:tc>
          <w:tcPr>
            <w:tcW w:w="4844" w:type="dxa"/>
          </w:tcPr>
          <w:p w:rsidR="00381814" w:rsidRPr="00381814" w:rsidRDefault="00381814" w:rsidP="00381814">
            <w:pPr>
              <w:suppressAutoHyphens w:val="0"/>
              <w:spacing w:after="120"/>
              <w:ind w:left="252"/>
              <w:rPr>
                <w:rFonts w:ascii="Times New Roman" w:eastAsia="Times New Roman" w:hAnsi="Times New Roman" w:cs="Times New Roman"/>
                <w:i/>
                <w:iCs/>
                <w:sz w:val="24"/>
                <w:szCs w:val="24"/>
                <w:lang w:eastAsia="bg-BG"/>
              </w:rPr>
            </w:pPr>
          </w:p>
        </w:tc>
      </w:tr>
      <w:tr w:rsidR="00381814" w:rsidRPr="00381814" w:rsidTr="00381814">
        <w:tblPrEx>
          <w:tblCellMar>
            <w:top w:w="0" w:type="dxa"/>
            <w:bottom w:w="0" w:type="dxa"/>
          </w:tblCellMar>
        </w:tblPrEx>
        <w:trPr>
          <w:jc w:val="center"/>
        </w:trPr>
        <w:tc>
          <w:tcPr>
            <w:tcW w:w="3832" w:type="dxa"/>
            <w:vAlign w:val="center"/>
          </w:tcPr>
          <w:p w:rsidR="00381814" w:rsidRPr="00381814" w:rsidRDefault="00381814" w:rsidP="00381814">
            <w:pPr>
              <w:suppressAutoHyphens w:val="0"/>
              <w:spacing w:after="120"/>
              <w:jc w:val="both"/>
              <w:rPr>
                <w:rFonts w:ascii="Times New Roman" w:eastAsia="Times New Roman" w:hAnsi="Times New Roman" w:cs="Times New Roman"/>
                <w:b/>
                <w:bCs/>
                <w:sz w:val="24"/>
                <w:szCs w:val="24"/>
                <w:lang w:eastAsia="bg-BG"/>
              </w:rPr>
            </w:pPr>
            <w:r w:rsidRPr="00381814">
              <w:rPr>
                <w:rFonts w:ascii="Times New Roman" w:eastAsia="Times New Roman" w:hAnsi="Times New Roman" w:cs="Times New Roman"/>
                <w:b/>
                <w:bCs/>
                <w:sz w:val="24"/>
                <w:szCs w:val="24"/>
                <w:lang w:eastAsia="bg-BG"/>
              </w:rPr>
              <w:t>ЕИК:</w:t>
            </w:r>
          </w:p>
        </w:tc>
        <w:tc>
          <w:tcPr>
            <w:tcW w:w="4844" w:type="dxa"/>
          </w:tcPr>
          <w:p w:rsidR="00381814" w:rsidRPr="00381814" w:rsidRDefault="00381814" w:rsidP="00381814">
            <w:pPr>
              <w:suppressAutoHyphens w:val="0"/>
              <w:spacing w:after="120"/>
              <w:ind w:left="252"/>
              <w:rPr>
                <w:rFonts w:ascii="Times New Roman" w:eastAsia="Times New Roman" w:hAnsi="Times New Roman" w:cs="Times New Roman"/>
                <w:i/>
                <w:iCs/>
                <w:sz w:val="24"/>
                <w:szCs w:val="24"/>
                <w:lang w:eastAsia="bg-BG"/>
              </w:rPr>
            </w:pPr>
          </w:p>
        </w:tc>
      </w:tr>
      <w:tr w:rsidR="00381814" w:rsidRPr="00381814" w:rsidTr="00381814">
        <w:tblPrEx>
          <w:tblCellMar>
            <w:top w:w="0" w:type="dxa"/>
            <w:bottom w:w="0" w:type="dxa"/>
          </w:tblCellMar>
        </w:tblPrEx>
        <w:trPr>
          <w:jc w:val="center"/>
        </w:trPr>
        <w:tc>
          <w:tcPr>
            <w:tcW w:w="3832" w:type="dxa"/>
            <w:vAlign w:val="center"/>
          </w:tcPr>
          <w:p w:rsidR="00381814" w:rsidRPr="00381814" w:rsidRDefault="00381814" w:rsidP="00381814">
            <w:pPr>
              <w:suppressAutoHyphens w:val="0"/>
              <w:spacing w:after="120"/>
              <w:rPr>
                <w:rFonts w:ascii="Times New Roman" w:eastAsia="Times New Roman" w:hAnsi="Times New Roman" w:cs="Times New Roman"/>
                <w:b/>
                <w:bCs/>
                <w:sz w:val="24"/>
                <w:szCs w:val="24"/>
                <w:lang w:eastAsia="bg-BG"/>
              </w:rPr>
            </w:pPr>
            <w:r w:rsidRPr="00381814">
              <w:rPr>
                <w:rFonts w:ascii="Times New Roman" w:eastAsia="Times New Roman" w:hAnsi="Times New Roman" w:cs="Times New Roman"/>
                <w:b/>
                <w:bCs/>
                <w:sz w:val="24"/>
                <w:szCs w:val="24"/>
                <w:lang w:eastAsia="bg-BG"/>
              </w:rPr>
              <w:t>Точен адрес за кореспонденция:</w:t>
            </w:r>
          </w:p>
        </w:tc>
        <w:tc>
          <w:tcPr>
            <w:tcW w:w="4844" w:type="dxa"/>
          </w:tcPr>
          <w:p w:rsidR="00381814" w:rsidRPr="00381814" w:rsidRDefault="00381814" w:rsidP="00381814">
            <w:pPr>
              <w:suppressAutoHyphens w:val="0"/>
              <w:spacing w:after="120"/>
              <w:ind w:left="283" w:hanging="18"/>
              <w:jc w:val="center"/>
              <w:rPr>
                <w:rFonts w:ascii="Times New Roman" w:eastAsia="Times New Roman" w:hAnsi="Times New Roman" w:cs="Times New Roman"/>
                <w:i/>
                <w:iCs/>
                <w:sz w:val="24"/>
                <w:szCs w:val="24"/>
                <w:lang w:eastAsia="bg-BG"/>
              </w:rPr>
            </w:pPr>
            <w:r w:rsidRPr="00381814">
              <w:rPr>
                <w:rFonts w:ascii="Times New Roman" w:eastAsia="Times New Roman" w:hAnsi="Times New Roman" w:cs="Times New Roman"/>
                <w:i/>
                <w:iCs/>
                <w:sz w:val="24"/>
                <w:szCs w:val="24"/>
                <w:lang w:eastAsia="bg-BG"/>
              </w:rPr>
              <w:t>(държава, град, пощенски код, улица, №)</w:t>
            </w:r>
          </w:p>
        </w:tc>
      </w:tr>
      <w:tr w:rsidR="00381814" w:rsidRPr="00381814" w:rsidTr="00381814">
        <w:tblPrEx>
          <w:tblCellMar>
            <w:top w:w="0" w:type="dxa"/>
            <w:bottom w:w="0" w:type="dxa"/>
          </w:tblCellMar>
        </w:tblPrEx>
        <w:trPr>
          <w:jc w:val="center"/>
        </w:trPr>
        <w:tc>
          <w:tcPr>
            <w:tcW w:w="3832" w:type="dxa"/>
            <w:vAlign w:val="center"/>
          </w:tcPr>
          <w:p w:rsidR="00381814" w:rsidRPr="00381814" w:rsidRDefault="00381814" w:rsidP="00381814">
            <w:pPr>
              <w:tabs>
                <w:tab w:val="center" w:pos="4536"/>
                <w:tab w:val="right" w:pos="9072"/>
              </w:tabs>
              <w:spacing w:after="120"/>
              <w:rPr>
                <w:rFonts w:ascii="Times New Roman" w:hAnsi="Times New Roman" w:cs="Times New Roman"/>
                <w:b/>
                <w:bCs/>
                <w:sz w:val="24"/>
                <w:szCs w:val="24"/>
              </w:rPr>
            </w:pPr>
            <w:r w:rsidRPr="00381814">
              <w:rPr>
                <w:rFonts w:ascii="Times New Roman" w:hAnsi="Times New Roman" w:cs="Times New Roman"/>
                <w:b/>
                <w:bCs/>
                <w:sz w:val="24"/>
                <w:szCs w:val="24"/>
              </w:rPr>
              <w:t>Телефонен номер :</w:t>
            </w:r>
          </w:p>
        </w:tc>
        <w:tc>
          <w:tcPr>
            <w:tcW w:w="4844" w:type="dxa"/>
          </w:tcPr>
          <w:p w:rsidR="00381814" w:rsidRPr="00381814" w:rsidRDefault="00381814" w:rsidP="00381814">
            <w:pPr>
              <w:suppressAutoHyphens w:val="0"/>
              <w:spacing w:after="120"/>
              <w:ind w:left="252"/>
              <w:jc w:val="both"/>
              <w:rPr>
                <w:rFonts w:ascii="Times New Roman" w:eastAsia="Times New Roman" w:hAnsi="Times New Roman" w:cs="Times New Roman"/>
                <w:i/>
                <w:iCs/>
                <w:sz w:val="24"/>
                <w:szCs w:val="24"/>
                <w:lang w:eastAsia="bg-BG"/>
              </w:rPr>
            </w:pPr>
          </w:p>
        </w:tc>
      </w:tr>
      <w:tr w:rsidR="00381814" w:rsidRPr="00381814" w:rsidTr="00381814">
        <w:tblPrEx>
          <w:tblCellMar>
            <w:top w:w="0" w:type="dxa"/>
            <w:bottom w:w="0" w:type="dxa"/>
          </w:tblCellMar>
        </w:tblPrEx>
        <w:trPr>
          <w:jc w:val="center"/>
        </w:trPr>
        <w:tc>
          <w:tcPr>
            <w:tcW w:w="3832" w:type="dxa"/>
            <w:vAlign w:val="center"/>
          </w:tcPr>
          <w:p w:rsidR="00381814" w:rsidRPr="00381814" w:rsidRDefault="00381814" w:rsidP="00381814">
            <w:pPr>
              <w:tabs>
                <w:tab w:val="center" w:pos="4536"/>
                <w:tab w:val="right" w:pos="9072"/>
              </w:tabs>
              <w:spacing w:after="120"/>
              <w:rPr>
                <w:rFonts w:ascii="Times New Roman" w:hAnsi="Times New Roman" w:cs="Times New Roman"/>
                <w:b/>
                <w:bCs/>
                <w:sz w:val="24"/>
                <w:szCs w:val="24"/>
              </w:rPr>
            </w:pPr>
            <w:r w:rsidRPr="00381814">
              <w:rPr>
                <w:rFonts w:ascii="Times New Roman" w:hAnsi="Times New Roman" w:cs="Times New Roman"/>
                <w:b/>
                <w:bCs/>
                <w:sz w:val="24"/>
                <w:szCs w:val="24"/>
              </w:rPr>
              <w:t>Факс номер :</w:t>
            </w:r>
          </w:p>
        </w:tc>
        <w:tc>
          <w:tcPr>
            <w:tcW w:w="4844" w:type="dxa"/>
          </w:tcPr>
          <w:p w:rsidR="00381814" w:rsidRPr="00381814" w:rsidRDefault="00381814" w:rsidP="00381814">
            <w:pPr>
              <w:suppressAutoHyphens w:val="0"/>
              <w:spacing w:after="120"/>
              <w:ind w:left="252"/>
              <w:jc w:val="both"/>
              <w:rPr>
                <w:rFonts w:ascii="Times New Roman" w:eastAsia="Times New Roman" w:hAnsi="Times New Roman" w:cs="Times New Roman"/>
                <w:i/>
                <w:iCs/>
                <w:sz w:val="24"/>
                <w:szCs w:val="24"/>
                <w:lang w:eastAsia="bg-BG"/>
              </w:rPr>
            </w:pPr>
          </w:p>
        </w:tc>
      </w:tr>
      <w:tr w:rsidR="00381814" w:rsidRPr="00381814" w:rsidTr="00381814">
        <w:tblPrEx>
          <w:tblCellMar>
            <w:top w:w="0" w:type="dxa"/>
            <w:bottom w:w="0" w:type="dxa"/>
          </w:tblCellMar>
        </w:tblPrEx>
        <w:trPr>
          <w:jc w:val="center"/>
        </w:trPr>
        <w:tc>
          <w:tcPr>
            <w:tcW w:w="3832" w:type="dxa"/>
            <w:vAlign w:val="center"/>
          </w:tcPr>
          <w:p w:rsidR="00381814" w:rsidRPr="00381814" w:rsidRDefault="00381814" w:rsidP="00381814">
            <w:pPr>
              <w:tabs>
                <w:tab w:val="center" w:pos="4536"/>
                <w:tab w:val="right" w:pos="9072"/>
              </w:tabs>
              <w:spacing w:after="120"/>
              <w:rPr>
                <w:rFonts w:ascii="Times New Roman" w:hAnsi="Times New Roman" w:cs="Times New Roman"/>
                <w:b/>
                <w:bCs/>
                <w:sz w:val="24"/>
                <w:szCs w:val="24"/>
              </w:rPr>
            </w:pPr>
            <w:r w:rsidRPr="00381814">
              <w:rPr>
                <w:rFonts w:ascii="Times New Roman" w:hAnsi="Times New Roman" w:cs="Times New Roman"/>
                <w:b/>
                <w:bCs/>
                <w:sz w:val="24"/>
                <w:szCs w:val="24"/>
              </w:rPr>
              <w:t>Лице за контакти :</w:t>
            </w:r>
          </w:p>
        </w:tc>
        <w:tc>
          <w:tcPr>
            <w:tcW w:w="4844" w:type="dxa"/>
          </w:tcPr>
          <w:p w:rsidR="00381814" w:rsidRPr="00381814" w:rsidRDefault="00381814" w:rsidP="00381814">
            <w:pPr>
              <w:suppressAutoHyphens w:val="0"/>
              <w:spacing w:after="120"/>
              <w:ind w:left="252"/>
              <w:jc w:val="both"/>
              <w:rPr>
                <w:rFonts w:ascii="Times New Roman" w:eastAsia="Times New Roman" w:hAnsi="Times New Roman" w:cs="Times New Roman"/>
                <w:i/>
                <w:iCs/>
                <w:sz w:val="24"/>
                <w:szCs w:val="24"/>
                <w:lang w:eastAsia="bg-BG"/>
              </w:rPr>
            </w:pPr>
          </w:p>
        </w:tc>
      </w:tr>
      <w:tr w:rsidR="00381814" w:rsidRPr="00381814" w:rsidTr="00381814">
        <w:tblPrEx>
          <w:tblCellMar>
            <w:top w:w="0" w:type="dxa"/>
            <w:bottom w:w="0" w:type="dxa"/>
          </w:tblCellMar>
        </w:tblPrEx>
        <w:trPr>
          <w:jc w:val="center"/>
        </w:trPr>
        <w:tc>
          <w:tcPr>
            <w:tcW w:w="3832" w:type="dxa"/>
            <w:vAlign w:val="center"/>
          </w:tcPr>
          <w:p w:rsidR="00381814" w:rsidRPr="00381814" w:rsidRDefault="00381814" w:rsidP="00381814">
            <w:pPr>
              <w:tabs>
                <w:tab w:val="center" w:pos="4536"/>
                <w:tab w:val="right" w:pos="9072"/>
              </w:tabs>
              <w:spacing w:after="120"/>
              <w:rPr>
                <w:rFonts w:ascii="Times New Roman" w:hAnsi="Times New Roman" w:cs="Times New Roman"/>
                <w:b/>
                <w:bCs/>
                <w:sz w:val="24"/>
                <w:szCs w:val="24"/>
              </w:rPr>
            </w:pPr>
            <w:r w:rsidRPr="00381814">
              <w:rPr>
                <w:rFonts w:ascii="Times New Roman" w:hAnsi="Times New Roman" w:cs="Times New Roman"/>
                <w:b/>
                <w:bCs/>
                <w:sz w:val="24"/>
                <w:szCs w:val="24"/>
              </w:rPr>
              <w:t>e mail :</w:t>
            </w:r>
          </w:p>
        </w:tc>
        <w:tc>
          <w:tcPr>
            <w:tcW w:w="4844" w:type="dxa"/>
          </w:tcPr>
          <w:p w:rsidR="00381814" w:rsidRPr="00381814" w:rsidRDefault="00381814" w:rsidP="00381814">
            <w:pPr>
              <w:suppressAutoHyphens w:val="0"/>
              <w:spacing w:after="120"/>
              <w:ind w:left="252"/>
              <w:jc w:val="both"/>
              <w:rPr>
                <w:rFonts w:ascii="Times New Roman" w:eastAsia="Times New Roman" w:hAnsi="Times New Roman" w:cs="Times New Roman"/>
                <w:i/>
                <w:iCs/>
                <w:sz w:val="24"/>
                <w:szCs w:val="24"/>
                <w:lang w:eastAsia="bg-BG"/>
              </w:rPr>
            </w:pPr>
          </w:p>
        </w:tc>
      </w:tr>
    </w:tbl>
    <w:p w:rsidR="00381814" w:rsidRPr="00381814" w:rsidRDefault="00381814" w:rsidP="00381814">
      <w:pPr>
        <w:suppressAutoHyphens w:val="0"/>
        <w:spacing w:after="120"/>
        <w:jc w:val="both"/>
        <w:rPr>
          <w:rFonts w:ascii="Times New Roman" w:eastAsia="Times New Roman" w:hAnsi="Times New Roman" w:cs="Times New Roman"/>
          <w:i/>
          <w:iCs/>
          <w:sz w:val="24"/>
          <w:szCs w:val="24"/>
          <w:lang w:eastAsia="bg-BG"/>
        </w:rPr>
      </w:pPr>
    </w:p>
    <w:p w:rsidR="00381814" w:rsidRPr="00381814" w:rsidRDefault="00381814" w:rsidP="00381814">
      <w:pPr>
        <w:suppressAutoHyphens w:val="0"/>
        <w:spacing w:after="120"/>
        <w:ind w:left="3540" w:firstLine="708"/>
        <w:jc w:val="right"/>
        <w:rPr>
          <w:rFonts w:ascii="Times New Roman" w:eastAsia="Times New Roman" w:hAnsi="Times New Roman" w:cs="Times New Roman"/>
          <w:b/>
          <w:bCs/>
          <w:caps/>
          <w:sz w:val="24"/>
          <w:szCs w:val="24"/>
          <w:lang w:eastAsia="bg-BG"/>
        </w:rPr>
      </w:pPr>
      <w:r w:rsidRPr="00381814">
        <w:rPr>
          <w:rFonts w:ascii="Times New Roman" w:eastAsia="Times New Roman" w:hAnsi="Times New Roman" w:cs="Times New Roman"/>
          <w:b/>
          <w:bCs/>
          <w:caps/>
          <w:sz w:val="24"/>
          <w:szCs w:val="24"/>
          <w:lang w:eastAsia="bg-BG"/>
        </w:rPr>
        <w:t>До</w:t>
      </w:r>
    </w:p>
    <w:p w:rsidR="00381814" w:rsidRPr="00381814" w:rsidRDefault="00381814" w:rsidP="00381814">
      <w:pPr>
        <w:suppressAutoHyphens w:val="0"/>
        <w:spacing w:after="120"/>
        <w:ind w:left="3540" w:firstLine="1503"/>
        <w:jc w:val="right"/>
        <w:rPr>
          <w:rFonts w:ascii="Times New Roman" w:eastAsia="Times New Roman" w:hAnsi="Times New Roman" w:cs="Times New Roman"/>
          <w:b/>
          <w:bCs/>
          <w:caps/>
          <w:sz w:val="24"/>
          <w:szCs w:val="24"/>
          <w:lang w:eastAsia="bg-BG"/>
        </w:rPr>
      </w:pPr>
    </w:p>
    <w:p w:rsidR="00381814" w:rsidRPr="00381814" w:rsidRDefault="00381814" w:rsidP="00381814">
      <w:pPr>
        <w:suppressAutoHyphens w:val="0"/>
        <w:spacing w:after="120"/>
        <w:ind w:left="1356" w:firstLine="1503"/>
        <w:jc w:val="right"/>
        <w:rPr>
          <w:rFonts w:ascii="Times New Roman" w:eastAsia="Times New Roman" w:hAnsi="Times New Roman" w:cs="Times New Roman"/>
          <w:sz w:val="24"/>
          <w:szCs w:val="24"/>
          <w:lang w:eastAsia="bg-BG"/>
        </w:rPr>
      </w:pPr>
      <w:r w:rsidRPr="00381814">
        <w:rPr>
          <w:rFonts w:ascii="Times New Roman" w:eastAsia="Times New Roman" w:hAnsi="Times New Roman" w:cs="Times New Roman"/>
          <w:b/>
          <w:sz w:val="24"/>
          <w:szCs w:val="24"/>
          <w:lang w:eastAsia="bg-BG"/>
        </w:rPr>
        <w:t>НАЦИОНАЛНА АГЕНЦИЯ ЗА ПРОФЕСИОНАЛНО ОБРАЗОВАНИЕ И ОБУЧЕНИЕ</w:t>
      </w:r>
      <w:r w:rsidRPr="00381814">
        <w:rPr>
          <w:rFonts w:ascii="Times New Roman" w:eastAsia="Times New Roman" w:hAnsi="Times New Roman" w:cs="Times New Roman"/>
          <w:sz w:val="24"/>
          <w:szCs w:val="24"/>
          <w:lang w:eastAsia="bg-BG"/>
        </w:rPr>
        <w:t>,</w:t>
      </w:r>
    </w:p>
    <w:p w:rsidR="00381814" w:rsidRPr="00381814" w:rsidRDefault="00381814" w:rsidP="00381814">
      <w:pPr>
        <w:suppressAutoHyphens w:val="0"/>
        <w:spacing w:after="120"/>
        <w:jc w:val="right"/>
        <w:rPr>
          <w:rFonts w:ascii="Times New Roman" w:eastAsia="Times New Roman" w:hAnsi="Times New Roman" w:cs="Times New Roman"/>
          <w:b/>
          <w:bCs/>
          <w:sz w:val="24"/>
          <w:szCs w:val="24"/>
          <w:lang w:eastAsia="bg-BG"/>
        </w:rPr>
      </w:pPr>
      <w:r w:rsidRPr="00381814">
        <w:rPr>
          <w:rFonts w:ascii="Times New Roman" w:eastAsia="Times New Roman" w:hAnsi="Times New Roman" w:cs="Times New Roman"/>
          <w:b/>
          <w:sz w:val="24"/>
          <w:szCs w:val="24"/>
          <w:lang w:eastAsia="bg-BG"/>
        </w:rPr>
        <w:t>Град София, бул. “ Цариградско шосе” № 125, бл. 5, ет.5</w:t>
      </w:r>
    </w:p>
    <w:p w:rsidR="00381814" w:rsidRPr="00381814" w:rsidRDefault="00381814" w:rsidP="00381814">
      <w:pPr>
        <w:suppressAutoHyphens w:val="0"/>
        <w:spacing w:after="120"/>
        <w:ind w:left="4253"/>
        <w:jc w:val="center"/>
        <w:rPr>
          <w:rFonts w:ascii="Times New Roman" w:eastAsia="Times New Roman" w:hAnsi="Times New Roman" w:cs="Times New Roman"/>
          <w:b/>
          <w:bCs/>
          <w:caps/>
          <w:sz w:val="24"/>
          <w:szCs w:val="24"/>
          <w:lang w:eastAsia="bg-BG"/>
        </w:rPr>
      </w:pPr>
    </w:p>
    <w:p w:rsidR="00381814" w:rsidRPr="00381814" w:rsidRDefault="00381814" w:rsidP="00381814">
      <w:pPr>
        <w:suppressAutoHyphens w:val="0"/>
        <w:spacing w:after="120"/>
        <w:jc w:val="center"/>
        <w:rPr>
          <w:rFonts w:ascii="Times New Roman" w:eastAsia="Times New Roman" w:hAnsi="Times New Roman" w:cs="Times New Roman"/>
          <w:b/>
          <w:bCs/>
          <w:sz w:val="24"/>
          <w:szCs w:val="24"/>
          <w:lang w:eastAsia="bg-BG"/>
        </w:rPr>
      </w:pPr>
      <w:r w:rsidRPr="00381814">
        <w:rPr>
          <w:rFonts w:ascii="Times New Roman" w:eastAsia="Times New Roman" w:hAnsi="Times New Roman" w:cs="Times New Roman"/>
          <w:b/>
          <w:bCs/>
          <w:sz w:val="24"/>
          <w:szCs w:val="24"/>
          <w:lang w:eastAsia="bg-BG"/>
        </w:rPr>
        <w:t>ТЕХНИЧЕСКО ПРЕДЛОЖЕНИЕ</w:t>
      </w:r>
    </w:p>
    <w:p w:rsidR="00381814" w:rsidRPr="00381814" w:rsidRDefault="00381814" w:rsidP="00381814">
      <w:pPr>
        <w:suppressAutoHyphens w:val="0"/>
        <w:spacing w:after="120"/>
        <w:ind w:firstLine="708"/>
        <w:jc w:val="both"/>
        <w:rPr>
          <w:rFonts w:ascii="Times New Roman" w:eastAsia="Times New Roman" w:hAnsi="Times New Roman" w:cs="Times New Roman"/>
          <w:b/>
          <w:bCs/>
          <w:sz w:val="24"/>
          <w:szCs w:val="24"/>
          <w:lang w:eastAsia="bg-BG"/>
        </w:rPr>
      </w:pPr>
      <w:r w:rsidRPr="00381814">
        <w:rPr>
          <w:rFonts w:ascii="Times New Roman" w:eastAsia="Times New Roman" w:hAnsi="Times New Roman" w:cs="Times New Roman"/>
          <w:b/>
          <w:bCs/>
          <w:sz w:val="24"/>
          <w:szCs w:val="24"/>
          <w:lang w:eastAsia="bg-BG"/>
        </w:rPr>
        <w:t xml:space="preserve">Наименование на поръчката: </w:t>
      </w:r>
      <w:r w:rsidRPr="00381814">
        <w:rPr>
          <w:rFonts w:ascii="Times New Roman" w:eastAsia="Times New Roman" w:hAnsi="Times New Roman" w:cs="Times New Roman"/>
          <w:b/>
          <w:sz w:val="24"/>
          <w:szCs w:val="24"/>
          <w:lang w:eastAsia="bg-BG"/>
        </w:rPr>
        <w:t>“УСЪВЪРШЕНСТВАНЕ НА СЪЩЕСТВУВАЩИТЕ И ВНЕДРЯВАНЕ НА НОВИ Е – АДМИНИСТРАТИВНИ УСЛУГИ, ПРЕДОСТАВЯНИ ЧРЕЗ ИНТЕРНЕТ САЙТА НА НАЦИОНАЛНА АГЕНЦИЯ ЗА ПРОФЕСИОНАЛНО ОБРАЗОВАНИЕ И ОБУЧЕНИЕ”</w:t>
      </w:r>
    </w:p>
    <w:p w:rsidR="00381814" w:rsidRPr="00381814" w:rsidRDefault="00381814" w:rsidP="00381814">
      <w:pPr>
        <w:suppressAutoHyphens w:val="0"/>
        <w:spacing w:after="120"/>
        <w:jc w:val="both"/>
        <w:rPr>
          <w:rFonts w:ascii="Times New Roman" w:eastAsia="Times New Roman" w:hAnsi="Times New Roman" w:cs="Times New Roman"/>
          <w:b/>
          <w:bCs/>
          <w:sz w:val="24"/>
          <w:szCs w:val="24"/>
          <w:lang w:eastAsia="bg-BG"/>
        </w:rPr>
      </w:pPr>
    </w:p>
    <w:p w:rsidR="00381814" w:rsidRPr="00381814" w:rsidRDefault="00381814" w:rsidP="00381814">
      <w:pPr>
        <w:suppressAutoHyphens w:val="0"/>
        <w:spacing w:after="120"/>
        <w:jc w:val="both"/>
        <w:rPr>
          <w:rFonts w:ascii="Times New Roman" w:eastAsia="Times New Roman" w:hAnsi="Times New Roman" w:cs="Times New Roman"/>
          <w:b/>
          <w:bCs/>
          <w:sz w:val="24"/>
          <w:szCs w:val="24"/>
          <w:lang w:eastAsia="bg-BG"/>
        </w:rPr>
      </w:pPr>
      <w:r w:rsidRPr="00381814">
        <w:rPr>
          <w:rFonts w:ascii="Times New Roman" w:eastAsia="Times New Roman" w:hAnsi="Times New Roman" w:cs="Times New Roman"/>
          <w:b/>
          <w:bCs/>
          <w:sz w:val="24"/>
          <w:szCs w:val="24"/>
          <w:lang w:eastAsia="bg-BG"/>
        </w:rPr>
        <w:t>УВАЖАЕМИ ГОСПОЖИ И ГОСПОДА,</w:t>
      </w:r>
    </w:p>
    <w:p w:rsidR="00381814" w:rsidRPr="00381814" w:rsidRDefault="00381814" w:rsidP="00381814">
      <w:pPr>
        <w:suppressAutoHyphens w:val="0"/>
        <w:spacing w:after="120"/>
        <w:ind w:firstLine="708"/>
        <w:jc w:val="both"/>
        <w:rPr>
          <w:rFonts w:ascii="Times New Roman" w:eastAsia="Times New Roman" w:hAnsi="Times New Roman" w:cs="Times New Roman"/>
          <w:b/>
          <w:bCs/>
          <w:sz w:val="24"/>
          <w:szCs w:val="24"/>
          <w:lang w:eastAsia="bg-BG"/>
        </w:rPr>
      </w:pPr>
      <w:r w:rsidRPr="00381814">
        <w:rPr>
          <w:rFonts w:ascii="Times New Roman" w:eastAsia="Times New Roman" w:hAnsi="Times New Roman" w:cs="Times New Roman"/>
          <w:sz w:val="24"/>
          <w:szCs w:val="24"/>
          <w:lang w:eastAsia="bg-BG"/>
        </w:rPr>
        <w:t xml:space="preserve">С настоящото, Ви представяме нашето техническо предложение за участие в обявената от Вас обществена Поръчка с предмет: </w:t>
      </w:r>
      <w:r w:rsidRPr="00381814">
        <w:rPr>
          <w:rFonts w:ascii="Times New Roman" w:eastAsia="Times New Roman" w:hAnsi="Times New Roman" w:cs="Times New Roman"/>
          <w:b/>
          <w:sz w:val="24"/>
          <w:szCs w:val="24"/>
          <w:lang w:eastAsia="bg-BG"/>
        </w:rPr>
        <w:t xml:space="preserve">“ “УСЪВЪРШЕНСТВАНЕ НА СЪЩЕСТВУВАЩИТЕ И ВНЕДРЯВАНЕ НА НОВИ Е – АДМИНИСТРАТИВНИ </w:t>
      </w:r>
      <w:r w:rsidRPr="00381814">
        <w:rPr>
          <w:rFonts w:ascii="Times New Roman" w:eastAsia="Times New Roman" w:hAnsi="Times New Roman" w:cs="Times New Roman"/>
          <w:b/>
          <w:sz w:val="24"/>
          <w:szCs w:val="24"/>
          <w:lang w:eastAsia="bg-BG"/>
        </w:rPr>
        <w:lastRenderedPageBreak/>
        <w:t>УСЛУГИ, ПРЕДОСТАВЯНИ ЧРЕЗ ИНТЕРНЕТ САЙТА НА НАЦИОНАЛНА АГЕНЦИЯ ЗА ПРОФЕСИОНАЛНО ОБРАЗОВАНИЕ И ОБУЧЕНИЕ”</w:t>
      </w:r>
      <w:r w:rsidRPr="00381814">
        <w:rPr>
          <w:rFonts w:ascii="Times New Roman" w:eastAsia="Times New Roman" w:hAnsi="Times New Roman" w:cs="Times New Roman"/>
          <w:bCs/>
          <w:i/>
          <w:sz w:val="24"/>
          <w:szCs w:val="24"/>
          <w:lang w:eastAsia="bg-BG"/>
        </w:rPr>
        <w:t>,</w:t>
      </w:r>
    </w:p>
    <w:p w:rsidR="00381814" w:rsidRPr="00381814" w:rsidRDefault="00381814" w:rsidP="00381814">
      <w:pPr>
        <w:spacing w:after="120"/>
        <w:jc w:val="both"/>
        <w:rPr>
          <w:rFonts w:ascii="Times New Roman" w:hAnsi="Times New Roman" w:cs="Times New Roman"/>
          <w:b/>
          <w:sz w:val="24"/>
          <w:szCs w:val="24"/>
        </w:rPr>
      </w:pPr>
      <w:r w:rsidRPr="00381814">
        <w:rPr>
          <w:rFonts w:ascii="Times New Roman" w:hAnsi="Times New Roman" w:cs="Times New Roman"/>
          <w:sz w:val="24"/>
          <w:szCs w:val="24"/>
        </w:rPr>
        <w:t>След запознаване с документацията за участие, заявяваме, че приемаме условията за участие, включително и описанието на предмета на Поръчката за настоящата открита процедура за обществена поръчка и предлагаме следната техническа оферта за изпълнението:</w:t>
      </w:r>
    </w:p>
    <w:p w:rsidR="00381814" w:rsidRPr="00381814" w:rsidRDefault="00381814" w:rsidP="00381814">
      <w:pPr>
        <w:spacing w:after="120"/>
        <w:jc w:val="both"/>
        <w:rPr>
          <w:rFonts w:ascii="Times New Roman" w:hAnsi="Times New Roman" w:cs="Times New Roman"/>
          <w:sz w:val="24"/>
          <w:szCs w:val="24"/>
        </w:rPr>
      </w:pPr>
      <w:r w:rsidRPr="00381814">
        <w:rPr>
          <w:rFonts w:ascii="Times New Roman" w:hAnsi="Times New Roman" w:cs="Times New Roman"/>
          <w:sz w:val="24"/>
          <w:szCs w:val="24"/>
        </w:rPr>
        <w:t xml:space="preserve">Срок за изпълнение на услугата по договора е </w:t>
      </w:r>
      <w:r w:rsidRPr="00381814">
        <w:rPr>
          <w:rFonts w:ascii="Times New Roman" w:hAnsi="Times New Roman" w:cs="Times New Roman"/>
          <w:sz w:val="24"/>
          <w:szCs w:val="24"/>
          <w:highlight w:val="yellow"/>
        </w:rPr>
        <w:t>.................................</w:t>
      </w:r>
      <w:r w:rsidRPr="00381814">
        <w:rPr>
          <w:rFonts w:ascii="Times New Roman" w:hAnsi="Times New Roman" w:cs="Times New Roman"/>
          <w:sz w:val="24"/>
          <w:szCs w:val="24"/>
        </w:rPr>
        <w:t>;</w:t>
      </w:r>
    </w:p>
    <w:p w:rsidR="00381814" w:rsidRPr="00381814" w:rsidRDefault="00381814" w:rsidP="00381814">
      <w:pPr>
        <w:spacing w:after="120"/>
        <w:jc w:val="both"/>
        <w:rPr>
          <w:rFonts w:ascii="Times New Roman" w:hAnsi="Times New Roman" w:cs="Times New Roman"/>
          <w:sz w:val="24"/>
          <w:szCs w:val="24"/>
        </w:rPr>
      </w:pPr>
      <w:r w:rsidRPr="00381814">
        <w:rPr>
          <w:rFonts w:ascii="Times New Roman" w:hAnsi="Times New Roman" w:cs="Times New Roman"/>
          <w:sz w:val="24"/>
          <w:szCs w:val="24"/>
        </w:rPr>
        <w:t xml:space="preserve">Гаранционият срок е : </w:t>
      </w:r>
      <w:r w:rsidRPr="00381814">
        <w:rPr>
          <w:rFonts w:ascii="Times New Roman" w:hAnsi="Times New Roman" w:cs="Times New Roman"/>
          <w:sz w:val="24"/>
          <w:szCs w:val="24"/>
          <w:highlight w:val="yellow"/>
        </w:rPr>
        <w:t>_____________________________________;</w:t>
      </w:r>
    </w:p>
    <w:p w:rsidR="00381814" w:rsidRPr="00381814" w:rsidRDefault="00381814" w:rsidP="00381814">
      <w:pPr>
        <w:spacing w:after="120"/>
        <w:jc w:val="both"/>
        <w:rPr>
          <w:rFonts w:ascii="Times New Roman" w:hAnsi="Times New Roman" w:cs="Times New Roman"/>
          <w:b/>
          <w:sz w:val="24"/>
          <w:szCs w:val="24"/>
        </w:rPr>
      </w:pPr>
      <w:r w:rsidRPr="00381814">
        <w:rPr>
          <w:rFonts w:ascii="Times New Roman" w:hAnsi="Times New Roman" w:cs="Times New Roman"/>
          <w:sz w:val="24"/>
          <w:szCs w:val="24"/>
        </w:rPr>
        <w:t xml:space="preserve">С настоящото, Ви представяме нашето Техническо предложение за участие в обявената от Вас обществена поръчка с предмет: </w:t>
      </w:r>
      <w:r w:rsidRPr="00381814">
        <w:rPr>
          <w:rFonts w:ascii="Times New Roman" w:hAnsi="Times New Roman" w:cs="Times New Roman"/>
          <w:b/>
          <w:sz w:val="24"/>
          <w:szCs w:val="24"/>
        </w:rPr>
        <w:t xml:space="preserve">“УСЪВЪРШЕНСТВАНЕ НА СЪЩЕСТВУВАЩИТЕ И ВНЕДРЯВАНЕ НА НОВИ Е – АДМИНИСТРАТИВНИ УСЛУГИ, ПРЕДОСТАВЯНИ ЧРЕЗ ИНТЕРНЕТ САЙТА НА НАЦИОНАЛНА АГЕНЦИЯ ЗА ПРОФЕСИОНАЛНО ОБРАЗОВАНИЕ И ОБУЧЕНИЕ”: </w:t>
      </w:r>
    </w:p>
    <w:p w:rsidR="00381814" w:rsidRPr="00381814" w:rsidRDefault="00381814" w:rsidP="00381814">
      <w:pPr>
        <w:spacing w:after="120"/>
        <w:ind w:left="360"/>
        <w:jc w:val="both"/>
        <w:rPr>
          <w:rFonts w:ascii="Times New Roman" w:hAnsi="Times New Roman" w:cs="Times New Roman"/>
          <w:b/>
          <w:bCs/>
          <w:szCs w:val="24"/>
        </w:rPr>
      </w:pPr>
      <w:r w:rsidRPr="00381814">
        <w:rPr>
          <w:rFonts w:ascii="Times New Roman" w:hAnsi="Times New Roman" w:cs="Times New Roman"/>
          <w:b/>
          <w:szCs w:val="24"/>
        </w:rPr>
        <w:t>.............................................................................................................................</w:t>
      </w:r>
    </w:p>
    <w:p w:rsidR="00381814" w:rsidRPr="00381814" w:rsidRDefault="00381814" w:rsidP="00381814">
      <w:pPr>
        <w:spacing w:after="120"/>
        <w:ind w:left="360"/>
        <w:jc w:val="both"/>
        <w:rPr>
          <w:rFonts w:ascii="Times New Roman" w:hAnsi="Times New Roman" w:cs="Times New Roman"/>
          <w:b/>
          <w:bCs/>
          <w:szCs w:val="24"/>
        </w:rPr>
      </w:pPr>
      <w:r w:rsidRPr="00381814">
        <w:rPr>
          <w:rFonts w:ascii="Times New Roman" w:hAnsi="Times New Roman" w:cs="Times New Roman"/>
          <w:b/>
          <w:szCs w:val="24"/>
        </w:rPr>
        <w:t>.............................................................................................................................</w:t>
      </w:r>
    </w:p>
    <w:p w:rsidR="00381814" w:rsidRPr="00381814" w:rsidRDefault="00381814" w:rsidP="00381814">
      <w:pPr>
        <w:spacing w:after="120"/>
        <w:ind w:left="360"/>
        <w:jc w:val="both"/>
        <w:rPr>
          <w:rFonts w:ascii="Times New Roman" w:hAnsi="Times New Roman" w:cs="Times New Roman"/>
          <w:b/>
          <w:bCs/>
          <w:szCs w:val="24"/>
        </w:rPr>
      </w:pPr>
      <w:r w:rsidRPr="00381814">
        <w:rPr>
          <w:rFonts w:ascii="Times New Roman" w:hAnsi="Times New Roman" w:cs="Times New Roman"/>
          <w:b/>
          <w:szCs w:val="24"/>
        </w:rPr>
        <w:t>.............................................................................................................................</w:t>
      </w:r>
    </w:p>
    <w:p w:rsidR="00381814" w:rsidRPr="00381814" w:rsidRDefault="00381814" w:rsidP="00381814">
      <w:pPr>
        <w:spacing w:after="120"/>
        <w:ind w:left="360"/>
        <w:jc w:val="both"/>
        <w:rPr>
          <w:rFonts w:ascii="Times New Roman" w:hAnsi="Times New Roman" w:cs="Times New Roman"/>
          <w:b/>
          <w:bCs/>
          <w:szCs w:val="24"/>
        </w:rPr>
      </w:pPr>
      <w:r w:rsidRPr="00381814">
        <w:rPr>
          <w:rFonts w:ascii="Times New Roman" w:hAnsi="Times New Roman" w:cs="Times New Roman"/>
          <w:b/>
          <w:szCs w:val="24"/>
        </w:rPr>
        <w:t>.............................................................................................................................</w:t>
      </w:r>
    </w:p>
    <w:p w:rsidR="00381814" w:rsidRPr="00381814" w:rsidRDefault="00381814" w:rsidP="00381814">
      <w:pPr>
        <w:spacing w:after="120"/>
        <w:ind w:left="360"/>
        <w:jc w:val="both"/>
        <w:rPr>
          <w:rFonts w:ascii="Times New Roman" w:hAnsi="Times New Roman" w:cs="Times New Roman"/>
          <w:b/>
          <w:bCs/>
          <w:szCs w:val="24"/>
        </w:rPr>
      </w:pPr>
      <w:r w:rsidRPr="00381814">
        <w:rPr>
          <w:rFonts w:ascii="Times New Roman" w:hAnsi="Times New Roman" w:cs="Times New Roman"/>
          <w:b/>
          <w:szCs w:val="24"/>
        </w:rPr>
        <w:t>.............................................................................................................................</w:t>
      </w:r>
    </w:p>
    <w:p w:rsidR="00381814" w:rsidRPr="00381814" w:rsidRDefault="00381814" w:rsidP="00381814">
      <w:pPr>
        <w:spacing w:after="120"/>
        <w:ind w:left="360"/>
        <w:jc w:val="both"/>
        <w:rPr>
          <w:rFonts w:ascii="Times New Roman" w:hAnsi="Times New Roman" w:cs="Times New Roman"/>
          <w:b/>
          <w:bCs/>
          <w:szCs w:val="24"/>
        </w:rPr>
      </w:pPr>
      <w:r w:rsidRPr="00381814">
        <w:rPr>
          <w:rFonts w:ascii="Times New Roman" w:hAnsi="Times New Roman" w:cs="Times New Roman"/>
          <w:b/>
          <w:szCs w:val="24"/>
        </w:rPr>
        <w:t>.............................................................................................................................</w:t>
      </w:r>
    </w:p>
    <w:p w:rsidR="00381814" w:rsidRPr="00381814" w:rsidRDefault="00381814" w:rsidP="00381814">
      <w:pPr>
        <w:spacing w:after="0" w:line="360" w:lineRule="auto"/>
        <w:jc w:val="both"/>
        <w:rPr>
          <w:rFonts w:ascii="Times New Roman" w:eastAsia="Times New Roman" w:hAnsi="Times New Roman" w:cs="Times New Roman"/>
          <w:i/>
          <w:color w:val="000000"/>
          <w:sz w:val="20"/>
          <w:szCs w:val="20"/>
        </w:rPr>
      </w:pPr>
      <w:r w:rsidRPr="00381814">
        <w:rPr>
          <w:rFonts w:ascii="Times New Roman" w:eastAsia="Times New Roman" w:hAnsi="Times New Roman" w:cs="Times New Roman"/>
          <w:i/>
          <w:color w:val="000000"/>
          <w:sz w:val="20"/>
          <w:szCs w:val="20"/>
        </w:rPr>
        <w:t>Тук всеки участник следва да изготви и представи в техническото си предложение конкретен Подход, план за работа и организация, вкл. и методология за изпълнение на дейностите от техническата спецификация, които да показват неговата готовност, подготовка и разбиране за изпълнение на предмета на обществената поръчка.</w:t>
      </w:r>
    </w:p>
    <w:p w:rsidR="00381814" w:rsidRPr="00381814" w:rsidRDefault="00381814" w:rsidP="00381814">
      <w:pPr>
        <w:spacing w:after="0" w:line="360" w:lineRule="auto"/>
        <w:jc w:val="both"/>
        <w:rPr>
          <w:rFonts w:ascii="Times New Roman" w:eastAsia="Times New Roman" w:hAnsi="Times New Roman" w:cs="Times New Roman"/>
          <w:i/>
          <w:color w:val="000000"/>
          <w:sz w:val="20"/>
          <w:szCs w:val="20"/>
        </w:rPr>
      </w:pPr>
      <w:r w:rsidRPr="00381814">
        <w:rPr>
          <w:rFonts w:ascii="Times New Roman" w:eastAsia="Times New Roman" w:hAnsi="Times New Roman" w:cs="Times New Roman"/>
          <w:i/>
          <w:color w:val="000000"/>
          <w:sz w:val="20"/>
          <w:szCs w:val="20"/>
        </w:rPr>
        <w:t>Предлаганата методология трябва включва минимум описание на:</w:t>
      </w:r>
    </w:p>
    <w:p w:rsidR="00797BA8" w:rsidRPr="00797BA8" w:rsidRDefault="00797BA8" w:rsidP="00797BA8">
      <w:pPr>
        <w:pStyle w:val="ListParagraph"/>
        <w:numPr>
          <w:ilvl w:val="0"/>
          <w:numId w:val="47"/>
        </w:numPr>
        <w:spacing w:after="120"/>
        <w:jc w:val="both"/>
        <w:rPr>
          <w:rFonts w:ascii="Times New Roman" w:eastAsia="Times New Roman" w:hAnsi="Times New Roman"/>
          <w:i/>
          <w:color w:val="000000"/>
          <w:sz w:val="20"/>
          <w:szCs w:val="20"/>
        </w:rPr>
      </w:pPr>
      <w:r w:rsidRPr="00797BA8">
        <w:rPr>
          <w:rFonts w:ascii="Times New Roman" w:eastAsia="Times New Roman" w:hAnsi="Times New Roman"/>
          <w:i/>
          <w:color w:val="000000"/>
          <w:sz w:val="20"/>
          <w:szCs w:val="20"/>
        </w:rPr>
        <w:t>План-график с включени всички етапи на изпълнение на поръчката;</w:t>
      </w:r>
    </w:p>
    <w:p w:rsidR="00797BA8" w:rsidRPr="00797BA8" w:rsidRDefault="00797BA8" w:rsidP="00797BA8">
      <w:pPr>
        <w:pStyle w:val="ListParagraph"/>
        <w:numPr>
          <w:ilvl w:val="0"/>
          <w:numId w:val="47"/>
        </w:numPr>
        <w:spacing w:after="120"/>
        <w:jc w:val="both"/>
        <w:rPr>
          <w:rFonts w:ascii="Times New Roman" w:eastAsia="Times New Roman" w:hAnsi="Times New Roman"/>
          <w:i/>
          <w:color w:val="000000"/>
          <w:sz w:val="20"/>
          <w:szCs w:val="20"/>
        </w:rPr>
      </w:pPr>
      <w:r w:rsidRPr="00797BA8">
        <w:rPr>
          <w:rFonts w:ascii="Times New Roman" w:eastAsia="Times New Roman" w:hAnsi="Times New Roman"/>
          <w:i/>
          <w:color w:val="000000"/>
          <w:sz w:val="20"/>
          <w:szCs w:val="20"/>
        </w:rPr>
        <w:t>Дейности и отговорности на всеки от членовете на екипа;</w:t>
      </w:r>
    </w:p>
    <w:p w:rsidR="00797BA8" w:rsidRPr="00797BA8" w:rsidRDefault="00797BA8" w:rsidP="00797BA8">
      <w:pPr>
        <w:pStyle w:val="ListParagraph"/>
        <w:numPr>
          <w:ilvl w:val="0"/>
          <w:numId w:val="47"/>
        </w:numPr>
        <w:spacing w:after="120"/>
        <w:jc w:val="both"/>
        <w:rPr>
          <w:rFonts w:ascii="Times New Roman" w:eastAsia="Times New Roman" w:hAnsi="Times New Roman"/>
          <w:i/>
          <w:color w:val="000000"/>
          <w:sz w:val="20"/>
          <w:szCs w:val="20"/>
        </w:rPr>
      </w:pPr>
      <w:r w:rsidRPr="00797BA8">
        <w:rPr>
          <w:rFonts w:ascii="Times New Roman" w:eastAsia="Times New Roman" w:hAnsi="Times New Roman"/>
          <w:i/>
          <w:color w:val="000000"/>
          <w:sz w:val="20"/>
          <w:szCs w:val="20"/>
        </w:rPr>
        <w:t>Подход за осъществяване на комуникация с възложителя и другите изпълнители по дейности от проекта;</w:t>
      </w:r>
    </w:p>
    <w:p w:rsidR="00797BA8" w:rsidRPr="00797BA8" w:rsidRDefault="00797BA8" w:rsidP="00797BA8">
      <w:pPr>
        <w:pStyle w:val="ListParagraph"/>
        <w:numPr>
          <w:ilvl w:val="0"/>
          <w:numId w:val="47"/>
        </w:numPr>
        <w:spacing w:after="120"/>
        <w:jc w:val="both"/>
        <w:rPr>
          <w:rFonts w:ascii="Times New Roman" w:eastAsia="Times New Roman" w:hAnsi="Times New Roman"/>
          <w:i/>
          <w:color w:val="000000"/>
          <w:sz w:val="20"/>
          <w:szCs w:val="20"/>
        </w:rPr>
      </w:pPr>
      <w:r w:rsidRPr="00797BA8">
        <w:rPr>
          <w:rFonts w:ascii="Times New Roman" w:eastAsia="Times New Roman" w:hAnsi="Times New Roman"/>
          <w:i/>
          <w:color w:val="000000"/>
          <w:sz w:val="20"/>
          <w:szCs w:val="20"/>
        </w:rPr>
        <w:t>Работна документация, която трябва да бъде изготвена и предадена на Възложителя в хода на изпълнение на договора;</w:t>
      </w:r>
    </w:p>
    <w:p w:rsidR="00797BA8" w:rsidRPr="00797BA8" w:rsidRDefault="00797BA8" w:rsidP="00797BA8">
      <w:pPr>
        <w:pStyle w:val="ListParagraph"/>
        <w:numPr>
          <w:ilvl w:val="0"/>
          <w:numId w:val="47"/>
        </w:numPr>
        <w:spacing w:after="120"/>
        <w:jc w:val="both"/>
        <w:rPr>
          <w:rFonts w:ascii="Times New Roman" w:eastAsia="Times New Roman" w:hAnsi="Times New Roman"/>
          <w:i/>
          <w:color w:val="000000"/>
          <w:sz w:val="20"/>
          <w:szCs w:val="20"/>
        </w:rPr>
      </w:pPr>
      <w:r w:rsidRPr="00797BA8">
        <w:rPr>
          <w:rFonts w:ascii="Times New Roman" w:eastAsia="Times New Roman" w:hAnsi="Times New Roman"/>
          <w:i/>
          <w:color w:val="000000"/>
          <w:sz w:val="20"/>
          <w:szCs w:val="20"/>
        </w:rPr>
        <w:t>Степен на разбиране на съществуващото състояние на Интернет сайта на НАПОО и предоставяните е-услуги и справки</w:t>
      </w:r>
    </w:p>
    <w:p w:rsidR="00797BA8" w:rsidRPr="00797BA8" w:rsidRDefault="00797BA8" w:rsidP="00797BA8">
      <w:pPr>
        <w:pStyle w:val="ListParagraph"/>
        <w:numPr>
          <w:ilvl w:val="0"/>
          <w:numId w:val="47"/>
        </w:numPr>
        <w:spacing w:after="120"/>
        <w:jc w:val="both"/>
        <w:rPr>
          <w:rFonts w:ascii="Times New Roman" w:eastAsia="Times New Roman" w:hAnsi="Times New Roman"/>
          <w:i/>
          <w:color w:val="000000"/>
          <w:sz w:val="20"/>
          <w:szCs w:val="20"/>
        </w:rPr>
      </w:pPr>
      <w:r w:rsidRPr="00797BA8">
        <w:rPr>
          <w:rFonts w:ascii="Times New Roman" w:eastAsia="Times New Roman" w:hAnsi="Times New Roman"/>
          <w:i/>
          <w:color w:val="000000"/>
          <w:sz w:val="20"/>
          <w:szCs w:val="20"/>
        </w:rPr>
        <w:t xml:space="preserve">Подхода на участника за въвеждане в експлоатация на сайта </w:t>
      </w:r>
    </w:p>
    <w:p w:rsidR="00797BA8" w:rsidRPr="00797BA8" w:rsidRDefault="00797BA8" w:rsidP="00797BA8">
      <w:pPr>
        <w:pStyle w:val="ListParagraph"/>
        <w:numPr>
          <w:ilvl w:val="0"/>
          <w:numId w:val="47"/>
        </w:numPr>
        <w:spacing w:after="120"/>
        <w:jc w:val="both"/>
        <w:rPr>
          <w:rFonts w:ascii="Times New Roman" w:eastAsia="Times New Roman" w:hAnsi="Times New Roman"/>
          <w:i/>
          <w:color w:val="000000"/>
          <w:sz w:val="20"/>
          <w:szCs w:val="20"/>
        </w:rPr>
      </w:pPr>
      <w:r w:rsidRPr="00797BA8">
        <w:rPr>
          <w:rFonts w:ascii="Times New Roman" w:eastAsia="Times New Roman" w:hAnsi="Times New Roman"/>
          <w:i/>
          <w:color w:val="000000"/>
          <w:sz w:val="20"/>
          <w:szCs w:val="20"/>
        </w:rPr>
        <w:t>Подход за извършване на проучване относно потребностите на лицата с увредено зрение/незрящи и съществуващите добри практики в тази област</w:t>
      </w:r>
    </w:p>
    <w:p w:rsidR="00797BA8" w:rsidRPr="00797BA8" w:rsidRDefault="00797BA8" w:rsidP="00797BA8">
      <w:pPr>
        <w:pStyle w:val="ListParagraph"/>
        <w:numPr>
          <w:ilvl w:val="0"/>
          <w:numId w:val="47"/>
        </w:numPr>
        <w:spacing w:after="120"/>
        <w:jc w:val="both"/>
        <w:rPr>
          <w:rFonts w:ascii="Times New Roman" w:eastAsia="Times New Roman" w:hAnsi="Times New Roman"/>
          <w:i/>
          <w:color w:val="000000"/>
          <w:sz w:val="20"/>
          <w:szCs w:val="20"/>
        </w:rPr>
      </w:pPr>
      <w:r w:rsidRPr="00797BA8">
        <w:rPr>
          <w:rFonts w:ascii="Times New Roman" w:eastAsia="Times New Roman" w:hAnsi="Times New Roman"/>
          <w:i/>
          <w:color w:val="000000"/>
          <w:sz w:val="20"/>
          <w:szCs w:val="20"/>
        </w:rPr>
        <w:lastRenderedPageBreak/>
        <w:t>Подход за разработване на Инструкция за потребителя</w:t>
      </w:r>
    </w:p>
    <w:p w:rsidR="00797BA8" w:rsidRPr="00797BA8" w:rsidRDefault="00797BA8" w:rsidP="00797BA8">
      <w:pPr>
        <w:pStyle w:val="ListParagraph"/>
        <w:numPr>
          <w:ilvl w:val="0"/>
          <w:numId w:val="47"/>
        </w:numPr>
        <w:spacing w:after="120"/>
        <w:jc w:val="both"/>
        <w:rPr>
          <w:rFonts w:ascii="Times New Roman" w:eastAsia="Times New Roman" w:hAnsi="Times New Roman"/>
          <w:i/>
          <w:color w:val="000000"/>
          <w:sz w:val="20"/>
          <w:szCs w:val="20"/>
        </w:rPr>
      </w:pPr>
      <w:r w:rsidRPr="00797BA8">
        <w:rPr>
          <w:rFonts w:ascii="Times New Roman" w:eastAsia="Times New Roman" w:hAnsi="Times New Roman"/>
          <w:i/>
          <w:color w:val="000000"/>
          <w:sz w:val="20"/>
          <w:szCs w:val="20"/>
        </w:rPr>
        <w:t>Подход за планиране и организиране на обучение.</w:t>
      </w:r>
    </w:p>
    <w:p w:rsidR="00797BA8" w:rsidRPr="00797BA8" w:rsidRDefault="00797BA8" w:rsidP="00797BA8">
      <w:pPr>
        <w:pStyle w:val="ListParagraph"/>
        <w:numPr>
          <w:ilvl w:val="0"/>
          <w:numId w:val="47"/>
        </w:numPr>
        <w:spacing w:after="120"/>
        <w:jc w:val="both"/>
        <w:rPr>
          <w:rFonts w:ascii="Times New Roman" w:eastAsia="Times New Roman" w:hAnsi="Times New Roman"/>
          <w:i/>
          <w:color w:val="000000"/>
          <w:sz w:val="20"/>
          <w:szCs w:val="20"/>
        </w:rPr>
      </w:pPr>
      <w:r w:rsidRPr="00797BA8">
        <w:rPr>
          <w:rFonts w:ascii="Times New Roman" w:eastAsia="Times New Roman" w:hAnsi="Times New Roman"/>
          <w:i/>
          <w:color w:val="000000"/>
          <w:sz w:val="20"/>
          <w:szCs w:val="20"/>
        </w:rPr>
        <w:t>План за управление на риска.</w:t>
      </w:r>
    </w:p>
    <w:p w:rsidR="00381814" w:rsidRPr="00381814" w:rsidRDefault="00381814" w:rsidP="00381814">
      <w:pPr>
        <w:suppressAutoHyphens w:val="0"/>
        <w:spacing w:after="120"/>
        <w:jc w:val="both"/>
        <w:rPr>
          <w:rFonts w:ascii="Times New Roman" w:eastAsia="Times New Roman" w:hAnsi="Times New Roman" w:cs="Times New Roman"/>
          <w:b/>
          <w:bCs/>
          <w:sz w:val="24"/>
          <w:szCs w:val="24"/>
          <w:lang w:eastAsia="bg-BG"/>
        </w:rPr>
      </w:pPr>
    </w:p>
    <w:tbl>
      <w:tblPr>
        <w:tblW w:w="0" w:type="auto"/>
        <w:tblLook w:val="0000" w:firstRow="0" w:lastRow="0" w:firstColumn="0" w:lastColumn="0" w:noHBand="0" w:noVBand="0"/>
      </w:tblPr>
      <w:tblGrid>
        <w:gridCol w:w="3888"/>
        <w:gridCol w:w="4634"/>
      </w:tblGrid>
      <w:tr w:rsidR="00381814" w:rsidRPr="00381814" w:rsidTr="00381814">
        <w:tblPrEx>
          <w:tblCellMar>
            <w:top w:w="0" w:type="dxa"/>
            <w:bottom w:w="0" w:type="dxa"/>
          </w:tblCellMar>
        </w:tblPrEx>
        <w:tc>
          <w:tcPr>
            <w:tcW w:w="3888" w:type="dxa"/>
          </w:tcPr>
          <w:p w:rsidR="00381814" w:rsidRPr="00381814" w:rsidRDefault="00381814" w:rsidP="00381814">
            <w:pPr>
              <w:spacing w:after="120"/>
              <w:rPr>
                <w:rFonts w:ascii="Times New Roman" w:hAnsi="Times New Roman" w:cs="Times New Roman"/>
                <w:b/>
                <w:bCs/>
                <w:sz w:val="24"/>
                <w:szCs w:val="24"/>
              </w:rPr>
            </w:pPr>
            <w:r w:rsidRPr="00381814">
              <w:rPr>
                <w:rFonts w:ascii="Times New Roman" w:hAnsi="Times New Roman" w:cs="Times New Roman"/>
                <w:b/>
                <w:bCs/>
                <w:sz w:val="24"/>
                <w:szCs w:val="24"/>
              </w:rPr>
              <w:t xml:space="preserve">Дата </w:t>
            </w:r>
          </w:p>
        </w:tc>
        <w:tc>
          <w:tcPr>
            <w:tcW w:w="4634" w:type="dxa"/>
          </w:tcPr>
          <w:p w:rsidR="00381814" w:rsidRPr="00381814" w:rsidRDefault="00381814" w:rsidP="00381814">
            <w:pPr>
              <w:spacing w:after="120"/>
              <w:rPr>
                <w:rFonts w:ascii="Times New Roman" w:hAnsi="Times New Roman" w:cs="Times New Roman"/>
                <w:sz w:val="24"/>
                <w:szCs w:val="24"/>
              </w:rPr>
            </w:pPr>
            <w:r w:rsidRPr="00381814">
              <w:rPr>
                <w:rFonts w:ascii="Times New Roman" w:hAnsi="Times New Roman" w:cs="Times New Roman"/>
                <w:sz w:val="24"/>
                <w:szCs w:val="24"/>
              </w:rPr>
              <w:t>________/ _________ / ______</w:t>
            </w:r>
          </w:p>
        </w:tc>
      </w:tr>
      <w:tr w:rsidR="00381814" w:rsidRPr="00381814" w:rsidTr="00381814">
        <w:tblPrEx>
          <w:tblCellMar>
            <w:top w:w="0" w:type="dxa"/>
            <w:bottom w:w="0" w:type="dxa"/>
          </w:tblCellMar>
        </w:tblPrEx>
        <w:tc>
          <w:tcPr>
            <w:tcW w:w="3888" w:type="dxa"/>
          </w:tcPr>
          <w:p w:rsidR="00381814" w:rsidRPr="00381814" w:rsidRDefault="00381814" w:rsidP="00381814">
            <w:pPr>
              <w:spacing w:after="120"/>
              <w:rPr>
                <w:rFonts w:ascii="Times New Roman" w:hAnsi="Times New Roman" w:cs="Times New Roman"/>
                <w:b/>
                <w:bCs/>
                <w:sz w:val="24"/>
                <w:szCs w:val="24"/>
              </w:rPr>
            </w:pPr>
            <w:r w:rsidRPr="00381814">
              <w:rPr>
                <w:rFonts w:ascii="Times New Roman" w:hAnsi="Times New Roman" w:cs="Times New Roman"/>
                <w:b/>
                <w:bCs/>
                <w:sz w:val="24"/>
                <w:szCs w:val="24"/>
              </w:rPr>
              <w:t>Име и фамилия</w:t>
            </w:r>
          </w:p>
        </w:tc>
        <w:tc>
          <w:tcPr>
            <w:tcW w:w="4634" w:type="dxa"/>
          </w:tcPr>
          <w:p w:rsidR="00381814" w:rsidRPr="00381814" w:rsidRDefault="00381814" w:rsidP="00381814">
            <w:pPr>
              <w:spacing w:after="120"/>
              <w:rPr>
                <w:rFonts w:ascii="Times New Roman" w:hAnsi="Times New Roman" w:cs="Times New Roman"/>
                <w:sz w:val="24"/>
                <w:szCs w:val="24"/>
              </w:rPr>
            </w:pPr>
            <w:r w:rsidRPr="00381814">
              <w:rPr>
                <w:rFonts w:ascii="Times New Roman" w:hAnsi="Times New Roman" w:cs="Times New Roman"/>
                <w:sz w:val="24"/>
                <w:szCs w:val="24"/>
              </w:rPr>
              <w:t>__________________________</w:t>
            </w:r>
          </w:p>
        </w:tc>
      </w:tr>
      <w:tr w:rsidR="00381814" w:rsidRPr="00381814" w:rsidTr="00381814">
        <w:tblPrEx>
          <w:tblCellMar>
            <w:top w:w="0" w:type="dxa"/>
            <w:bottom w:w="0" w:type="dxa"/>
          </w:tblCellMar>
        </w:tblPrEx>
        <w:tc>
          <w:tcPr>
            <w:tcW w:w="3888" w:type="dxa"/>
          </w:tcPr>
          <w:p w:rsidR="00381814" w:rsidRPr="00381814" w:rsidRDefault="00381814" w:rsidP="00381814">
            <w:pPr>
              <w:spacing w:after="120"/>
              <w:rPr>
                <w:rFonts w:ascii="Times New Roman" w:hAnsi="Times New Roman" w:cs="Times New Roman"/>
                <w:b/>
                <w:bCs/>
                <w:sz w:val="24"/>
                <w:szCs w:val="24"/>
              </w:rPr>
            </w:pPr>
            <w:r w:rsidRPr="00381814">
              <w:rPr>
                <w:rFonts w:ascii="Times New Roman" w:hAnsi="Times New Roman" w:cs="Times New Roman"/>
                <w:b/>
                <w:bCs/>
                <w:sz w:val="24"/>
                <w:szCs w:val="24"/>
              </w:rPr>
              <w:t>Подпис на упълномощеното лице</w:t>
            </w:r>
          </w:p>
        </w:tc>
        <w:tc>
          <w:tcPr>
            <w:tcW w:w="4634" w:type="dxa"/>
          </w:tcPr>
          <w:p w:rsidR="00381814" w:rsidRPr="00381814" w:rsidRDefault="00381814" w:rsidP="00381814">
            <w:pPr>
              <w:spacing w:after="120"/>
              <w:rPr>
                <w:rFonts w:ascii="Times New Roman" w:hAnsi="Times New Roman" w:cs="Times New Roman"/>
                <w:sz w:val="24"/>
                <w:szCs w:val="24"/>
              </w:rPr>
            </w:pPr>
            <w:r w:rsidRPr="00381814">
              <w:rPr>
                <w:rFonts w:ascii="Times New Roman" w:hAnsi="Times New Roman" w:cs="Times New Roman"/>
                <w:sz w:val="24"/>
                <w:szCs w:val="24"/>
              </w:rPr>
              <w:t>__________________________</w:t>
            </w:r>
          </w:p>
        </w:tc>
      </w:tr>
      <w:tr w:rsidR="00381814" w:rsidRPr="00381814" w:rsidTr="00381814">
        <w:tblPrEx>
          <w:tblCellMar>
            <w:top w:w="0" w:type="dxa"/>
            <w:bottom w:w="0" w:type="dxa"/>
          </w:tblCellMar>
        </w:tblPrEx>
        <w:tc>
          <w:tcPr>
            <w:tcW w:w="3888" w:type="dxa"/>
          </w:tcPr>
          <w:p w:rsidR="00381814" w:rsidRPr="00381814" w:rsidRDefault="00381814" w:rsidP="00381814">
            <w:pPr>
              <w:spacing w:after="120"/>
              <w:rPr>
                <w:rFonts w:ascii="Times New Roman" w:hAnsi="Times New Roman" w:cs="Times New Roman"/>
                <w:b/>
                <w:bCs/>
                <w:sz w:val="24"/>
                <w:szCs w:val="24"/>
              </w:rPr>
            </w:pPr>
            <w:r w:rsidRPr="00381814">
              <w:rPr>
                <w:rFonts w:ascii="Times New Roman" w:hAnsi="Times New Roman" w:cs="Times New Roman"/>
                <w:b/>
                <w:bCs/>
                <w:sz w:val="24"/>
                <w:szCs w:val="24"/>
              </w:rPr>
              <w:t xml:space="preserve">Наименование на участника и печат </w:t>
            </w:r>
          </w:p>
        </w:tc>
        <w:tc>
          <w:tcPr>
            <w:tcW w:w="4634" w:type="dxa"/>
          </w:tcPr>
          <w:p w:rsidR="00381814" w:rsidRPr="00381814" w:rsidRDefault="00381814" w:rsidP="00381814">
            <w:pPr>
              <w:spacing w:after="120"/>
              <w:rPr>
                <w:rFonts w:ascii="Times New Roman" w:hAnsi="Times New Roman" w:cs="Times New Roman"/>
                <w:sz w:val="24"/>
                <w:szCs w:val="24"/>
              </w:rPr>
            </w:pPr>
            <w:r w:rsidRPr="00381814">
              <w:rPr>
                <w:rFonts w:ascii="Times New Roman" w:hAnsi="Times New Roman" w:cs="Times New Roman"/>
                <w:sz w:val="24"/>
                <w:szCs w:val="24"/>
              </w:rPr>
              <w:t>__________________________</w:t>
            </w:r>
          </w:p>
        </w:tc>
      </w:tr>
    </w:tbl>
    <w:p w:rsidR="00381814" w:rsidRPr="00381814" w:rsidRDefault="00381814" w:rsidP="00381814">
      <w:pPr>
        <w:suppressAutoHyphens w:val="0"/>
        <w:autoSpaceDE w:val="0"/>
        <w:autoSpaceDN w:val="0"/>
        <w:adjustRightInd w:val="0"/>
        <w:spacing w:after="120"/>
        <w:rPr>
          <w:rFonts w:ascii="Times New Roman" w:eastAsia="Times New Roman" w:hAnsi="Times New Roman" w:cs="Times New Roman"/>
          <w:sz w:val="24"/>
          <w:szCs w:val="24"/>
          <w:lang w:eastAsia="bg-BG"/>
        </w:rPr>
      </w:pPr>
      <w:r w:rsidRPr="00381814">
        <w:rPr>
          <w:rFonts w:ascii="Times New Roman" w:eastAsia="Times New Roman" w:hAnsi="Times New Roman" w:cs="Times New Roman"/>
          <w:b/>
          <w:bCs/>
          <w:i/>
          <w:iCs/>
          <w:sz w:val="24"/>
          <w:szCs w:val="24"/>
          <w:lang w:eastAsia="bg-BG"/>
        </w:rPr>
        <w:t>Забележка: Този документ задължително се поставя от участника в отделен запечатан непрозрачен плик - ПЛИК №2</w:t>
      </w:r>
    </w:p>
    <w:p w:rsidR="00381814" w:rsidRPr="00381814" w:rsidRDefault="00381814" w:rsidP="00381814">
      <w:pPr>
        <w:spacing w:after="120"/>
        <w:jc w:val="right"/>
        <w:rPr>
          <w:rFonts w:ascii="Times New Roman" w:hAnsi="Times New Roman" w:cs="Times New Roman"/>
          <w:b/>
          <w:sz w:val="24"/>
          <w:szCs w:val="24"/>
        </w:rPr>
      </w:pPr>
      <w:r w:rsidRPr="00381814">
        <w:rPr>
          <w:rFonts w:ascii="Times New Roman" w:hAnsi="Times New Roman" w:cs="Times New Roman"/>
          <w:sz w:val="24"/>
          <w:szCs w:val="24"/>
        </w:rPr>
        <w:br w:type="page"/>
      </w:r>
      <w:r w:rsidRPr="00381814">
        <w:rPr>
          <w:rFonts w:ascii="Times New Roman" w:hAnsi="Times New Roman" w:cs="Times New Roman"/>
          <w:b/>
          <w:sz w:val="24"/>
          <w:szCs w:val="24"/>
        </w:rPr>
        <w:lastRenderedPageBreak/>
        <w:t>ПРИЛОЖЕНИЕ № 15</w:t>
      </w:r>
    </w:p>
    <w:tbl>
      <w:tblPr>
        <w:tblW w:w="0" w:type="auto"/>
        <w:jc w:val="center"/>
        <w:tblBorders>
          <w:bottom w:val="single" w:sz="4" w:space="0" w:color="auto"/>
          <w:insideH w:val="single" w:sz="4" w:space="0" w:color="auto"/>
        </w:tblBorders>
        <w:tblLook w:val="0000" w:firstRow="0" w:lastRow="0" w:firstColumn="0" w:lastColumn="0" w:noHBand="0" w:noVBand="0"/>
      </w:tblPr>
      <w:tblGrid>
        <w:gridCol w:w="3708"/>
        <w:gridCol w:w="5580"/>
      </w:tblGrid>
      <w:tr w:rsidR="00381814" w:rsidRPr="00381814" w:rsidTr="00381814">
        <w:tblPrEx>
          <w:tblCellMar>
            <w:top w:w="0" w:type="dxa"/>
            <w:bottom w:w="0" w:type="dxa"/>
          </w:tblCellMar>
        </w:tblPrEx>
        <w:trPr>
          <w:jc w:val="center"/>
        </w:trPr>
        <w:tc>
          <w:tcPr>
            <w:tcW w:w="3708" w:type="dxa"/>
            <w:tcBorders>
              <w:top w:val="single" w:sz="4" w:space="0" w:color="auto"/>
              <w:left w:val="single" w:sz="4" w:space="0" w:color="auto"/>
              <w:right w:val="single" w:sz="4" w:space="0" w:color="auto"/>
            </w:tcBorders>
            <w:vAlign w:val="center"/>
          </w:tcPr>
          <w:p w:rsidR="00381814" w:rsidRPr="00381814" w:rsidRDefault="00381814" w:rsidP="00381814">
            <w:pPr>
              <w:suppressAutoHyphens w:val="0"/>
              <w:spacing w:after="120"/>
              <w:jc w:val="both"/>
              <w:rPr>
                <w:rFonts w:ascii="Times New Roman" w:eastAsia="Times New Roman" w:hAnsi="Times New Roman" w:cs="Times New Roman"/>
                <w:b/>
                <w:bCs/>
                <w:sz w:val="24"/>
                <w:szCs w:val="24"/>
                <w:lang w:eastAsia="bg-BG"/>
              </w:rPr>
            </w:pPr>
            <w:r w:rsidRPr="00381814">
              <w:rPr>
                <w:rFonts w:ascii="Times New Roman" w:eastAsia="Times New Roman" w:hAnsi="Times New Roman" w:cs="Times New Roman"/>
                <w:b/>
                <w:bCs/>
                <w:sz w:val="24"/>
                <w:szCs w:val="24"/>
                <w:lang w:eastAsia="bg-BG"/>
              </w:rPr>
              <w:t>Наименование на Участника:</w:t>
            </w:r>
          </w:p>
        </w:tc>
        <w:tc>
          <w:tcPr>
            <w:tcW w:w="5580" w:type="dxa"/>
            <w:tcBorders>
              <w:top w:val="single" w:sz="4" w:space="0" w:color="auto"/>
              <w:left w:val="single" w:sz="4" w:space="0" w:color="auto"/>
              <w:right w:val="single" w:sz="4" w:space="0" w:color="auto"/>
            </w:tcBorders>
          </w:tcPr>
          <w:p w:rsidR="00381814" w:rsidRPr="00381814" w:rsidRDefault="00381814" w:rsidP="00381814">
            <w:pPr>
              <w:suppressAutoHyphens w:val="0"/>
              <w:spacing w:after="120"/>
              <w:jc w:val="both"/>
              <w:rPr>
                <w:rFonts w:ascii="Times New Roman" w:eastAsia="Times New Roman" w:hAnsi="Times New Roman" w:cs="Times New Roman"/>
                <w:b/>
                <w:i/>
                <w:iCs/>
                <w:sz w:val="24"/>
                <w:szCs w:val="24"/>
                <w:lang w:eastAsia="bg-BG"/>
              </w:rPr>
            </w:pPr>
          </w:p>
        </w:tc>
      </w:tr>
      <w:tr w:rsidR="00381814" w:rsidRPr="00381814" w:rsidTr="00381814">
        <w:tblPrEx>
          <w:tblCellMar>
            <w:top w:w="0" w:type="dxa"/>
            <w:bottom w:w="0" w:type="dxa"/>
          </w:tblCellMar>
        </w:tblPrEx>
        <w:trPr>
          <w:jc w:val="center"/>
        </w:trPr>
        <w:tc>
          <w:tcPr>
            <w:tcW w:w="3708" w:type="dxa"/>
            <w:tcBorders>
              <w:top w:val="single" w:sz="4" w:space="0" w:color="auto"/>
              <w:left w:val="single" w:sz="4" w:space="0" w:color="auto"/>
              <w:right w:val="single" w:sz="4" w:space="0" w:color="auto"/>
            </w:tcBorders>
            <w:vAlign w:val="center"/>
          </w:tcPr>
          <w:p w:rsidR="00381814" w:rsidRPr="00381814" w:rsidRDefault="00381814" w:rsidP="00381814">
            <w:pPr>
              <w:suppressAutoHyphens w:val="0"/>
              <w:spacing w:after="120"/>
              <w:jc w:val="both"/>
              <w:rPr>
                <w:rFonts w:ascii="Times New Roman" w:eastAsia="Times New Roman" w:hAnsi="Times New Roman" w:cs="Times New Roman"/>
                <w:b/>
                <w:bCs/>
                <w:sz w:val="24"/>
                <w:szCs w:val="24"/>
                <w:lang w:eastAsia="bg-BG"/>
              </w:rPr>
            </w:pPr>
            <w:r w:rsidRPr="00381814">
              <w:rPr>
                <w:rFonts w:ascii="Times New Roman" w:eastAsia="Times New Roman" w:hAnsi="Times New Roman" w:cs="Times New Roman"/>
                <w:b/>
                <w:bCs/>
                <w:sz w:val="24"/>
                <w:szCs w:val="24"/>
                <w:lang w:eastAsia="bg-BG"/>
              </w:rPr>
              <w:t>Седалище по регистрация:</w:t>
            </w:r>
          </w:p>
        </w:tc>
        <w:tc>
          <w:tcPr>
            <w:tcW w:w="5580" w:type="dxa"/>
            <w:tcBorders>
              <w:top w:val="single" w:sz="4" w:space="0" w:color="auto"/>
              <w:left w:val="single" w:sz="4" w:space="0" w:color="auto"/>
              <w:right w:val="single" w:sz="4" w:space="0" w:color="auto"/>
            </w:tcBorders>
          </w:tcPr>
          <w:p w:rsidR="00381814" w:rsidRPr="00381814" w:rsidRDefault="00381814" w:rsidP="00381814">
            <w:pPr>
              <w:suppressAutoHyphens w:val="0"/>
              <w:spacing w:after="120"/>
              <w:jc w:val="both"/>
              <w:rPr>
                <w:rFonts w:ascii="Times New Roman" w:eastAsia="Times New Roman" w:hAnsi="Times New Roman" w:cs="Times New Roman"/>
                <w:i/>
                <w:iCs/>
                <w:sz w:val="24"/>
                <w:szCs w:val="24"/>
                <w:lang w:eastAsia="bg-BG"/>
              </w:rPr>
            </w:pPr>
          </w:p>
        </w:tc>
      </w:tr>
      <w:tr w:rsidR="00381814" w:rsidRPr="00381814" w:rsidTr="00381814">
        <w:tblPrEx>
          <w:tblCellMar>
            <w:top w:w="0" w:type="dxa"/>
            <w:bottom w:w="0" w:type="dxa"/>
          </w:tblCellMar>
        </w:tblPrEx>
        <w:trPr>
          <w:jc w:val="center"/>
        </w:trPr>
        <w:tc>
          <w:tcPr>
            <w:tcW w:w="3708" w:type="dxa"/>
            <w:tcBorders>
              <w:top w:val="single" w:sz="4" w:space="0" w:color="auto"/>
              <w:left w:val="single" w:sz="4" w:space="0" w:color="auto"/>
              <w:right w:val="single" w:sz="4" w:space="0" w:color="auto"/>
            </w:tcBorders>
            <w:vAlign w:val="center"/>
          </w:tcPr>
          <w:p w:rsidR="00381814" w:rsidRPr="00381814" w:rsidRDefault="00381814" w:rsidP="00381814">
            <w:pPr>
              <w:suppressAutoHyphens w:val="0"/>
              <w:spacing w:after="120"/>
              <w:jc w:val="both"/>
              <w:rPr>
                <w:rFonts w:ascii="Times New Roman" w:eastAsia="Times New Roman" w:hAnsi="Times New Roman" w:cs="Times New Roman"/>
                <w:b/>
                <w:bCs/>
                <w:sz w:val="24"/>
                <w:szCs w:val="24"/>
                <w:lang w:eastAsia="bg-BG"/>
              </w:rPr>
            </w:pPr>
            <w:r w:rsidRPr="00381814">
              <w:rPr>
                <w:rFonts w:ascii="Times New Roman" w:eastAsia="Times New Roman" w:hAnsi="Times New Roman" w:cs="Times New Roman"/>
                <w:b/>
                <w:bCs/>
                <w:sz w:val="24"/>
                <w:szCs w:val="24"/>
                <w:lang w:eastAsia="bg-BG"/>
              </w:rPr>
              <w:t xml:space="preserve">BIC;IBAN: </w:t>
            </w:r>
          </w:p>
        </w:tc>
        <w:tc>
          <w:tcPr>
            <w:tcW w:w="5580" w:type="dxa"/>
            <w:tcBorders>
              <w:top w:val="single" w:sz="4" w:space="0" w:color="auto"/>
              <w:left w:val="single" w:sz="4" w:space="0" w:color="auto"/>
              <w:right w:val="single" w:sz="4" w:space="0" w:color="auto"/>
            </w:tcBorders>
          </w:tcPr>
          <w:p w:rsidR="00381814" w:rsidRPr="00381814" w:rsidRDefault="00381814" w:rsidP="00381814">
            <w:pPr>
              <w:suppressAutoHyphens w:val="0"/>
              <w:spacing w:after="120"/>
              <w:jc w:val="both"/>
              <w:rPr>
                <w:rFonts w:ascii="Times New Roman" w:eastAsia="Times New Roman" w:hAnsi="Times New Roman" w:cs="Times New Roman"/>
                <w:i/>
                <w:iCs/>
                <w:sz w:val="24"/>
                <w:szCs w:val="24"/>
                <w:lang w:eastAsia="bg-BG"/>
              </w:rPr>
            </w:pPr>
          </w:p>
        </w:tc>
      </w:tr>
      <w:tr w:rsidR="00381814" w:rsidRPr="00381814" w:rsidTr="00381814">
        <w:tblPrEx>
          <w:tblCellMar>
            <w:top w:w="0" w:type="dxa"/>
            <w:bottom w:w="0" w:type="dxa"/>
          </w:tblCellMar>
        </w:tblPrEx>
        <w:trPr>
          <w:jc w:val="center"/>
        </w:trPr>
        <w:tc>
          <w:tcPr>
            <w:tcW w:w="3708" w:type="dxa"/>
            <w:tcBorders>
              <w:top w:val="single" w:sz="4" w:space="0" w:color="auto"/>
              <w:left w:val="single" w:sz="4" w:space="0" w:color="auto"/>
              <w:right w:val="single" w:sz="4" w:space="0" w:color="auto"/>
            </w:tcBorders>
            <w:vAlign w:val="center"/>
          </w:tcPr>
          <w:p w:rsidR="00381814" w:rsidRPr="00381814" w:rsidRDefault="00381814" w:rsidP="00381814">
            <w:pPr>
              <w:suppressAutoHyphens w:val="0"/>
              <w:spacing w:after="120"/>
              <w:jc w:val="both"/>
              <w:rPr>
                <w:rFonts w:ascii="Times New Roman" w:eastAsia="Times New Roman" w:hAnsi="Times New Roman" w:cs="Times New Roman"/>
                <w:b/>
                <w:bCs/>
                <w:sz w:val="24"/>
                <w:szCs w:val="24"/>
                <w:lang w:eastAsia="bg-BG"/>
              </w:rPr>
            </w:pPr>
            <w:r w:rsidRPr="00381814">
              <w:rPr>
                <w:rFonts w:ascii="Times New Roman" w:eastAsia="Times New Roman" w:hAnsi="Times New Roman" w:cs="Times New Roman"/>
                <w:b/>
                <w:bCs/>
                <w:sz w:val="24"/>
                <w:szCs w:val="24"/>
                <w:lang w:eastAsia="bg-BG"/>
              </w:rPr>
              <w:t>ЕИК:</w:t>
            </w:r>
          </w:p>
        </w:tc>
        <w:tc>
          <w:tcPr>
            <w:tcW w:w="5580" w:type="dxa"/>
            <w:tcBorders>
              <w:top w:val="single" w:sz="4" w:space="0" w:color="auto"/>
              <w:left w:val="single" w:sz="4" w:space="0" w:color="auto"/>
              <w:right w:val="single" w:sz="4" w:space="0" w:color="auto"/>
            </w:tcBorders>
          </w:tcPr>
          <w:p w:rsidR="00381814" w:rsidRPr="00381814" w:rsidRDefault="00381814" w:rsidP="00381814">
            <w:pPr>
              <w:suppressAutoHyphens w:val="0"/>
              <w:spacing w:after="120"/>
              <w:jc w:val="both"/>
              <w:rPr>
                <w:rFonts w:ascii="Times New Roman" w:eastAsia="Times New Roman" w:hAnsi="Times New Roman" w:cs="Times New Roman"/>
                <w:i/>
                <w:iCs/>
                <w:sz w:val="24"/>
                <w:szCs w:val="24"/>
                <w:lang w:eastAsia="bg-BG"/>
              </w:rPr>
            </w:pPr>
          </w:p>
        </w:tc>
      </w:tr>
      <w:tr w:rsidR="00381814" w:rsidRPr="00381814" w:rsidTr="00381814">
        <w:tblPrEx>
          <w:tblCellMar>
            <w:top w:w="0" w:type="dxa"/>
            <w:bottom w:w="0" w:type="dxa"/>
          </w:tblCellMar>
        </w:tblPrEx>
        <w:trPr>
          <w:jc w:val="center"/>
        </w:trPr>
        <w:tc>
          <w:tcPr>
            <w:tcW w:w="3708" w:type="dxa"/>
            <w:tcBorders>
              <w:top w:val="single" w:sz="4" w:space="0" w:color="auto"/>
              <w:left w:val="single" w:sz="4" w:space="0" w:color="auto"/>
              <w:right w:val="single" w:sz="4" w:space="0" w:color="auto"/>
            </w:tcBorders>
            <w:vAlign w:val="center"/>
          </w:tcPr>
          <w:p w:rsidR="00381814" w:rsidRPr="00381814" w:rsidRDefault="00381814" w:rsidP="00381814">
            <w:pPr>
              <w:suppressAutoHyphens w:val="0"/>
              <w:spacing w:after="120"/>
              <w:jc w:val="both"/>
              <w:rPr>
                <w:rFonts w:ascii="Times New Roman" w:eastAsia="Times New Roman" w:hAnsi="Times New Roman" w:cs="Times New Roman"/>
                <w:b/>
                <w:bCs/>
                <w:sz w:val="24"/>
                <w:szCs w:val="24"/>
                <w:lang w:eastAsia="bg-BG"/>
              </w:rPr>
            </w:pPr>
            <w:r w:rsidRPr="00381814">
              <w:rPr>
                <w:rFonts w:ascii="Times New Roman" w:eastAsia="Times New Roman" w:hAnsi="Times New Roman" w:cs="Times New Roman"/>
                <w:b/>
                <w:bCs/>
                <w:sz w:val="24"/>
                <w:szCs w:val="24"/>
                <w:lang w:eastAsia="bg-BG"/>
              </w:rPr>
              <w:t>Точен адрес за кореспонденция:</w:t>
            </w:r>
          </w:p>
        </w:tc>
        <w:tc>
          <w:tcPr>
            <w:tcW w:w="5580" w:type="dxa"/>
            <w:tcBorders>
              <w:top w:val="single" w:sz="4" w:space="0" w:color="auto"/>
              <w:left w:val="single" w:sz="4" w:space="0" w:color="auto"/>
              <w:right w:val="single" w:sz="4" w:space="0" w:color="auto"/>
            </w:tcBorders>
            <w:vAlign w:val="center"/>
          </w:tcPr>
          <w:p w:rsidR="00381814" w:rsidRPr="00381814" w:rsidRDefault="00381814" w:rsidP="00381814">
            <w:pPr>
              <w:suppressAutoHyphens w:val="0"/>
              <w:spacing w:after="120"/>
              <w:ind w:left="252"/>
              <w:jc w:val="both"/>
              <w:rPr>
                <w:rFonts w:ascii="Times New Roman" w:eastAsia="Times New Roman" w:hAnsi="Times New Roman" w:cs="Times New Roman"/>
                <w:i/>
                <w:iCs/>
                <w:sz w:val="24"/>
                <w:szCs w:val="24"/>
                <w:lang w:eastAsia="bg-BG"/>
              </w:rPr>
            </w:pPr>
            <w:r w:rsidRPr="00381814">
              <w:rPr>
                <w:rFonts w:ascii="Times New Roman" w:eastAsia="Times New Roman" w:hAnsi="Times New Roman" w:cs="Times New Roman"/>
                <w:i/>
                <w:iCs/>
                <w:sz w:val="24"/>
                <w:szCs w:val="24"/>
                <w:lang w:eastAsia="bg-BG"/>
              </w:rPr>
              <w:t>(държава, град, пощенски код, улица, №)</w:t>
            </w:r>
          </w:p>
        </w:tc>
      </w:tr>
      <w:tr w:rsidR="00381814" w:rsidRPr="00381814" w:rsidTr="00381814">
        <w:tblPrEx>
          <w:tblCellMar>
            <w:top w:w="0" w:type="dxa"/>
            <w:bottom w:w="0" w:type="dxa"/>
          </w:tblCellMar>
        </w:tblPrEx>
        <w:trPr>
          <w:jc w:val="center"/>
        </w:trPr>
        <w:tc>
          <w:tcPr>
            <w:tcW w:w="3708" w:type="dxa"/>
            <w:tcBorders>
              <w:top w:val="single" w:sz="4" w:space="0" w:color="auto"/>
              <w:left w:val="single" w:sz="4" w:space="0" w:color="auto"/>
              <w:right w:val="single" w:sz="4" w:space="0" w:color="auto"/>
            </w:tcBorders>
            <w:vAlign w:val="center"/>
          </w:tcPr>
          <w:p w:rsidR="00381814" w:rsidRPr="00381814" w:rsidRDefault="00381814" w:rsidP="00381814">
            <w:pPr>
              <w:suppressAutoHyphens w:val="0"/>
              <w:spacing w:after="120"/>
              <w:jc w:val="both"/>
              <w:rPr>
                <w:rFonts w:ascii="Times New Roman" w:eastAsia="Times New Roman" w:hAnsi="Times New Roman" w:cs="Times New Roman"/>
                <w:b/>
                <w:bCs/>
                <w:sz w:val="24"/>
                <w:szCs w:val="24"/>
                <w:lang w:eastAsia="bg-BG"/>
              </w:rPr>
            </w:pPr>
            <w:r w:rsidRPr="00381814">
              <w:rPr>
                <w:rFonts w:ascii="Times New Roman" w:eastAsia="Times New Roman" w:hAnsi="Times New Roman" w:cs="Times New Roman"/>
                <w:b/>
                <w:bCs/>
                <w:sz w:val="24"/>
                <w:szCs w:val="24"/>
                <w:lang w:eastAsia="bg-BG"/>
              </w:rPr>
              <w:t>Телефонен номер:</w:t>
            </w:r>
          </w:p>
        </w:tc>
        <w:tc>
          <w:tcPr>
            <w:tcW w:w="5580" w:type="dxa"/>
            <w:tcBorders>
              <w:top w:val="single" w:sz="4" w:space="0" w:color="auto"/>
              <w:left w:val="single" w:sz="4" w:space="0" w:color="auto"/>
              <w:right w:val="single" w:sz="4" w:space="0" w:color="auto"/>
            </w:tcBorders>
          </w:tcPr>
          <w:p w:rsidR="00381814" w:rsidRPr="00381814" w:rsidRDefault="00381814" w:rsidP="00381814">
            <w:pPr>
              <w:suppressAutoHyphens w:val="0"/>
              <w:spacing w:after="120"/>
              <w:ind w:left="252"/>
              <w:jc w:val="both"/>
              <w:rPr>
                <w:rFonts w:ascii="Times New Roman" w:eastAsia="Times New Roman" w:hAnsi="Times New Roman" w:cs="Times New Roman"/>
                <w:i/>
                <w:iCs/>
                <w:sz w:val="24"/>
                <w:szCs w:val="24"/>
                <w:lang w:eastAsia="bg-BG"/>
              </w:rPr>
            </w:pPr>
          </w:p>
        </w:tc>
      </w:tr>
      <w:tr w:rsidR="00381814" w:rsidRPr="00381814" w:rsidTr="00381814">
        <w:tblPrEx>
          <w:tblCellMar>
            <w:top w:w="0" w:type="dxa"/>
            <w:bottom w:w="0" w:type="dxa"/>
          </w:tblCellMar>
        </w:tblPrEx>
        <w:trPr>
          <w:jc w:val="center"/>
        </w:trPr>
        <w:tc>
          <w:tcPr>
            <w:tcW w:w="3708" w:type="dxa"/>
            <w:tcBorders>
              <w:top w:val="single" w:sz="4" w:space="0" w:color="auto"/>
              <w:left w:val="single" w:sz="4" w:space="0" w:color="auto"/>
              <w:right w:val="single" w:sz="4" w:space="0" w:color="auto"/>
            </w:tcBorders>
            <w:vAlign w:val="center"/>
          </w:tcPr>
          <w:p w:rsidR="00381814" w:rsidRPr="00381814" w:rsidRDefault="00381814" w:rsidP="00381814">
            <w:pPr>
              <w:suppressAutoHyphens w:val="0"/>
              <w:spacing w:after="120"/>
              <w:jc w:val="both"/>
              <w:rPr>
                <w:rFonts w:ascii="Times New Roman" w:eastAsia="Times New Roman" w:hAnsi="Times New Roman" w:cs="Times New Roman"/>
                <w:b/>
                <w:bCs/>
                <w:sz w:val="24"/>
                <w:szCs w:val="24"/>
                <w:lang w:eastAsia="bg-BG"/>
              </w:rPr>
            </w:pPr>
            <w:r w:rsidRPr="00381814">
              <w:rPr>
                <w:rFonts w:ascii="Times New Roman" w:eastAsia="Times New Roman" w:hAnsi="Times New Roman" w:cs="Times New Roman"/>
                <w:b/>
                <w:bCs/>
                <w:sz w:val="24"/>
                <w:szCs w:val="24"/>
                <w:lang w:eastAsia="bg-BG"/>
              </w:rPr>
              <w:t>Факс номер:</w:t>
            </w:r>
          </w:p>
        </w:tc>
        <w:tc>
          <w:tcPr>
            <w:tcW w:w="5580" w:type="dxa"/>
            <w:tcBorders>
              <w:top w:val="single" w:sz="4" w:space="0" w:color="auto"/>
              <w:left w:val="single" w:sz="4" w:space="0" w:color="auto"/>
              <w:right w:val="single" w:sz="4" w:space="0" w:color="auto"/>
            </w:tcBorders>
          </w:tcPr>
          <w:p w:rsidR="00381814" w:rsidRPr="00381814" w:rsidRDefault="00381814" w:rsidP="00381814">
            <w:pPr>
              <w:suppressAutoHyphens w:val="0"/>
              <w:spacing w:after="120"/>
              <w:ind w:left="252"/>
              <w:jc w:val="both"/>
              <w:rPr>
                <w:rFonts w:ascii="Times New Roman" w:eastAsia="Times New Roman" w:hAnsi="Times New Roman" w:cs="Times New Roman"/>
                <w:i/>
                <w:iCs/>
                <w:sz w:val="24"/>
                <w:szCs w:val="24"/>
                <w:lang w:eastAsia="bg-BG"/>
              </w:rPr>
            </w:pPr>
          </w:p>
        </w:tc>
      </w:tr>
      <w:tr w:rsidR="00381814" w:rsidRPr="00381814" w:rsidTr="00381814">
        <w:tblPrEx>
          <w:tblCellMar>
            <w:top w:w="0" w:type="dxa"/>
            <w:bottom w:w="0" w:type="dxa"/>
          </w:tblCellMar>
        </w:tblPrEx>
        <w:trPr>
          <w:jc w:val="center"/>
        </w:trPr>
        <w:tc>
          <w:tcPr>
            <w:tcW w:w="3708" w:type="dxa"/>
            <w:tcBorders>
              <w:top w:val="single" w:sz="4" w:space="0" w:color="auto"/>
              <w:left w:val="single" w:sz="4" w:space="0" w:color="auto"/>
              <w:right w:val="single" w:sz="4" w:space="0" w:color="auto"/>
            </w:tcBorders>
            <w:vAlign w:val="center"/>
          </w:tcPr>
          <w:p w:rsidR="00381814" w:rsidRPr="00381814" w:rsidRDefault="00381814" w:rsidP="00381814">
            <w:pPr>
              <w:suppressAutoHyphens w:val="0"/>
              <w:spacing w:after="120"/>
              <w:jc w:val="both"/>
              <w:rPr>
                <w:rFonts w:ascii="Times New Roman" w:eastAsia="Times New Roman" w:hAnsi="Times New Roman" w:cs="Times New Roman"/>
                <w:b/>
                <w:bCs/>
                <w:sz w:val="24"/>
                <w:szCs w:val="24"/>
                <w:lang w:eastAsia="bg-BG"/>
              </w:rPr>
            </w:pPr>
            <w:r w:rsidRPr="00381814">
              <w:rPr>
                <w:rFonts w:ascii="Times New Roman" w:eastAsia="Times New Roman" w:hAnsi="Times New Roman" w:cs="Times New Roman"/>
                <w:b/>
                <w:bCs/>
                <w:sz w:val="24"/>
                <w:szCs w:val="24"/>
                <w:lang w:eastAsia="bg-BG"/>
              </w:rPr>
              <w:t>Лице за контакти:</w:t>
            </w:r>
          </w:p>
        </w:tc>
        <w:tc>
          <w:tcPr>
            <w:tcW w:w="5580" w:type="dxa"/>
            <w:tcBorders>
              <w:top w:val="single" w:sz="4" w:space="0" w:color="auto"/>
              <w:left w:val="single" w:sz="4" w:space="0" w:color="auto"/>
              <w:right w:val="single" w:sz="4" w:space="0" w:color="auto"/>
            </w:tcBorders>
          </w:tcPr>
          <w:p w:rsidR="00381814" w:rsidRPr="00381814" w:rsidRDefault="00381814" w:rsidP="00381814">
            <w:pPr>
              <w:suppressAutoHyphens w:val="0"/>
              <w:spacing w:after="120"/>
              <w:ind w:left="252"/>
              <w:jc w:val="both"/>
              <w:rPr>
                <w:rFonts w:ascii="Times New Roman" w:eastAsia="Times New Roman" w:hAnsi="Times New Roman" w:cs="Times New Roman"/>
                <w:i/>
                <w:iCs/>
                <w:sz w:val="24"/>
                <w:szCs w:val="24"/>
                <w:lang w:eastAsia="bg-BG"/>
              </w:rPr>
            </w:pPr>
          </w:p>
        </w:tc>
      </w:tr>
      <w:tr w:rsidR="00381814" w:rsidRPr="00381814" w:rsidTr="00381814">
        <w:tblPrEx>
          <w:tblCellMar>
            <w:top w:w="0" w:type="dxa"/>
            <w:bottom w:w="0" w:type="dxa"/>
          </w:tblCellMar>
        </w:tblPrEx>
        <w:trPr>
          <w:jc w:val="center"/>
        </w:trPr>
        <w:tc>
          <w:tcPr>
            <w:tcW w:w="3708" w:type="dxa"/>
            <w:tcBorders>
              <w:top w:val="single" w:sz="4" w:space="0" w:color="auto"/>
              <w:left w:val="single" w:sz="4" w:space="0" w:color="auto"/>
              <w:right w:val="single" w:sz="4" w:space="0" w:color="auto"/>
            </w:tcBorders>
            <w:vAlign w:val="center"/>
          </w:tcPr>
          <w:p w:rsidR="00381814" w:rsidRPr="00381814" w:rsidRDefault="00381814" w:rsidP="00381814">
            <w:pPr>
              <w:suppressAutoHyphens w:val="0"/>
              <w:spacing w:after="120"/>
              <w:jc w:val="both"/>
              <w:rPr>
                <w:rFonts w:ascii="Times New Roman" w:eastAsia="Times New Roman" w:hAnsi="Times New Roman" w:cs="Times New Roman"/>
                <w:b/>
                <w:bCs/>
                <w:sz w:val="24"/>
                <w:szCs w:val="24"/>
                <w:lang w:eastAsia="bg-BG"/>
              </w:rPr>
            </w:pPr>
            <w:r w:rsidRPr="00381814">
              <w:rPr>
                <w:rFonts w:ascii="Times New Roman" w:eastAsia="Times New Roman" w:hAnsi="Times New Roman" w:cs="Times New Roman"/>
                <w:b/>
                <w:bCs/>
                <w:sz w:val="24"/>
                <w:szCs w:val="24"/>
                <w:lang w:eastAsia="bg-BG"/>
              </w:rPr>
              <w:t>e-mail:</w:t>
            </w:r>
          </w:p>
        </w:tc>
        <w:tc>
          <w:tcPr>
            <w:tcW w:w="5580" w:type="dxa"/>
            <w:tcBorders>
              <w:top w:val="single" w:sz="4" w:space="0" w:color="auto"/>
              <w:left w:val="single" w:sz="4" w:space="0" w:color="auto"/>
              <w:right w:val="single" w:sz="4" w:space="0" w:color="auto"/>
            </w:tcBorders>
          </w:tcPr>
          <w:p w:rsidR="00381814" w:rsidRPr="00381814" w:rsidRDefault="00381814" w:rsidP="00381814">
            <w:pPr>
              <w:suppressAutoHyphens w:val="0"/>
              <w:spacing w:after="120"/>
              <w:ind w:left="252"/>
              <w:jc w:val="both"/>
              <w:rPr>
                <w:rFonts w:ascii="Times New Roman" w:eastAsia="Times New Roman" w:hAnsi="Times New Roman" w:cs="Times New Roman"/>
                <w:i/>
                <w:iCs/>
                <w:sz w:val="24"/>
                <w:szCs w:val="24"/>
                <w:lang w:eastAsia="bg-BG"/>
              </w:rPr>
            </w:pPr>
          </w:p>
        </w:tc>
      </w:tr>
    </w:tbl>
    <w:p w:rsidR="00381814" w:rsidRPr="00381814" w:rsidRDefault="00381814" w:rsidP="00381814">
      <w:pPr>
        <w:spacing w:after="120"/>
        <w:jc w:val="right"/>
        <w:rPr>
          <w:rFonts w:ascii="Times New Roman" w:hAnsi="Times New Roman" w:cs="Times New Roman"/>
          <w:b/>
          <w:bCs/>
          <w:caps/>
          <w:sz w:val="24"/>
          <w:szCs w:val="24"/>
        </w:rPr>
      </w:pPr>
    </w:p>
    <w:p w:rsidR="00381814" w:rsidRPr="00381814" w:rsidRDefault="00381814" w:rsidP="00381814">
      <w:pPr>
        <w:spacing w:after="120"/>
        <w:jc w:val="right"/>
        <w:rPr>
          <w:rFonts w:ascii="Times New Roman" w:hAnsi="Times New Roman" w:cs="Times New Roman"/>
          <w:b/>
          <w:bCs/>
          <w:caps/>
          <w:sz w:val="24"/>
          <w:szCs w:val="24"/>
        </w:rPr>
      </w:pPr>
      <w:r w:rsidRPr="00381814">
        <w:rPr>
          <w:rFonts w:ascii="Times New Roman" w:hAnsi="Times New Roman" w:cs="Times New Roman"/>
          <w:b/>
          <w:bCs/>
          <w:caps/>
          <w:sz w:val="24"/>
          <w:szCs w:val="24"/>
        </w:rPr>
        <w:t xml:space="preserve">До </w:t>
      </w:r>
    </w:p>
    <w:p w:rsidR="00381814" w:rsidRPr="00381814" w:rsidRDefault="00381814" w:rsidP="00381814">
      <w:pPr>
        <w:suppressAutoHyphens w:val="0"/>
        <w:spacing w:after="120"/>
        <w:ind w:left="3540" w:firstLine="1503"/>
        <w:jc w:val="right"/>
        <w:rPr>
          <w:rFonts w:ascii="Times New Roman" w:eastAsia="Times New Roman" w:hAnsi="Times New Roman" w:cs="Times New Roman"/>
          <w:b/>
          <w:bCs/>
          <w:caps/>
          <w:sz w:val="24"/>
          <w:szCs w:val="24"/>
          <w:lang w:eastAsia="bg-BG"/>
        </w:rPr>
      </w:pPr>
    </w:p>
    <w:p w:rsidR="00381814" w:rsidRPr="00381814" w:rsidRDefault="00381814" w:rsidP="00381814">
      <w:pPr>
        <w:suppressAutoHyphens w:val="0"/>
        <w:spacing w:after="120"/>
        <w:ind w:left="1356" w:firstLine="1503"/>
        <w:jc w:val="right"/>
        <w:rPr>
          <w:rFonts w:ascii="Times New Roman" w:eastAsia="Times New Roman" w:hAnsi="Times New Roman" w:cs="Times New Roman"/>
          <w:sz w:val="24"/>
          <w:szCs w:val="24"/>
          <w:lang w:eastAsia="bg-BG"/>
        </w:rPr>
      </w:pPr>
      <w:r w:rsidRPr="00381814">
        <w:rPr>
          <w:rFonts w:ascii="Times New Roman" w:eastAsia="Times New Roman" w:hAnsi="Times New Roman" w:cs="Times New Roman"/>
          <w:b/>
          <w:sz w:val="24"/>
          <w:szCs w:val="24"/>
          <w:lang w:eastAsia="bg-BG"/>
        </w:rPr>
        <w:t>НАЦИОНАЛНА АГЕНЦИЯ ЗА ПРОФЕСИОНАЛНО ОБРАЗОВАНИЕ И ОБУЧЕНИЕ</w:t>
      </w:r>
      <w:r w:rsidRPr="00381814">
        <w:rPr>
          <w:rFonts w:ascii="Times New Roman" w:eastAsia="Times New Roman" w:hAnsi="Times New Roman" w:cs="Times New Roman"/>
          <w:sz w:val="24"/>
          <w:szCs w:val="24"/>
          <w:lang w:eastAsia="bg-BG"/>
        </w:rPr>
        <w:t>,</w:t>
      </w:r>
    </w:p>
    <w:p w:rsidR="00381814" w:rsidRPr="00381814" w:rsidRDefault="00381814" w:rsidP="00381814">
      <w:pPr>
        <w:suppressAutoHyphens w:val="0"/>
        <w:spacing w:after="120"/>
        <w:jc w:val="right"/>
        <w:rPr>
          <w:rFonts w:ascii="Times New Roman" w:eastAsia="Times New Roman" w:hAnsi="Times New Roman" w:cs="Times New Roman"/>
          <w:b/>
          <w:bCs/>
          <w:sz w:val="24"/>
          <w:szCs w:val="24"/>
          <w:lang w:eastAsia="bg-BG"/>
        </w:rPr>
      </w:pPr>
      <w:r w:rsidRPr="00381814">
        <w:rPr>
          <w:rFonts w:ascii="Times New Roman" w:eastAsia="Times New Roman" w:hAnsi="Times New Roman" w:cs="Times New Roman"/>
          <w:b/>
          <w:sz w:val="24"/>
          <w:szCs w:val="24"/>
          <w:lang w:eastAsia="bg-BG"/>
        </w:rPr>
        <w:t>Град София, бул. “ Цариградско шосе” № 125, бл. 5, ет.5</w:t>
      </w:r>
    </w:p>
    <w:p w:rsidR="00381814" w:rsidRPr="00381814" w:rsidRDefault="00381814" w:rsidP="00381814">
      <w:pPr>
        <w:spacing w:after="120"/>
        <w:jc w:val="right"/>
        <w:rPr>
          <w:rFonts w:ascii="Times New Roman" w:hAnsi="Times New Roman" w:cs="Times New Roman"/>
          <w:b/>
          <w:bCs/>
          <w:caps/>
          <w:sz w:val="24"/>
          <w:szCs w:val="24"/>
        </w:rPr>
      </w:pPr>
    </w:p>
    <w:p w:rsidR="00381814" w:rsidRPr="00381814" w:rsidRDefault="00381814" w:rsidP="00381814">
      <w:pPr>
        <w:spacing w:after="120"/>
        <w:jc w:val="center"/>
        <w:rPr>
          <w:rFonts w:ascii="Times New Roman" w:hAnsi="Times New Roman" w:cs="Times New Roman"/>
          <w:b/>
          <w:caps/>
          <w:position w:val="8"/>
          <w:sz w:val="24"/>
          <w:szCs w:val="24"/>
        </w:rPr>
      </w:pPr>
      <w:r w:rsidRPr="00381814">
        <w:rPr>
          <w:rFonts w:ascii="Times New Roman" w:hAnsi="Times New Roman" w:cs="Times New Roman"/>
          <w:b/>
          <w:caps/>
          <w:position w:val="8"/>
          <w:sz w:val="24"/>
          <w:szCs w:val="24"/>
        </w:rPr>
        <w:t>ЦЕНОВА ОФЕРТА</w:t>
      </w:r>
    </w:p>
    <w:p w:rsidR="00381814" w:rsidRPr="00381814" w:rsidRDefault="00381814" w:rsidP="00381814">
      <w:pPr>
        <w:spacing w:after="120"/>
        <w:jc w:val="center"/>
        <w:rPr>
          <w:rFonts w:ascii="Times New Roman" w:hAnsi="Times New Roman" w:cs="Times New Roman"/>
          <w:b/>
          <w:position w:val="8"/>
          <w:sz w:val="24"/>
          <w:szCs w:val="24"/>
        </w:rPr>
      </w:pPr>
      <w:r w:rsidRPr="00381814">
        <w:rPr>
          <w:rFonts w:ascii="Times New Roman" w:hAnsi="Times New Roman" w:cs="Times New Roman"/>
          <w:b/>
          <w:position w:val="8"/>
          <w:sz w:val="24"/>
          <w:szCs w:val="24"/>
        </w:rPr>
        <w:t>за изпълнение на обществена поръчка</w:t>
      </w:r>
    </w:p>
    <w:p w:rsidR="00381814" w:rsidRPr="00381814" w:rsidRDefault="00381814" w:rsidP="00381814">
      <w:pPr>
        <w:suppressAutoHyphens w:val="0"/>
        <w:spacing w:after="120"/>
        <w:ind w:firstLine="708"/>
        <w:jc w:val="both"/>
        <w:rPr>
          <w:rFonts w:ascii="Times New Roman" w:eastAsia="Times New Roman" w:hAnsi="Times New Roman" w:cs="Times New Roman"/>
          <w:b/>
          <w:bCs/>
          <w:sz w:val="24"/>
          <w:szCs w:val="24"/>
          <w:lang w:eastAsia="bg-BG"/>
        </w:rPr>
      </w:pPr>
      <w:r w:rsidRPr="00381814">
        <w:rPr>
          <w:rFonts w:ascii="Times New Roman" w:eastAsia="Times New Roman" w:hAnsi="Times New Roman" w:cs="Times New Roman"/>
          <w:sz w:val="24"/>
          <w:szCs w:val="24"/>
          <w:lang w:eastAsia="bg-BG"/>
        </w:rPr>
        <w:t xml:space="preserve">Наименование на поръчката: </w:t>
      </w:r>
      <w:r w:rsidRPr="00381814">
        <w:rPr>
          <w:rFonts w:ascii="Times New Roman" w:eastAsia="Times New Roman" w:hAnsi="Times New Roman" w:cs="Times New Roman"/>
          <w:b/>
          <w:sz w:val="24"/>
          <w:szCs w:val="24"/>
          <w:lang w:eastAsia="bg-BG"/>
        </w:rPr>
        <w:t>“УСЪВЪРШЕНСТВАНЕ НА СЪЩЕСТВУВАЩИТЕ И ВНЕДРЯВАНЕ НА НОВИ Е – АДМИНИСТРАТИВНИ УСЛУГИ, ПРЕДОСТАВЯНИ ЧРЕЗ ИНТЕРНЕТ САЙТА НА НАЦИОНАЛНА АГЕНЦИЯ ЗА ПРОФЕСИОНАЛНО ОБРАЗОВАНИЕ И ОБУЧЕНИЕ”</w:t>
      </w:r>
    </w:p>
    <w:p w:rsidR="00381814" w:rsidRPr="00381814" w:rsidRDefault="00381814" w:rsidP="00381814">
      <w:pPr>
        <w:spacing w:after="120"/>
        <w:jc w:val="both"/>
        <w:rPr>
          <w:rFonts w:ascii="Times New Roman" w:hAnsi="Times New Roman" w:cs="Times New Roman"/>
          <w:b/>
          <w:bCs/>
          <w:sz w:val="24"/>
          <w:szCs w:val="24"/>
        </w:rPr>
      </w:pPr>
      <w:r w:rsidRPr="00381814">
        <w:rPr>
          <w:rFonts w:ascii="Times New Roman" w:hAnsi="Times New Roman" w:cs="Times New Roman"/>
          <w:b/>
          <w:bCs/>
          <w:sz w:val="24"/>
          <w:szCs w:val="24"/>
        </w:rPr>
        <w:t>УВАЖАЕМИ ГОСПОЖИ И ГОСПОДА,</w:t>
      </w:r>
    </w:p>
    <w:p w:rsidR="00381814" w:rsidRPr="00381814" w:rsidRDefault="00381814" w:rsidP="00381814">
      <w:pPr>
        <w:spacing w:after="120"/>
        <w:jc w:val="both"/>
        <w:rPr>
          <w:rFonts w:ascii="Times New Roman" w:hAnsi="Times New Roman" w:cs="Times New Roman"/>
          <w:bCs/>
          <w:sz w:val="24"/>
          <w:szCs w:val="24"/>
        </w:rPr>
      </w:pPr>
      <w:r w:rsidRPr="00381814">
        <w:rPr>
          <w:rFonts w:ascii="Times New Roman" w:hAnsi="Times New Roman" w:cs="Times New Roman"/>
          <w:bCs/>
          <w:sz w:val="24"/>
          <w:szCs w:val="24"/>
        </w:rPr>
        <w:t>Във връзка с обявената обществена Поръчка, Ви представяме нашето ценово предложение, както следва:</w:t>
      </w:r>
    </w:p>
    <w:p w:rsidR="00381814" w:rsidRPr="00381814" w:rsidRDefault="00381814" w:rsidP="00381814">
      <w:pPr>
        <w:spacing w:after="120"/>
        <w:rPr>
          <w:rFonts w:ascii="Times New Roman" w:hAnsi="Times New Roman" w:cs="Times New Roman"/>
          <w:b/>
          <w:sz w:val="24"/>
          <w:szCs w:val="24"/>
        </w:rPr>
      </w:pPr>
      <w:r w:rsidRPr="00381814">
        <w:rPr>
          <w:rFonts w:ascii="Times New Roman" w:hAnsi="Times New Roman" w:cs="Times New Roman"/>
          <w:b/>
          <w:sz w:val="24"/>
          <w:szCs w:val="24"/>
        </w:rPr>
        <w:t>І. ЦЕНА И УСЛОВИЯ НА ФОРМИРАНЕТО Й.</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bg-BG"/>
        </w:rPr>
      </w:pPr>
      <w:r w:rsidRPr="00381814">
        <w:rPr>
          <w:rFonts w:ascii="Times New Roman" w:eastAsia="Times New Roman" w:hAnsi="Times New Roman" w:cs="Times New Roman"/>
          <w:spacing w:val="-1"/>
          <w:sz w:val="24"/>
          <w:szCs w:val="24"/>
          <w:lang w:eastAsia="bg-BG"/>
        </w:rPr>
        <w:lastRenderedPageBreak/>
        <w:t xml:space="preserve">Предлагаме да поемем, изпълним и завършим тази обществена Поръчка, </w:t>
      </w:r>
      <w:r w:rsidRPr="00381814">
        <w:rPr>
          <w:rFonts w:ascii="Times New Roman" w:eastAsia="Times New Roman" w:hAnsi="Times New Roman" w:cs="Times New Roman"/>
          <w:sz w:val="24"/>
          <w:szCs w:val="24"/>
          <w:lang w:eastAsia="bg-BG"/>
        </w:rPr>
        <w:t>съобразно условията на Документацията за участие, за цена и срокове както, както следва:</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bg-BG"/>
        </w:rPr>
      </w:pPr>
      <w:r w:rsidRPr="00381814">
        <w:rPr>
          <w:rFonts w:ascii="Times New Roman" w:eastAsia="Times New Roman" w:hAnsi="Times New Roman" w:cs="Times New Roman"/>
          <w:sz w:val="24"/>
          <w:szCs w:val="24"/>
          <w:lang w:eastAsia="bg-BG"/>
        </w:rPr>
        <w:t>________________________ (__________________словом) лева без ДДС.</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bg-BG"/>
        </w:rPr>
      </w:pPr>
      <w:r w:rsidRPr="00381814">
        <w:rPr>
          <w:rFonts w:ascii="Times New Roman" w:eastAsia="Times New Roman" w:hAnsi="Times New Roman" w:cs="Times New Roman"/>
          <w:sz w:val="24"/>
          <w:szCs w:val="24"/>
          <w:lang w:eastAsia="bg-BG"/>
        </w:rPr>
        <w:t xml:space="preserve">Цената е окончателна и включва всички разходи по изпълнение на Поръчката. </w:t>
      </w:r>
    </w:p>
    <w:p w:rsidR="00381814" w:rsidRPr="00381814" w:rsidRDefault="00381814" w:rsidP="00381814">
      <w:pPr>
        <w:spacing w:after="120"/>
        <w:jc w:val="both"/>
        <w:rPr>
          <w:rFonts w:ascii="Times New Roman" w:hAnsi="Times New Roman" w:cs="Times New Roman"/>
          <w:b/>
          <w:sz w:val="24"/>
          <w:szCs w:val="24"/>
        </w:rPr>
      </w:pPr>
      <w:r w:rsidRPr="00381814">
        <w:rPr>
          <w:rFonts w:ascii="Times New Roman" w:hAnsi="Times New Roman" w:cs="Times New Roman"/>
          <w:b/>
          <w:sz w:val="24"/>
          <w:szCs w:val="24"/>
        </w:rPr>
        <w:t>ІІ. ДРУГИ ФИНАНСОВИ УСЛОВИЯ.</w:t>
      </w:r>
    </w:p>
    <w:p w:rsidR="00381814" w:rsidRPr="00381814" w:rsidRDefault="00381814" w:rsidP="00381814">
      <w:pPr>
        <w:tabs>
          <w:tab w:val="left" w:pos="709"/>
        </w:tabs>
        <w:spacing w:after="120"/>
        <w:jc w:val="both"/>
        <w:rPr>
          <w:rFonts w:ascii="Times New Roman" w:hAnsi="Times New Roman" w:cs="Times New Roman"/>
          <w:sz w:val="24"/>
          <w:szCs w:val="24"/>
        </w:rPr>
      </w:pPr>
      <w:r w:rsidRPr="00381814">
        <w:rPr>
          <w:rFonts w:ascii="Times New Roman" w:hAnsi="Times New Roman" w:cs="Times New Roman"/>
          <w:sz w:val="24"/>
          <w:szCs w:val="24"/>
        </w:rPr>
        <w:t>1. Приемаме начина и срока на плащане посочени в проекта на договор и в документацията</w:t>
      </w:r>
    </w:p>
    <w:p w:rsidR="00381814" w:rsidRPr="00381814" w:rsidRDefault="00381814" w:rsidP="00381814">
      <w:pPr>
        <w:suppressAutoHyphens w:val="0"/>
        <w:spacing w:after="120"/>
        <w:jc w:val="both"/>
        <w:rPr>
          <w:rFonts w:ascii="Times New Roman" w:eastAsia="Times New Roman" w:hAnsi="Times New Roman" w:cs="Times New Roman"/>
          <w:bCs/>
          <w:spacing w:val="-5"/>
          <w:sz w:val="24"/>
          <w:szCs w:val="24"/>
          <w:lang w:eastAsia="en-US"/>
        </w:rPr>
      </w:pPr>
      <w:r w:rsidRPr="00381814">
        <w:rPr>
          <w:rFonts w:ascii="Times New Roman" w:eastAsia="Times New Roman" w:hAnsi="Times New Roman" w:cs="Times New Roman"/>
          <w:bCs/>
          <w:spacing w:val="-5"/>
          <w:sz w:val="24"/>
          <w:szCs w:val="24"/>
          <w:lang w:eastAsia="en-US"/>
        </w:rPr>
        <w:t>Задължаваме се, ако нашето Предложение бъде прието, да започнем изпълнението на Поръчката незабавно от датата на подписването от двете страни на Договор по приложения образец.</w:t>
      </w:r>
    </w:p>
    <w:p w:rsidR="00381814" w:rsidRPr="00381814" w:rsidRDefault="00381814" w:rsidP="00381814">
      <w:pPr>
        <w:suppressAutoHyphens w:val="0"/>
        <w:spacing w:after="120"/>
        <w:jc w:val="both"/>
        <w:rPr>
          <w:rFonts w:ascii="Times New Roman" w:eastAsia="Times New Roman" w:hAnsi="Times New Roman" w:cs="Times New Roman"/>
          <w:b/>
          <w:sz w:val="24"/>
          <w:szCs w:val="24"/>
          <w:lang w:val="x-none" w:eastAsia="x-none"/>
        </w:rPr>
      </w:pPr>
      <w:r w:rsidRPr="00381814">
        <w:rPr>
          <w:rFonts w:ascii="Times New Roman" w:eastAsia="Times New Roman" w:hAnsi="Times New Roman" w:cs="Times New Roman"/>
          <w:sz w:val="24"/>
          <w:szCs w:val="24"/>
          <w:lang w:val="x-none" w:eastAsia="x-none"/>
        </w:rPr>
        <w:t>При условие, че бъдем избрани за Изпълнител на обществената поръчка, ние сме съгласни да представим парична или банкова гаранция за изпълнение на задълженията в размер на 3 % от стойността на договора</w:t>
      </w:r>
      <w:r w:rsidRPr="00381814">
        <w:rPr>
          <w:rFonts w:ascii="Times New Roman" w:eastAsia="Times New Roman" w:hAnsi="Times New Roman" w:cs="Times New Roman"/>
          <w:b/>
          <w:sz w:val="24"/>
          <w:szCs w:val="24"/>
          <w:lang w:val="x-none" w:eastAsia="x-none"/>
        </w:rPr>
        <w:t>.</w:t>
      </w:r>
    </w:p>
    <w:p w:rsidR="00381814" w:rsidRPr="00381814" w:rsidRDefault="00381814" w:rsidP="00381814">
      <w:pPr>
        <w:suppressAutoHyphens w:val="0"/>
        <w:spacing w:after="120"/>
        <w:jc w:val="both"/>
        <w:rPr>
          <w:rFonts w:ascii="Times New Roman" w:eastAsia="Times New Roman" w:hAnsi="Times New Roman" w:cs="Times New Roman"/>
          <w:b/>
          <w:sz w:val="24"/>
          <w:szCs w:val="24"/>
          <w:lang w:val="x-none" w:eastAsia="x-none"/>
        </w:rPr>
      </w:pPr>
    </w:p>
    <w:p w:rsidR="00381814" w:rsidRPr="00381814" w:rsidRDefault="00381814" w:rsidP="00381814">
      <w:pPr>
        <w:suppressAutoHyphens w:val="0"/>
        <w:spacing w:after="120"/>
        <w:jc w:val="both"/>
        <w:rPr>
          <w:rFonts w:ascii="Times New Roman" w:eastAsia="Times New Roman" w:hAnsi="Times New Roman" w:cs="Times New Roman"/>
          <w:b/>
          <w:sz w:val="24"/>
          <w:szCs w:val="24"/>
          <w:lang w:val="x-none" w:eastAsia="x-none"/>
        </w:rPr>
      </w:pPr>
      <w:r w:rsidRPr="00381814">
        <w:rPr>
          <w:rFonts w:ascii="Times New Roman" w:eastAsia="Times New Roman" w:hAnsi="Times New Roman" w:cs="Times New Roman"/>
          <w:b/>
          <w:bCs/>
          <w:sz w:val="24"/>
          <w:szCs w:val="24"/>
          <w:lang w:val="x-none" w:eastAsia="x-none"/>
        </w:rPr>
        <w:t>Подпис:</w:t>
      </w:r>
    </w:p>
    <w:tbl>
      <w:tblPr>
        <w:tblW w:w="0" w:type="auto"/>
        <w:tblLook w:val="0000" w:firstRow="0" w:lastRow="0" w:firstColumn="0" w:lastColumn="0" w:noHBand="0" w:noVBand="0"/>
      </w:tblPr>
      <w:tblGrid>
        <w:gridCol w:w="4171"/>
        <w:gridCol w:w="4171"/>
      </w:tblGrid>
      <w:tr w:rsidR="00381814" w:rsidRPr="00381814" w:rsidTr="00381814">
        <w:tblPrEx>
          <w:tblCellMar>
            <w:top w:w="0" w:type="dxa"/>
            <w:bottom w:w="0" w:type="dxa"/>
          </w:tblCellMar>
        </w:tblPrEx>
        <w:trPr>
          <w:trHeight w:val="421"/>
        </w:trPr>
        <w:tc>
          <w:tcPr>
            <w:tcW w:w="4171" w:type="dxa"/>
          </w:tcPr>
          <w:p w:rsidR="00381814" w:rsidRPr="00381814" w:rsidRDefault="00381814" w:rsidP="00381814">
            <w:pPr>
              <w:spacing w:after="120"/>
              <w:rPr>
                <w:rFonts w:ascii="Times New Roman" w:hAnsi="Times New Roman" w:cs="Times New Roman"/>
                <w:b/>
                <w:sz w:val="24"/>
                <w:szCs w:val="24"/>
              </w:rPr>
            </w:pPr>
            <w:r w:rsidRPr="00381814">
              <w:rPr>
                <w:rFonts w:ascii="Times New Roman" w:hAnsi="Times New Roman" w:cs="Times New Roman"/>
                <w:b/>
                <w:sz w:val="24"/>
                <w:szCs w:val="24"/>
              </w:rPr>
              <w:t xml:space="preserve">Дата </w:t>
            </w:r>
          </w:p>
        </w:tc>
        <w:tc>
          <w:tcPr>
            <w:tcW w:w="4171" w:type="dxa"/>
          </w:tcPr>
          <w:p w:rsidR="00381814" w:rsidRPr="00381814" w:rsidRDefault="00381814" w:rsidP="00381814">
            <w:pPr>
              <w:spacing w:after="120"/>
              <w:rPr>
                <w:rFonts w:ascii="Times New Roman" w:hAnsi="Times New Roman" w:cs="Times New Roman"/>
                <w:sz w:val="24"/>
                <w:szCs w:val="24"/>
              </w:rPr>
            </w:pPr>
          </w:p>
        </w:tc>
      </w:tr>
      <w:tr w:rsidR="00381814" w:rsidRPr="00381814" w:rsidTr="00381814">
        <w:tblPrEx>
          <w:tblCellMar>
            <w:top w:w="0" w:type="dxa"/>
            <w:bottom w:w="0" w:type="dxa"/>
          </w:tblCellMar>
        </w:tblPrEx>
        <w:trPr>
          <w:trHeight w:val="433"/>
        </w:trPr>
        <w:tc>
          <w:tcPr>
            <w:tcW w:w="4171" w:type="dxa"/>
          </w:tcPr>
          <w:p w:rsidR="00381814" w:rsidRPr="00381814" w:rsidRDefault="00381814" w:rsidP="00381814">
            <w:pPr>
              <w:spacing w:after="120"/>
              <w:rPr>
                <w:rFonts w:ascii="Times New Roman" w:hAnsi="Times New Roman" w:cs="Times New Roman"/>
                <w:b/>
                <w:sz w:val="24"/>
                <w:szCs w:val="24"/>
              </w:rPr>
            </w:pPr>
            <w:r w:rsidRPr="00381814">
              <w:rPr>
                <w:rFonts w:ascii="Times New Roman" w:hAnsi="Times New Roman" w:cs="Times New Roman"/>
                <w:b/>
                <w:sz w:val="24"/>
                <w:szCs w:val="24"/>
              </w:rPr>
              <w:t>Име и фамилия</w:t>
            </w:r>
          </w:p>
        </w:tc>
        <w:tc>
          <w:tcPr>
            <w:tcW w:w="4171" w:type="dxa"/>
          </w:tcPr>
          <w:p w:rsidR="00381814" w:rsidRPr="00381814" w:rsidRDefault="00381814" w:rsidP="00381814">
            <w:pPr>
              <w:spacing w:after="120"/>
              <w:rPr>
                <w:rFonts w:ascii="Times New Roman" w:hAnsi="Times New Roman" w:cs="Times New Roman"/>
                <w:sz w:val="24"/>
                <w:szCs w:val="24"/>
              </w:rPr>
            </w:pPr>
          </w:p>
        </w:tc>
      </w:tr>
      <w:tr w:rsidR="00381814" w:rsidRPr="00381814" w:rsidTr="00381814">
        <w:tblPrEx>
          <w:tblCellMar>
            <w:top w:w="0" w:type="dxa"/>
            <w:bottom w:w="0" w:type="dxa"/>
          </w:tblCellMar>
        </w:tblPrEx>
        <w:trPr>
          <w:trHeight w:val="433"/>
        </w:trPr>
        <w:tc>
          <w:tcPr>
            <w:tcW w:w="4171" w:type="dxa"/>
          </w:tcPr>
          <w:p w:rsidR="00381814" w:rsidRPr="00381814" w:rsidRDefault="00381814" w:rsidP="00381814">
            <w:pPr>
              <w:spacing w:after="120"/>
              <w:rPr>
                <w:rFonts w:ascii="Times New Roman" w:hAnsi="Times New Roman" w:cs="Times New Roman"/>
                <w:b/>
                <w:sz w:val="24"/>
                <w:szCs w:val="24"/>
              </w:rPr>
            </w:pPr>
            <w:r w:rsidRPr="00381814">
              <w:rPr>
                <w:rFonts w:ascii="Times New Roman" w:hAnsi="Times New Roman" w:cs="Times New Roman"/>
                <w:b/>
                <w:sz w:val="24"/>
                <w:szCs w:val="24"/>
              </w:rPr>
              <w:t xml:space="preserve">Длъжност </w:t>
            </w:r>
          </w:p>
        </w:tc>
        <w:tc>
          <w:tcPr>
            <w:tcW w:w="4171" w:type="dxa"/>
          </w:tcPr>
          <w:p w:rsidR="00381814" w:rsidRPr="00381814" w:rsidRDefault="00381814" w:rsidP="00381814">
            <w:pPr>
              <w:spacing w:after="120"/>
              <w:rPr>
                <w:rFonts w:ascii="Times New Roman" w:hAnsi="Times New Roman" w:cs="Times New Roman"/>
                <w:sz w:val="24"/>
                <w:szCs w:val="24"/>
              </w:rPr>
            </w:pPr>
          </w:p>
        </w:tc>
      </w:tr>
      <w:tr w:rsidR="00381814" w:rsidRPr="00381814" w:rsidTr="00381814">
        <w:tblPrEx>
          <w:tblCellMar>
            <w:top w:w="0" w:type="dxa"/>
            <w:bottom w:w="0" w:type="dxa"/>
          </w:tblCellMar>
        </w:tblPrEx>
        <w:trPr>
          <w:trHeight w:val="854"/>
        </w:trPr>
        <w:tc>
          <w:tcPr>
            <w:tcW w:w="4171" w:type="dxa"/>
          </w:tcPr>
          <w:p w:rsidR="00381814" w:rsidRPr="00381814" w:rsidRDefault="00381814" w:rsidP="00381814">
            <w:pPr>
              <w:spacing w:after="120"/>
              <w:rPr>
                <w:rFonts w:ascii="Times New Roman" w:hAnsi="Times New Roman" w:cs="Times New Roman"/>
                <w:b/>
                <w:sz w:val="24"/>
                <w:szCs w:val="24"/>
              </w:rPr>
            </w:pPr>
            <w:r w:rsidRPr="00381814">
              <w:rPr>
                <w:rFonts w:ascii="Times New Roman" w:hAnsi="Times New Roman" w:cs="Times New Roman"/>
                <w:b/>
                <w:sz w:val="24"/>
                <w:szCs w:val="24"/>
              </w:rPr>
              <w:t>Наименование на участника</w:t>
            </w:r>
          </w:p>
        </w:tc>
        <w:tc>
          <w:tcPr>
            <w:tcW w:w="4171" w:type="dxa"/>
          </w:tcPr>
          <w:p w:rsidR="00381814" w:rsidRPr="00381814" w:rsidRDefault="00381814" w:rsidP="00381814">
            <w:pPr>
              <w:spacing w:after="120"/>
              <w:rPr>
                <w:rFonts w:ascii="Times New Roman" w:hAnsi="Times New Roman" w:cs="Times New Roman"/>
                <w:sz w:val="24"/>
                <w:szCs w:val="24"/>
              </w:rPr>
            </w:pPr>
          </w:p>
        </w:tc>
      </w:tr>
    </w:tbl>
    <w:p w:rsidR="00381814" w:rsidRPr="00381814" w:rsidRDefault="00381814" w:rsidP="00381814">
      <w:pPr>
        <w:suppressAutoHyphens w:val="0"/>
        <w:autoSpaceDE w:val="0"/>
        <w:autoSpaceDN w:val="0"/>
        <w:adjustRightInd w:val="0"/>
        <w:spacing w:after="120"/>
        <w:rPr>
          <w:rFonts w:ascii="Times New Roman" w:eastAsia="Times New Roman" w:hAnsi="Times New Roman" w:cs="Times New Roman"/>
          <w:b/>
          <w:bCs/>
          <w:i/>
          <w:iCs/>
          <w:sz w:val="24"/>
          <w:szCs w:val="24"/>
          <w:lang w:eastAsia="bg-BG"/>
        </w:rPr>
      </w:pPr>
      <w:r w:rsidRPr="00381814">
        <w:rPr>
          <w:rFonts w:ascii="Times New Roman" w:eastAsia="Times New Roman" w:hAnsi="Times New Roman" w:cs="Times New Roman"/>
          <w:b/>
          <w:bCs/>
          <w:i/>
          <w:iCs/>
          <w:sz w:val="24"/>
          <w:szCs w:val="24"/>
          <w:lang w:eastAsia="bg-BG"/>
        </w:rPr>
        <w:t>Забележка:Този документ задължително се поставя от участника в отделен запечатан непрозрачен плик - ПЛИК №3;</w:t>
      </w:r>
    </w:p>
    <w:p w:rsidR="00381814" w:rsidRPr="00381814" w:rsidRDefault="00381814" w:rsidP="00381814">
      <w:pPr>
        <w:spacing w:after="120"/>
        <w:jc w:val="right"/>
        <w:rPr>
          <w:rFonts w:ascii="Times New Roman" w:hAnsi="Times New Roman" w:cs="Times New Roman"/>
          <w:b/>
          <w:i/>
          <w:sz w:val="24"/>
          <w:szCs w:val="24"/>
        </w:rPr>
      </w:pPr>
      <w:r w:rsidRPr="00381814">
        <w:rPr>
          <w:rFonts w:ascii="Times New Roman" w:hAnsi="Times New Roman" w:cs="Times New Roman"/>
          <w:sz w:val="24"/>
          <w:szCs w:val="24"/>
        </w:rPr>
        <w:br w:type="page"/>
      </w:r>
      <w:r w:rsidRPr="00381814">
        <w:rPr>
          <w:rFonts w:ascii="Times New Roman" w:hAnsi="Times New Roman" w:cs="Times New Roman"/>
          <w:b/>
          <w:i/>
          <w:sz w:val="24"/>
          <w:szCs w:val="24"/>
        </w:rPr>
        <w:lastRenderedPageBreak/>
        <w:t>ПРИЛОЖЕНИЕ № 1</w:t>
      </w:r>
      <w:bookmarkStart w:id="4" w:name="_Toc347415625"/>
      <w:r w:rsidRPr="00381814">
        <w:rPr>
          <w:rFonts w:ascii="Times New Roman" w:hAnsi="Times New Roman" w:cs="Times New Roman"/>
          <w:b/>
          <w:i/>
          <w:sz w:val="24"/>
          <w:szCs w:val="24"/>
        </w:rPr>
        <w:t>6</w:t>
      </w:r>
    </w:p>
    <w:p w:rsidR="00381814" w:rsidRPr="00381814" w:rsidRDefault="00381814" w:rsidP="00381814">
      <w:pPr>
        <w:spacing w:after="120"/>
        <w:jc w:val="center"/>
        <w:rPr>
          <w:rFonts w:ascii="Times New Roman" w:eastAsia="Times New Roman" w:hAnsi="Times New Roman" w:cs="Times New Roman"/>
          <w:b/>
          <w:sz w:val="24"/>
          <w:szCs w:val="24"/>
          <w:u w:val="single"/>
          <w:lang w:eastAsia="en-US"/>
        </w:rPr>
      </w:pPr>
      <w:r w:rsidRPr="00381814">
        <w:rPr>
          <w:rFonts w:ascii="Times New Roman" w:eastAsia="Times New Roman" w:hAnsi="Times New Roman" w:cs="Times New Roman"/>
          <w:b/>
          <w:sz w:val="24"/>
          <w:szCs w:val="24"/>
          <w:u w:val="single"/>
          <w:lang w:eastAsia="en-US"/>
        </w:rPr>
        <w:t>ГАРАНЦИЯ ЗА УЧАСТИЕ</w:t>
      </w:r>
    </w:p>
    <w:p w:rsidR="00381814" w:rsidRPr="00381814" w:rsidRDefault="00381814" w:rsidP="00381814">
      <w:pPr>
        <w:spacing w:after="120"/>
        <w:jc w:val="right"/>
        <w:rPr>
          <w:rFonts w:ascii="Times New Roman" w:eastAsia="Times New Roman" w:hAnsi="Times New Roman" w:cs="Times New Roman"/>
          <w:b/>
          <w:sz w:val="24"/>
          <w:szCs w:val="24"/>
          <w:u w:val="single"/>
          <w:lang w:eastAsia="en-US"/>
        </w:rPr>
      </w:pPr>
    </w:p>
    <w:bookmarkEnd w:id="4"/>
    <w:p w:rsidR="00381814" w:rsidRPr="00381814" w:rsidRDefault="00381814" w:rsidP="00381814">
      <w:pPr>
        <w:suppressAutoHyphens w:val="0"/>
        <w:spacing w:after="120"/>
        <w:jc w:val="center"/>
        <w:rPr>
          <w:rFonts w:ascii="Times New Roman" w:eastAsia="Times New Roman" w:hAnsi="Times New Roman" w:cs="Times New Roman"/>
          <w:b/>
          <w:sz w:val="24"/>
          <w:szCs w:val="24"/>
          <w:lang w:eastAsia="en-US"/>
        </w:rPr>
      </w:pPr>
      <w:r w:rsidRPr="00381814">
        <w:rPr>
          <w:rFonts w:ascii="Times New Roman" w:eastAsia="Times New Roman" w:hAnsi="Times New Roman" w:cs="Times New Roman"/>
          <w:b/>
          <w:sz w:val="24"/>
          <w:szCs w:val="24"/>
          <w:lang w:eastAsia="en-US"/>
        </w:rPr>
        <w:t>БАНКОВА ГАРАНЦИЯ</w:t>
      </w:r>
    </w:p>
    <w:p w:rsidR="00381814" w:rsidRPr="00381814" w:rsidRDefault="00381814" w:rsidP="00381814">
      <w:pPr>
        <w:suppressAutoHyphens w:val="0"/>
        <w:spacing w:after="120"/>
        <w:jc w:val="center"/>
        <w:rPr>
          <w:rFonts w:ascii="Times New Roman" w:eastAsia="Times New Roman" w:hAnsi="Times New Roman" w:cs="Times New Roman"/>
          <w:b/>
          <w:sz w:val="24"/>
          <w:szCs w:val="24"/>
          <w:lang w:eastAsia="en-US"/>
        </w:rPr>
      </w:pPr>
      <w:r w:rsidRPr="00381814">
        <w:rPr>
          <w:rFonts w:ascii="Times New Roman" w:eastAsia="Times New Roman" w:hAnsi="Times New Roman" w:cs="Times New Roman"/>
          <w:b/>
          <w:sz w:val="24"/>
          <w:szCs w:val="24"/>
          <w:lang w:eastAsia="en-US"/>
        </w:rPr>
        <w:t>ЗА УЧАСТИЕ В ПРОЦЕДУРА ПО ВЪЗЛАГАНЕ НА ОБЩЕСТВЕНА ПОРЪЧКА</w:t>
      </w:r>
    </w:p>
    <w:p w:rsidR="00381814" w:rsidRPr="00381814" w:rsidRDefault="00381814" w:rsidP="00381814">
      <w:pPr>
        <w:suppressAutoHyphens w:val="0"/>
        <w:spacing w:after="120"/>
        <w:rPr>
          <w:rFonts w:ascii="Times New Roman" w:eastAsia="Times New Roman" w:hAnsi="Times New Roman" w:cs="Times New Roman"/>
          <w:b/>
          <w:sz w:val="24"/>
          <w:szCs w:val="24"/>
          <w:lang w:eastAsia="en-US"/>
        </w:rPr>
      </w:pPr>
      <w:r w:rsidRPr="00381814">
        <w:rPr>
          <w:rFonts w:ascii="Times New Roman" w:eastAsia="Times New Roman" w:hAnsi="Times New Roman" w:cs="Times New Roman"/>
          <w:b/>
          <w:sz w:val="24"/>
          <w:szCs w:val="24"/>
          <w:lang w:eastAsia="en-US"/>
        </w:rPr>
        <w:t>До:</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bg-BG"/>
        </w:rPr>
      </w:pPr>
      <w:r w:rsidRPr="00381814">
        <w:rPr>
          <w:rFonts w:ascii="Times New Roman" w:eastAsia="Times New Roman" w:hAnsi="Times New Roman" w:cs="Times New Roman"/>
          <w:b/>
          <w:sz w:val="24"/>
          <w:szCs w:val="24"/>
          <w:lang w:eastAsia="bg-BG"/>
        </w:rPr>
        <w:t>НАЦИОНАЛНА АГЕНЦИЯ ЗА ПРОФЕСИОНАЛНО ОБРАЗОВАНИЕ И ОБУЧЕНИЕ (НАПОО)</w:t>
      </w:r>
      <w:r w:rsidRPr="00381814">
        <w:rPr>
          <w:rFonts w:ascii="Times New Roman" w:eastAsia="Times New Roman" w:hAnsi="Times New Roman" w:cs="Times New Roman"/>
          <w:sz w:val="24"/>
          <w:szCs w:val="24"/>
          <w:lang w:eastAsia="bg-BG"/>
        </w:rPr>
        <w:t>,</w:t>
      </w:r>
    </w:p>
    <w:p w:rsidR="00381814" w:rsidRPr="00381814" w:rsidRDefault="00381814" w:rsidP="00381814">
      <w:pPr>
        <w:suppressAutoHyphens w:val="0"/>
        <w:spacing w:after="120"/>
        <w:jc w:val="both"/>
        <w:rPr>
          <w:rFonts w:ascii="Times New Roman" w:eastAsia="Times New Roman" w:hAnsi="Times New Roman" w:cs="Times New Roman"/>
          <w:b/>
          <w:bCs/>
          <w:sz w:val="24"/>
          <w:szCs w:val="24"/>
          <w:lang w:eastAsia="bg-BG"/>
        </w:rPr>
      </w:pPr>
      <w:r w:rsidRPr="00381814">
        <w:rPr>
          <w:rFonts w:ascii="Times New Roman" w:eastAsia="Times New Roman" w:hAnsi="Times New Roman" w:cs="Times New Roman"/>
          <w:b/>
          <w:sz w:val="24"/>
          <w:szCs w:val="24"/>
          <w:lang w:eastAsia="bg-BG"/>
        </w:rPr>
        <w:t>Град София, бул. “ Цариградско шосе” № 125, бл. 5, ет.5</w:t>
      </w:r>
    </w:p>
    <w:p w:rsidR="00381814" w:rsidRPr="00381814" w:rsidRDefault="00381814" w:rsidP="00381814">
      <w:pPr>
        <w:suppressAutoHyphens w:val="0"/>
        <w:spacing w:after="120"/>
        <w:jc w:val="both"/>
        <w:rPr>
          <w:rFonts w:ascii="Times New Roman" w:eastAsia="Times New Roman" w:hAnsi="Times New Roman" w:cs="Times New Roman"/>
          <w:b/>
          <w:bCs/>
          <w:sz w:val="24"/>
          <w:szCs w:val="24"/>
          <w:lang w:eastAsia="bg-BG"/>
        </w:rPr>
      </w:pPr>
      <w:r w:rsidRPr="00381814">
        <w:rPr>
          <w:rFonts w:ascii="Times New Roman" w:eastAsia="Times New Roman" w:hAnsi="Times New Roman" w:cs="Times New Roman"/>
          <w:sz w:val="24"/>
          <w:szCs w:val="24"/>
          <w:lang w:eastAsia="en-US"/>
        </w:rPr>
        <w:t xml:space="preserve">Известени сме, че нашият Клиент_______________________ (наименование и адрес на Участника), наричан по-долу за краткост “Участник”, ще участва в откритата с Ваше Решение № _______________________/_______________________(дд/мм/гггг) (посочва се № и дата на Решението за откриването на процедурата) Процедура за възлагане на обществена поръчка с предмет и наименование: </w:t>
      </w:r>
      <w:r w:rsidRPr="00381814">
        <w:rPr>
          <w:rFonts w:ascii="Times New Roman" w:eastAsia="Times New Roman" w:hAnsi="Times New Roman" w:cs="Times New Roman"/>
          <w:b/>
          <w:sz w:val="24"/>
          <w:szCs w:val="24"/>
          <w:lang w:eastAsia="bg-BG"/>
        </w:rPr>
        <w:t>“УСЪВЪРШЕНСТВАНЕ НА СЪЩЕСТВУВАЩИТЕ И ВНЕДРЯВАНЕ НА НОВИ Е – АДМИНИСТРАТИВНИ УСЛУГИ, ПРЕДОСТАВЯНИ ЧРЕЗ ИНТЕРНЕТ САЙТА НА НАЦИОНАЛНА АГЕНЦИЯ ЗА ПРОФЕСИОНАЛНО ОБРАЗОВАНИЕ И ОБУЧЕНИЕ”</w:t>
      </w:r>
      <w:r w:rsidRPr="00381814">
        <w:rPr>
          <w:rFonts w:ascii="Times New Roman" w:eastAsia="Times New Roman" w:hAnsi="Times New Roman" w:cs="Times New Roman"/>
          <w:b/>
          <w:bCs/>
          <w:sz w:val="24"/>
          <w:szCs w:val="24"/>
          <w:lang w:eastAsia="bg-BG"/>
        </w:rPr>
        <w:t>.</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en-US"/>
        </w:rPr>
      </w:pPr>
      <w:r w:rsidRPr="00381814">
        <w:rPr>
          <w:rFonts w:ascii="Times New Roman" w:eastAsia="Times New Roman" w:hAnsi="Times New Roman" w:cs="Times New Roman"/>
          <w:sz w:val="24"/>
          <w:szCs w:val="24"/>
          <w:lang w:eastAsia="en-US"/>
        </w:rPr>
        <w:t xml:space="preserve">Също така, сме информирани, че в съответствие с условията на Процедурата и разпоредбите на Закона на обществените поръчки (ЗОП), Участникът трябва да представи в офертата си банкова гаранция за участие (в случай, че е избрана тази форма на обезпечение) в откритата от Вас Процедура, за сума в размер на </w:t>
      </w:r>
      <w:r w:rsidRPr="00381814">
        <w:rPr>
          <w:rFonts w:ascii="Times New Roman" w:eastAsia="Times New Roman" w:hAnsi="Times New Roman" w:cs="Times New Roman"/>
          <w:sz w:val="24"/>
          <w:szCs w:val="24"/>
          <w:highlight w:val="yellow"/>
          <w:lang w:eastAsia="en-US"/>
        </w:rPr>
        <w:t>______________</w:t>
      </w:r>
      <w:r w:rsidRPr="00381814">
        <w:rPr>
          <w:rFonts w:ascii="Times New Roman" w:eastAsia="Times New Roman" w:hAnsi="Times New Roman" w:cs="Times New Roman"/>
          <w:sz w:val="24"/>
          <w:szCs w:val="24"/>
          <w:lang w:eastAsia="en-US"/>
        </w:rPr>
        <w:t xml:space="preserve"> (посочете цифром и словом стойността и валутата на гаранцията, съгласно обявлението по процедурата).</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en-US"/>
        </w:rPr>
      </w:pPr>
      <w:r w:rsidRPr="00381814">
        <w:rPr>
          <w:rFonts w:ascii="Times New Roman" w:eastAsia="Times New Roman" w:hAnsi="Times New Roman" w:cs="Times New Roman"/>
          <w:sz w:val="24"/>
          <w:szCs w:val="24"/>
          <w:lang w:eastAsia="en-US"/>
        </w:rPr>
        <w:t>Като се има предвид гореспоменатото, ние _______________________________ (наименование и адрес на Банката, издаваща гаранцията, факс, телефон за връзка), с настоящото поемаме неотменимото и безусловно задължение да заплатим по посочена от Вас банкова сметка сумата от _________ (________) (посочете цифров и словом стойността и валутата на гаранцията), в срок до 3 (три) работни дни, след получаване на Вашето първо писмено искане, съдържащо Вашата декларация, че е налице някоя от предпоставките, за задържане на гаранцията за участие, в съответствие с определеното в ЗОП.</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en-US"/>
        </w:rPr>
      </w:pPr>
      <w:r w:rsidRPr="00381814">
        <w:rPr>
          <w:rFonts w:ascii="Times New Roman" w:eastAsia="Times New Roman" w:hAnsi="Times New Roman" w:cs="Times New Roman"/>
          <w:sz w:val="24"/>
          <w:szCs w:val="24"/>
          <w:lang w:eastAsia="en-US"/>
        </w:rPr>
        <w:t>Вашето искане за усвояване на суми по тази гаранция e приемливо:</w:t>
      </w:r>
    </w:p>
    <w:p w:rsidR="00381814" w:rsidRPr="00381814" w:rsidRDefault="00381814" w:rsidP="00381814">
      <w:pPr>
        <w:numPr>
          <w:ilvl w:val="4"/>
          <w:numId w:val="0"/>
        </w:numPr>
        <w:tabs>
          <w:tab w:val="left" w:pos="330"/>
        </w:tabs>
        <w:suppressAutoHyphens w:val="0"/>
        <w:spacing w:after="120"/>
        <w:jc w:val="both"/>
        <w:outlineLvl w:val="4"/>
        <w:rPr>
          <w:rFonts w:ascii="Times New Roman" w:eastAsia="Times New Roman" w:hAnsi="Times New Roman" w:cs="Times New Roman"/>
          <w:sz w:val="24"/>
          <w:szCs w:val="24"/>
          <w:lang w:eastAsia="en-US"/>
        </w:rPr>
      </w:pPr>
      <w:r w:rsidRPr="00381814">
        <w:rPr>
          <w:rFonts w:ascii="Times New Roman" w:eastAsia="Times New Roman" w:hAnsi="Times New Roman" w:cs="Times New Roman"/>
          <w:sz w:val="24"/>
          <w:szCs w:val="24"/>
          <w:lang w:eastAsia="en-US"/>
        </w:rPr>
        <w:t xml:space="preserve">ако бъде изпратено в оригинал; или </w:t>
      </w:r>
    </w:p>
    <w:p w:rsidR="00381814" w:rsidRPr="00381814" w:rsidRDefault="00381814" w:rsidP="00381814">
      <w:pPr>
        <w:numPr>
          <w:ilvl w:val="4"/>
          <w:numId w:val="0"/>
        </w:numPr>
        <w:tabs>
          <w:tab w:val="left" w:pos="330"/>
        </w:tabs>
        <w:suppressAutoHyphens w:val="0"/>
        <w:spacing w:after="120"/>
        <w:jc w:val="both"/>
        <w:outlineLvl w:val="4"/>
        <w:rPr>
          <w:rFonts w:ascii="Times New Roman" w:eastAsia="Times New Roman" w:hAnsi="Times New Roman" w:cs="Times New Roman"/>
          <w:sz w:val="24"/>
          <w:szCs w:val="24"/>
          <w:lang w:eastAsia="en-US"/>
        </w:rPr>
      </w:pPr>
      <w:r w:rsidRPr="00381814">
        <w:rPr>
          <w:rFonts w:ascii="Times New Roman" w:eastAsia="Times New Roman" w:hAnsi="Times New Roman" w:cs="Times New Roman"/>
          <w:sz w:val="24"/>
          <w:szCs w:val="24"/>
          <w:lang w:eastAsia="en-US"/>
        </w:rPr>
        <w:lastRenderedPageBreak/>
        <w:t xml:space="preserve">ако бъде изпратено до нас в пълен обем, чрез надлежно кодиран телекс/телеграф, от обслужващата Ви банка, потвърждаваща, че Вашето оригинално искане е било изпратено до нас, чрез препоръчана поща, и че подписите на същото обвързват правно </w:t>
      </w:r>
      <w:r w:rsidRPr="00381814">
        <w:rPr>
          <w:rFonts w:ascii="Times New Roman" w:hAnsi="Times New Roman" w:cs="Times New Roman"/>
          <w:b/>
          <w:sz w:val="24"/>
          <w:szCs w:val="24"/>
        </w:rPr>
        <w:t>НАПОО</w:t>
      </w:r>
      <w:r w:rsidRPr="00381814">
        <w:rPr>
          <w:rFonts w:ascii="Times New Roman" w:eastAsia="Times New Roman" w:hAnsi="Times New Roman" w:cs="Times New Roman"/>
          <w:sz w:val="24"/>
          <w:szCs w:val="24"/>
          <w:lang w:eastAsia="en-US"/>
        </w:rPr>
        <w:t xml:space="preserve">. </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en-US"/>
        </w:rPr>
      </w:pPr>
      <w:r w:rsidRPr="00381814">
        <w:rPr>
          <w:rFonts w:ascii="Times New Roman" w:eastAsia="Times New Roman" w:hAnsi="Times New Roman" w:cs="Times New Roman"/>
          <w:sz w:val="24"/>
          <w:szCs w:val="24"/>
          <w:lang w:eastAsia="en-US"/>
        </w:rPr>
        <w:t>В посочените случаи Вашето искане ще се счита за отправено, след постъпване на:</w:t>
      </w:r>
    </w:p>
    <w:p w:rsidR="00381814" w:rsidRPr="00381814" w:rsidRDefault="00381814" w:rsidP="00381814">
      <w:pPr>
        <w:numPr>
          <w:ilvl w:val="5"/>
          <w:numId w:val="0"/>
        </w:numPr>
        <w:tabs>
          <w:tab w:val="num" w:pos="330"/>
        </w:tabs>
        <w:suppressAutoHyphens w:val="0"/>
        <w:spacing w:after="120"/>
        <w:jc w:val="both"/>
        <w:outlineLvl w:val="5"/>
        <w:rPr>
          <w:rFonts w:ascii="Times New Roman" w:eastAsia="Times New Roman" w:hAnsi="Times New Roman" w:cs="Times New Roman"/>
          <w:sz w:val="24"/>
          <w:szCs w:val="24"/>
          <w:lang w:eastAsia="en-US"/>
        </w:rPr>
      </w:pPr>
      <w:r w:rsidRPr="00381814">
        <w:rPr>
          <w:rFonts w:ascii="Times New Roman" w:eastAsia="Times New Roman" w:hAnsi="Times New Roman" w:cs="Times New Roman"/>
          <w:sz w:val="24"/>
          <w:szCs w:val="24"/>
          <w:lang w:eastAsia="en-US"/>
        </w:rPr>
        <w:t xml:space="preserve">оригинал на Вашата писмена молба за плащане, на посочения по-горе адрес; или </w:t>
      </w:r>
    </w:p>
    <w:p w:rsidR="00381814" w:rsidRPr="00381814" w:rsidRDefault="00381814" w:rsidP="00381814">
      <w:pPr>
        <w:numPr>
          <w:ilvl w:val="5"/>
          <w:numId w:val="0"/>
        </w:numPr>
        <w:tabs>
          <w:tab w:val="num" w:pos="330"/>
        </w:tabs>
        <w:suppressAutoHyphens w:val="0"/>
        <w:spacing w:after="120"/>
        <w:jc w:val="both"/>
        <w:outlineLvl w:val="5"/>
        <w:rPr>
          <w:rFonts w:ascii="Times New Roman" w:eastAsia="Times New Roman" w:hAnsi="Times New Roman" w:cs="Times New Roman"/>
          <w:sz w:val="24"/>
          <w:szCs w:val="24"/>
          <w:lang w:eastAsia="en-US"/>
        </w:rPr>
      </w:pPr>
      <w:r w:rsidRPr="00381814">
        <w:rPr>
          <w:rFonts w:ascii="Times New Roman" w:eastAsia="Times New Roman" w:hAnsi="Times New Roman" w:cs="Times New Roman"/>
          <w:sz w:val="24"/>
          <w:szCs w:val="24"/>
          <w:lang w:eastAsia="en-US"/>
        </w:rPr>
        <w:t xml:space="preserve">постъпване на молбата по телекс/телеграф от Вашата обслужваща банка. </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en-US"/>
        </w:rPr>
      </w:pPr>
      <w:r w:rsidRPr="00381814">
        <w:rPr>
          <w:rFonts w:ascii="Times New Roman" w:eastAsia="Times New Roman" w:hAnsi="Times New Roman" w:cs="Times New Roman"/>
          <w:sz w:val="24"/>
          <w:szCs w:val="24"/>
          <w:lang w:eastAsia="en-US"/>
        </w:rPr>
        <w:t xml:space="preserve">Тази гаранция влиза в сила от _______________часа на _______________г. </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en-US"/>
        </w:rPr>
      </w:pPr>
      <w:r w:rsidRPr="00381814">
        <w:rPr>
          <w:rFonts w:ascii="Times New Roman" w:eastAsia="Times New Roman" w:hAnsi="Times New Roman" w:cs="Times New Roman"/>
          <w:sz w:val="24"/>
          <w:szCs w:val="24"/>
          <w:lang w:eastAsia="en-US"/>
        </w:rPr>
        <w:t>Отговорността ни по тази гаранция изтича в _______________часа на _______________г. (посочва се дата и час, които са след датата, на която изтича валидността на офертата на Участника) до която дата какъвто и да е иск по нея трябва да бъде получен от нас. След тази дата гаранцията автоматично става невалидна.</w:t>
      </w:r>
      <w:r w:rsidRPr="00381814">
        <w:rPr>
          <w:rFonts w:ascii="Times New Roman" w:eastAsia="Times New Roman" w:hAnsi="Times New Roman" w:cs="Times New Roman"/>
          <w:sz w:val="24"/>
          <w:szCs w:val="24"/>
          <w:lang w:eastAsia="en-US"/>
        </w:rPr>
        <w:tab/>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en-US"/>
        </w:rPr>
      </w:pPr>
      <w:r w:rsidRPr="00381814">
        <w:rPr>
          <w:rFonts w:ascii="Times New Roman" w:eastAsia="Times New Roman" w:hAnsi="Times New Roman" w:cs="Times New Roman"/>
          <w:sz w:val="24"/>
          <w:szCs w:val="24"/>
          <w:lang w:eastAsia="en-US"/>
        </w:rPr>
        <w:t>Гаранцията е издадена в един оригинален екземпляр лично за Вас и не може да бъде прехвърляна.</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en-US"/>
        </w:rPr>
      </w:pP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en-US"/>
        </w:rPr>
      </w:pPr>
      <w:r w:rsidRPr="00381814">
        <w:rPr>
          <w:rFonts w:ascii="Times New Roman" w:eastAsia="Times New Roman" w:hAnsi="Times New Roman" w:cs="Times New Roman"/>
          <w:b/>
          <w:sz w:val="24"/>
          <w:szCs w:val="24"/>
          <w:lang w:eastAsia="en-US"/>
        </w:rPr>
        <w:t>Дата:</w:t>
      </w:r>
      <w:r w:rsidRPr="00381814">
        <w:rPr>
          <w:rFonts w:ascii="Times New Roman" w:eastAsia="Times New Roman" w:hAnsi="Times New Roman" w:cs="Times New Roman"/>
          <w:sz w:val="24"/>
          <w:szCs w:val="24"/>
          <w:lang w:eastAsia="en-US"/>
        </w:rPr>
        <w:t xml:space="preserve">……………………… </w:t>
      </w:r>
      <w:r w:rsidRPr="00381814">
        <w:rPr>
          <w:rFonts w:ascii="Times New Roman" w:eastAsia="Times New Roman" w:hAnsi="Times New Roman" w:cs="Times New Roman"/>
          <w:sz w:val="24"/>
          <w:szCs w:val="24"/>
          <w:lang w:eastAsia="en-US"/>
        </w:rPr>
        <w:tab/>
      </w:r>
      <w:r w:rsidRPr="00381814">
        <w:rPr>
          <w:rFonts w:ascii="Times New Roman" w:eastAsia="Times New Roman" w:hAnsi="Times New Roman" w:cs="Times New Roman"/>
          <w:sz w:val="24"/>
          <w:szCs w:val="24"/>
          <w:lang w:eastAsia="en-US"/>
        </w:rPr>
        <w:tab/>
      </w:r>
      <w:r w:rsidRPr="00381814">
        <w:rPr>
          <w:rFonts w:ascii="Times New Roman" w:eastAsia="Times New Roman" w:hAnsi="Times New Roman" w:cs="Times New Roman"/>
          <w:sz w:val="24"/>
          <w:szCs w:val="24"/>
          <w:lang w:eastAsia="en-US"/>
        </w:rPr>
        <w:tab/>
      </w:r>
      <w:r w:rsidRPr="00381814">
        <w:rPr>
          <w:rFonts w:ascii="Times New Roman" w:eastAsia="Times New Roman" w:hAnsi="Times New Roman" w:cs="Times New Roman"/>
          <w:sz w:val="24"/>
          <w:szCs w:val="24"/>
          <w:lang w:eastAsia="en-US"/>
        </w:rPr>
        <w:tab/>
      </w:r>
      <w:r w:rsidRPr="00381814">
        <w:rPr>
          <w:rFonts w:ascii="Times New Roman" w:eastAsia="Times New Roman" w:hAnsi="Times New Roman" w:cs="Times New Roman"/>
          <w:b/>
          <w:sz w:val="24"/>
          <w:szCs w:val="24"/>
          <w:lang w:eastAsia="en-US"/>
        </w:rPr>
        <w:t>Подпис:</w:t>
      </w:r>
      <w:r w:rsidRPr="00381814">
        <w:rPr>
          <w:rFonts w:ascii="Times New Roman" w:eastAsia="Times New Roman" w:hAnsi="Times New Roman" w:cs="Times New Roman"/>
          <w:sz w:val="24"/>
          <w:szCs w:val="24"/>
          <w:lang w:eastAsia="en-US"/>
        </w:rPr>
        <w:t xml:space="preserve">…………………………….. </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en-US"/>
        </w:rPr>
      </w:pPr>
      <w:r w:rsidRPr="00381814">
        <w:rPr>
          <w:rFonts w:ascii="Times New Roman" w:eastAsia="Times New Roman" w:hAnsi="Times New Roman" w:cs="Times New Roman"/>
          <w:sz w:val="24"/>
          <w:szCs w:val="24"/>
          <w:lang w:eastAsia="en-US"/>
        </w:rPr>
        <w:tab/>
      </w:r>
      <w:r w:rsidRPr="00381814">
        <w:rPr>
          <w:rFonts w:ascii="Times New Roman" w:eastAsia="Times New Roman" w:hAnsi="Times New Roman" w:cs="Times New Roman"/>
          <w:sz w:val="24"/>
          <w:szCs w:val="24"/>
          <w:lang w:eastAsia="en-US"/>
        </w:rPr>
        <w:tab/>
      </w:r>
      <w:r w:rsidRPr="00381814">
        <w:rPr>
          <w:rFonts w:ascii="Times New Roman" w:eastAsia="Times New Roman" w:hAnsi="Times New Roman" w:cs="Times New Roman"/>
          <w:sz w:val="24"/>
          <w:szCs w:val="24"/>
          <w:lang w:eastAsia="en-US"/>
        </w:rPr>
        <w:tab/>
      </w:r>
      <w:r w:rsidRPr="00381814">
        <w:rPr>
          <w:rFonts w:ascii="Times New Roman" w:eastAsia="Times New Roman" w:hAnsi="Times New Roman" w:cs="Times New Roman"/>
          <w:sz w:val="24"/>
          <w:szCs w:val="24"/>
          <w:lang w:eastAsia="en-US"/>
        </w:rPr>
        <w:tab/>
      </w:r>
      <w:r w:rsidRPr="00381814">
        <w:rPr>
          <w:rFonts w:ascii="Times New Roman" w:eastAsia="Times New Roman" w:hAnsi="Times New Roman" w:cs="Times New Roman"/>
          <w:sz w:val="24"/>
          <w:szCs w:val="24"/>
          <w:lang w:eastAsia="en-US"/>
        </w:rPr>
        <w:tab/>
      </w:r>
      <w:r w:rsidRPr="00381814">
        <w:rPr>
          <w:rFonts w:ascii="Times New Roman" w:eastAsia="Times New Roman" w:hAnsi="Times New Roman" w:cs="Times New Roman"/>
          <w:sz w:val="24"/>
          <w:szCs w:val="24"/>
          <w:lang w:eastAsia="en-US"/>
        </w:rPr>
        <w:tab/>
      </w:r>
      <w:r w:rsidRPr="00381814">
        <w:rPr>
          <w:rFonts w:ascii="Times New Roman" w:eastAsia="Times New Roman" w:hAnsi="Times New Roman" w:cs="Times New Roman"/>
          <w:sz w:val="24"/>
          <w:szCs w:val="24"/>
          <w:lang w:eastAsia="en-US"/>
        </w:rPr>
        <w:tab/>
      </w:r>
      <w:r w:rsidRPr="00381814">
        <w:rPr>
          <w:rFonts w:ascii="Times New Roman" w:eastAsia="Times New Roman" w:hAnsi="Times New Roman" w:cs="Times New Roman"/>
          <w:sz w:val="24"/>
          <w:szCs w:val="24"/>
          <w:lang w:eastAsia="en-US"/>
        </w:rPr>
        <w:tab/>
        <w:t>/име, длъжност/</w:t>
      </w:r>
    </w:p>
    <w:p w:rsidR="00381814" w:rsidRPr="00381814" w:rsidRDefault="00381814" w:rsidP="00381814">
      <w:pPr>
        <w:spacing w:after="120"/>
        <w:jc w:val="both"/>
        <w:rPr>
          <w:rFonts w:ascii="Times New Roman" w:hAnsi="Times New Roman" w:cs="Times New Roman"/>
          <w:i/>
          <w:sz w:val="24"/>
          <w:szCs w:val="24"/>
        </w:rPr>
      </w:pPr>
      <w:r w:rsidRPr="00381814">
        <w:rPr>
          <w:rFonts w:ascii="Times New Roman" w:hAnsi="Times New Roman" w:cs="Times New Roman"/>
          <w:b/>
          <w:i/>
          <w:iCs/>
          <w:sz w:val="24"/>
          <w:szCs w:val="24"/>
        </w:rPr>
        <w:t>ЗАБЕЛЕЖКА: Банковата гаранция трябва да бъде подписана от две лица, които имат право да задължават банката, съгласно банковото законодателство. Длъжностите на лицата се посочват. Ако гаранцията е подписана само от едно лице, към нея трябва да се приложи копие от пълномощното, с което лицето е получило възможност да представлява еднолично банката.</w:t>
      </w:r>
    </w:p>
    <w:p w:rsidR="00381814" w:rsidRPr="00381814" w:rsidRDefault="00381814" w:rsidP="00381814">
      <w:pPr>
        <w:spacing w:after="120"/>
        <w:jc w:val="right"/>
        <w:rPr>
          <w:rFonts w:ascii="Times New Roman" w:hAnsi="Times New Roman" w:cs="Times New Roman"/>
          <w:b/>
          <w:i/>
          <w:sz w:val="24"/>
          <w:szCs w:val="24"/>
        </w:rPr>
      </w:pPr>
      <w:r w:rsidRPr="00381814">
        <w:rPr>
          <w:rFonts w:ascii="Times New Roman" w:eastAsia="Times New Roman" w:hAnsi="Times New Roman" w:cs="Times New Roman"/>
          <w:i/>
          <w:sz w:val="24"/>
          <w:szCs w:val="24"/>
          <w:lang w:eastAsia="en-US"/>
        </w:rPr>
        <w:br w:type="page"/>
      </w:r>
      <w:r w:rsidRPr="00381814">
        <w:rPr>
          <w:rFonts w:ascii="Times New Roman" w:hAnsi="Times New Roman" w:cs="Times New Roman"/>
          <w:b/>
          <w:i/>
          <w:sz w:val="24"/>
          <w:szCs w:val="24"/>
        </w:rPr>
        <w:lastRenderedPageBreak/>
        <w:t>ПРИЛОЖЕНИЕ № 17</w:t>
      </w:r>
    </w:p>
    <w:p w:rsidR="00381814" w:rsidRPr="00381814" w:rsidRDefault="00381814" w:rsidP="00381814">
      <w:pPr>
        <w:spacing w:after="120"/>
        <w:jc w:val="center"/>
        <w:rPr>
          <w:rFonts w:ascii="Times New Roman" w:eastAsia="Times New Roman" w:hAnsi="Times New Roman" w:cs="Times New Roman"/>
          <w:b/>
          <w:sz w:val="24"/>
          <w:szCs w:val="24"/>
          <w:u w:val="single"/>
          <w:lang w:eastAsia="en-US"/>
        </w:rPr>
      </w:pPr>
      <w:r w:rsidRPr="00381814">
        <w:rPr>
          <w:rFonts w:ascii="Times New Roman" w:eastAsia="Times New Roman" w:hAnsi="Times New Roman" w:cs="Times New Roman"/>
          <w:b/>
          <w:sz w:val="24"/>
          <w:szCs w:val="24"/>
          <w:u w:val="single"/>
          <w:lang w:eastAsia="en-US"/>
        </w:rPr>
        <w:t>ГАРАНЦИЯ ЗА ДОБРО ИЗПЪЛНЕНИЕ</w:t>
      </w:r>
    </w:p>
    <w:p w:rsidR="00381814" w:rsidRPr="00381814" w:rsidRDefault="00381814" w:rsidP="00381814">
      <w:pPr>
        <w:spacing w:after="120"/>
        <w:jc w:val="center"/>
        <w:rPr>
          <w:rFonts w:ascii="Times New Roman" w:hAnsi="Times New Roman" w:cs="Times New Roman"/>
          <w:b/>
          <w:sz w:val="24"/>
          <w:szCs w:val="24"/>
        </w:rPr>
      </w:pPr>
    </w:p>
    <w:p w:rsidR="00381814" w:rsidRPr="00381814" w:rsidRDefault="00381814" w:rsidP="00381814">
      <w:pPr>
        <w:spacing w:after="120"/>
        <w:jc w:val="center"/>
        <w:rPr>
          <w:rFonts w:ascii="Times New Roman" w:hAnsi="Times New Roman" w:cs="Times New Roman"/>
          <w:b/>
          <w:sz w:val="24"/>
          <w:szCs w:val="24"/>
        </w:rPr>
      </w:pPr>
      <w:r w:rsidRPr="00381814">
        <w:rPr>
          <w:rFonts w:ascii="Times New Roman" w:hAnsi="Times New Roman" w:cs="Times New Roman"/>
          <w:b/>
          <w:sz w:val="24"/>
          <w:szCs w:val="24"/>
        </w:rPr>
        <w:t>БАНКОВА ГАРАНЦИЯ ЗА ДОБРО ИЗПЪЛНЕНИЕ</w:t>
      </w:r>
    </w:p>
    <w:p w:rsidR="00381814" w:rsidRPr="00381814" w:rsidRDefault="00381814" w:rsidP="00381814">
      <w:pPr>
        <w:spacing w:after="120"/>
        <w:jc w:val="center"/>
        <w:rPr>
          <w:rFonts w:ascii="Times New Roman" w:hAnsi="Times New Roman" w:cs="Times New Roman"/>
          <w:b/>
          <w:sz w:val="24"/>
          <w:szCs w:val="24"/>
        </w:rPr>
      </w:pPr>
      <w:r w:rsidRPr="00381814">
        <w:rPr>
          <w:rFonts w:ascii="Times New Roman" w:hAnsi="Times New Roman" w:cs="Times New Roman"/>
          <w:b/>
          <w:sz w:val="24"/>
          <w:szCs w:val="24"/>
        </w:rPr>
        <w:t>НА</w:t>
      </w:r>
    </w:p>
    <w:p w:rsidR="00381814" w:rsidRPr="00381814" w:rsidRDefault="00381814" w:rsidP="00381814">
      <w:pPr>
        <w:spacing w:after="120"/>
        <w:jc w:val="center"/>
        <w:rPr>
          <w:rFonts w:ascii="Times New Roman" w:hAnsi="Times New Roman" w:cs="Times New Roman"/>
          <w:b/>
          <w:sz w:val="24"/>
          <w:szCs w:val="24"/>
        </w:rPr>
      </w:pPr>
      <w:r w:rsidRPr="00381814">
        <w:rPr>
          <w:rFonts w:ascii="Times New Roman" w:hAnsi="Times New Roman" w:cs="Times New Roman"/>
          <w:b/>
          <w:sz w:val="24"/>
          <w:szCs w:val="24"/>
        </w:rPr>
        <w:t>ДОГОВОР ЗА ОБЩЕСТВЕНА ПОРЪЧКА</w:t>
      </w:r>
    </w:p>
    <w:p w:rsidR="00381814" w:rsidRPr="00381814" w:rsidRDefault="00381814" w:rsidP="00381814">
      <w:pPr>
        <w:spacing w:after="120"/>
        <w:jc w:val="both"/>
        <w:rPr>
          <w:rFonts w:ascii="Times New Roman" w:hAnsi="Times New Roman" w:cs="Times New Roman"/>
          <w:b/>
          <w:sz w:val="24"/>
          <w:szCs w:val="24"/>
        </w:rPr>
      </w:pPr>
      <w:r w:rsidRPr="00381814">
        <w:rPr>
          <w:rFonts w:ascii="Times New Roman" w:hAnsi="Times New Roman" w:cs="Times New Roman"/>
          <w:b/>
          <w:sz w:val="24"/>
          <w:szCs w:val="24"/>
        </w:rPr>
        <w:t>До:</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bg-BG"/>
        </w:rPr>
      </w:pPr>
      <w:r w:rsidRPr="00381814">
        <w:rPr>
          <w:rFonts w:ascii="Times New Roman" w:eastAsia="Times New Roman" w:hAnsi="Times New Roman" w:cs="Times New Roman"/>
          <w:b/>
          <w:sz w:val="24"/>
          <w:szCs w:val="24"/>
          <w:lang w:eastAsia="bg-BG"/>
        </w:rPr>
        <w:t>НАЦИОНАЛНА АГЕНЦИЯ ЗА ПРОФЕСИОНАЛНО ОБРАЗОВАНИЕ И ОБУЧЕНИЕ (НАПОО)</w:t>
      </w:r>
      <w:r w:rsidRPr="00381814">
        <w:rPr>
          <w:rFonts w:ascii="Times New Roman" w:eastAsia="Times New Roman" w:hAnsi="Times New Roman" w:cs="Times New Roman"/>
          <w:sz w:val="24"/>
          <w:szCs w:val="24"/>
          <w:lang w:eastAsia="bg-BG"/>
        </w:rPr>
        <w:t>,</w:t>
      </w:r>
    </w:p>
    <w:p w:rsidR="00381814" w:rsidRPr="00381814" w:rsidRDefault="00381814" w:rsidP="00381814">
      <w:pPr>
        <w:suppressAutoHyphens w:val="0"/>
        <w:spacing w:after="120"/>
        <w:jc w:val="both"/>
        <w:rPr>
          <w:rFonts w:ascii="Times New Roman" w:eastAsia="Times New Roman" w:hAnsi="Times New Roman" w:cs="Times New Roman"/>
          <w:b/>
          <w:bCs/>
          <w:sz w:val="24"/>
          <w:szCs w:val="24"/>
          <w:lang w:eastAsia="bg-BG"/>
        </w:rPr>
      </w:pPr>
      <w:r w:rsidRPr="00381814">
        <w:rPr>
          <w:rFonts w:ascii="Times New Roman" w:eastAsia="Times New Roman" w:hAnsi="Times New Roman" w:cs="Times New Roman"/>
          <w:b/>
          <w:sz w:val="24"/>
          <w:szCs w:val="24"/>
          <w:lang w:eastAsia="bg-BG"/>
        </w:rPr>
        <w:t>Град София, бул. “ Цариградско шосе” № 125, бл. 5, ет.5</w:t>
      </w:r>
    </w:p>
    <w:p w:rsidR="00381814" w:rsidRPr="00381814" w:rsidRDefault="00381814" w:rsidP="00381814">
      <w:pPr>
        <w:suppressAutoHyphens w:val="0"/>
        <w:spacing w:after="120"/>
        <w:jc w:val="both"/>
        <w:rPr>
          <w:rFonts w:ascii="Times New Roman" w:eastAsia="Times New Roman" w:hAnsi="Times New Roman" w:cs="Times New Roman"/>
          <w:b/>
          <w:bCs/>
          <w:sz w:val="24"/>
          <w:szCs w:val="24"/>
          <w:lang w:eastAsia="bg-BG"/>
        </w:rPr>
      </w:pPr>
      <w:r w:rsidRPr="00381814">
        <w:rPr>
          <w:rFonts w:ascii="Times New Roman" w:eastAsia="Times New Roman" w:hAnsi="Times New Roman" w:cs="Times New Roman"/>
          <w:sz w:val="24"/>
          <w:szCs w:val="24"/>
          <w:lang w:eastAsia="en-US"/>
        </w:rPr>
        <w:t xml:space="preserve">Известени сме, че нашият Клиент_______________________ (наименование и адрес на Участника), наричан по-долу за краткост “Изпълнител”, на основание Ваше Решение № _______________________/_______________________(дд/мм/гггг) (посочва се № и дата на Решението за избор на изпълнител), му предстои да сключи договор за изпълннеие на обществена поръчка с предмет: </w:t>
      </w:r>
      <w:r w:rsidRPr="00381814">
        <w:rPr>
          <w:rFonts w:ascii="Times New Roman" w:eastAsia="Times New Roman" w:hAnsi="Times New Roman" w:cs="Times New Roman"/>
          <w:b/>
          <w:sz w:val="24"/>
          <w:szCs w:val="24"/>
          <w:lang w:eastAsia="bg-BG"/>
        </w:rPr>
        <w:t>“УСЪВЪРШЕНСТВАНЕ НА СЪЩЕСТВУВАЩИТЕ И ВНЕДРЯВАНЕ НА НОВИ Е – АДМИНИСТРАТИВНИ УСЛУГИ, ПРЕДОСТАВЯНИ ЧРЕЗ ИНТЕРНЕТ САЙТА НА НАЦИОНАЛНА АГЕНЦИЯ ЗА ПРОФЕСИОНАЛНО ОБРАЗОВАНИЕ И ОБУЧЕНИЕ”</w:t>
      </w:r>
      <w:r w:rsidRPr="00381814">
        <w:rPr>
          <w:rFonts w:ascii="Times New Roman" w:eastAsia="Times New Roman" w:hAnsi="Times New Roman" w:cs="Times New Roman"/>
          <w:b/>
          <w:bCs/>
          <w:sz w:val="24"/>
          <w:szCs w:val="24"/>
          <w:lang w:eastAsia="bg-BG"/>
        </w:rPr>
        <w:t>.</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en-US"/>
        </w:rPr>
      </w:pPr>
      <w:r w:rsidRPr="00381814">
        <w:rPr>
          <w:rFonts w:ascii="Times New Roman" w:eastAsia="Times New Roman" w:hAnsi="Times New Roman" w:cs="Times New Roman"/>
          <w:sz w:val="24"/>
          <w:szCs w:val="24"/>
          <w:lang w:eastAsia="en-US"/>
        </w:rPr>
        <w:t xml:space="preserve">Също така, сме информирани, че в съответствие с условията на Процедурата и разпоредбите на Закона на обществените поръчки (ЗОП), за сключване на договора Изпълнителят трябва да Ви представи банкова гаранция за добро изпълнение в размер на 3 % от стойността на обществената поръчка, т.е. сума в размер на </w:t>
      </w:r>
      <w:r w:rsidRPr="00381814">
        <w:rPr>
          <w:rFonts w:ascii="Times New Roman" w:eastAsia="Times New Roman" w:hAnsi="Times New Roman" w:cs="Times New Roman"/>
          <w:sz w:val="24"/>
          <w:szCs w:val="24"/>
          <w:highlight w:val="yellow"/>
          <w:lang w:eastAsia="en-US"/>
        </w:rPr>
        <w:t>______________</w:t>
      </w:r>
      <w:r w:rsidRPr="00381814">
        <w:rPr>
          <w:rFonts w:ascii="Times New Roman" w:eastAsia="Times New Roman" w:hAnsi="Times New Roman" w:cs="Times New Roman"/>
          <w:sz w:val="24"/>
          <w:szCs w:val="24"/>
          <w:lang w:eastAsia="en-US"/>
        </w:rPr>
        <w:t xml:space="preserve"> (посочете цифром и словом стойността и валутата на гаранцията).</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en-US"/>
        </w:rPr>
      </w:pPr>
      <w:r w:rsidRPr="00381814">
        <w:rPr>
          <w:rFonts w:ascii="Times New Roman" w:eastAsia="Times New Roman" w:hAnsi="Times New Roman" w:cs="Times New Roman"/>
          <w:sz w:val="24"/>
          <w:szCs w:val="24"/>
          <w:lang w:eastAsia="en-US"/>
        </w:rPr>
        <w:t>Като се има предвид гореспоменатото, ние _______________________________ (наименование и адрес на Банката, издаваща гаранцията, факс, телефон за връзка), с настоящото поемаме неотменимото и безусловно задължение да заплатим по посочена от Вас банкова сметка сумата от _________ (________) (посочете  цифров и словом стойността и валутата на гаранцията), в срок до 3 (три) работни дни, след получаване на Вашето първо писмено искане, съдържащо Вашата декларация, че е налице някоя от предпоставките, за усвояване на гаранцията за добро изпълнение, в съответствие с договора за изпълнение на обществената поръчка.</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en-US"/>
        </w:rPr>
      </w:pPr>
      <w:r w:rsidRPr="00381814">
        <w:rPr>
          <w:rFonts w:ascii="Times New Roman" w:eastAsia="Times New Roman" w:hAnsi="Times New Roman" w:cs="Times New Roman"/>
          <w:sz w:val="24"/>
          <w:szCs w:val="24"/>
          <w:lang w:eastAsia="en-US"/>
        </w:rPr>
        <w:t>Вашето искане за усвояване на суми по тази гаранция e приемливо:</w:t>
      </w:r>
    </w:p>
    <w:p w:rsidR="00381814" w:rsidRPr="00381814" w:rsidRDefault="00381814" w:rsidP="00381814">
      <w:pPr>
        <w:numPr>
          <w:ilvl w:val="4"/>
          <w:numId w:val="0"/>
        </w:numPr>
        <w:tabs>
          <w:tab w:val="left" w:pos="330"/>
        </w:tabs>
        <w:suppressAutoHyphens w:val="0"/>
        <w:spacing w:after="120"/>
        <w:jc w:val="both"/>
        <w:outlineLvl w:val="4"/>
        <w:rPr>
          <w:rFonts w:ascii="Times New Roman" w:eastAsia="Times New Roman" w:hAnsi="Times New Roman" w:cs="Times New Roman"/>
          <w:sz w:val="24"/>
          <w:szCs w:val="24"/>
          <w:lang w:eastAsia="en-US"/>
        </w:rPr>
      </w:pPr>
      <w:r w:rsidRPr="00381814">
        <w:rPr>
          <w:rFonts w:ascii="Times New Roman" w:eastAsia="Times New Roman" w:hAnsi="Times New Roman" w:cs="Times New Roman"/>
          <w:sz w:val="24"/>
          <w:szCs w:val="24"/>
          <w:lang w:eastAsia="en-US"/>
        </w:rPr>
        <w:t xml:space="preserve">ако бъде изпратено в оригинал; или </w:t>
      </w:r>
    </w:p>
    <w:p w:rsidR="00381814" w:rsidRPr="00381814" w:rsidRDefault="00381814" w:rsidP="00381814">
      <w:pPr>
        <w:numPr>
          <w:ilvl w:val="4"/>
          <w:numId w:val="0"/>
        </w:numPr>
        <w:tabs>
          <w:tab w:val="left" w:pos="330"/>
        </w:tabs>
        <w:suppressAutoHyphens w:val="0"/>
        <w:spacing w:after="120"/>
        <w:jc w:val="both"/>
        <w:outlineLvl w:val="4"/>
        <w:rPr>
          <w:rFonts w:ascii="Times New Roman" w:eastAsia="Times New Roman" w:hAnsi="Times New Roman" w:cs="Times New Roman"/>
          <w:sz w:val="24"/>
          <w:szCs w:val="24"/>
          <w:lang w:eastAsia="en-US"/>
        </w:rPr>
      </w:pPr>
      <w:r w:rsidRPr="00381814">
        <w:rPr>
          <w:rFonts w:ascii="Times New Roman" w:eastAsia="Times New Roman" w:hAnsi="Times New Roman" w:cs="Times New Roman"/>
          <w:sz w:val="24"/>
          <w:szCs w:val="24"/>
          <w:lang w:eastAsia="en-US"/>
        </w:rPr>
        <w:lastRenderedPageBreak/>
        <w:t xml:space="preserve">ако бъде изпратено до нас в пълен обем, чрез надлежно кодиран телекс/телеграф, от обслужващата Ви банка, потвърждаваща, че Вашето оригинално искане е било изпратено до нас, чрез препоръчана поща, и че подписите на същото обвързват правно </w:t>
      </w:r>
      <w:r w:rsidRPr="00381814">
        <w:rPr>
          <w:rFonts w:ascii="Times New Roman" w:hAnsi="Times New Roman" w:cs="Times New Roman"/>
          <w:b/>
          <w:sz w:val="24"/>
          <w:szCs w:val="24"/>
        </w:rPr>
        <w:t>НАПОО</w:t>
      </w:r>
      <w:r w:rsidRPr="00381814">
        <w:rPr>
          <w:rFonts w:ascii="Times New Roman" w:eastAsia="Times New Roman" w:hAnsi="Times New Roman" w:cs="Times New Roman"/>
          <w:sz w:val="24"/>
          <w:szCs w:val="24"/>
          <w:lang w:eastAsia="en-US"/>
        </w:rPr>
        <w:t xml:space="preserve">. </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en-US"/>
        </w:rPr>
      </w:pPr>
      <w:r w:rsidRPr="00381814">
        <w:rPr>
          <w:rFonts w:ascii="Times New Roman" w:eastAsia="Times New Roman" w:hAnsi="Times New Roman" w:cs="Times New Roman"/>
          <w:sz w:val="24"/>
          <w:szCs w:val="24"/>
          <w:lang w:eastAsia="en-US"/>
        </w:rPr>
        <w:t>В посочените случаи Вашето искане ще се счита за отправено, след постъпване на:</w:t>
      </w:r>
    </w:p>
    <w:p w:rsidR="00381814" w:rsidRPr="00381814" w:rsidRDefault="00381814" w:rsidP="00381814">
      <w:pPr>
        <w:numPr>
          <w:ilvl w:val="5"/>
          <w:numId w:val="0"/>
        </w:numPr>
        <w:tabs>
          <w:tab w:val="num" w:pos="330"/>
        </w:tabs>
        <w:suppressAutoHyphens w:val="0"/>
        <w:spacing w:after="120"/>
        <w:jc w:val="both"/>
        <w:outlineLvl w:val="5"/>
        <w:rPr>
          <w:rFonts w:ascii="Times New Roman" w:eastAsia="Times New Roman" w:hAnsi="Times New Roman" w:cs="Times New Roman"/>
          <w:sz w:val="24"/>
          <w:szCs w:val="24"/>
          <w:lang w:eastAsia="en-US"/>
        </w:rPr>
      </w:pPr>
      <w:r w:rsidRPr="00381814">
        <w:rPr>
          <w:rFonts w:ascii="Times New Roman" w:eastAsia="Times New Roman" w:hAnsi="Times New Roman" w:cs="Times New Roman"/>
          <w:sz w:val="24"/>
          <w:szCs w:val="24"/>
          <w:lang w:eastAsia="en-US"/>
        </w:rPr>
        <w:t xml:space="preserve">оригинал на Вашата писмена молба за плащане, на посочения по-горе адрес; или </w:t>
      </w:r>
    </w:p>
    <w:p w:rsidR="00381814" w:rsidRPr="00381814" w:rsidRDefault="00381814" w:rsidP="00381814">
      <w:pPr>
        <w:numPr>
          <w:ilvl w:val="5"/>
          <w:numId w:val="0"/>
        </w:numPr>
        <w:tabs>
          <w:tab w:val="num" w:pos="330"/>
        </w:tabs>
        <w:suppressAutoHyphens w:val="0"/>
        <w:spacing w:after="120"/>
        <w:jc w:val="both"/>
        <w:outlineLvl w:val="5"/>
        <w:rPr>
          <w:rFonts w:ascii="Times New Roman" w:eastAsia="Times New Roman" w:hAnsi="Times New Roman" w:cs="Times New Roman"/>
          <w:sz w:val="24"/>
          <w:szCs w:val="24"/>
          <w:lang w:eastAsia="en-US"/>
        </w:rPr>
      </w:pPr>
      <w:r w:rsidRPr="00381814">
        <w:rPr>
          <w:rFonts w:ascii="Times New Roman" w:eastAsia="Times New Roman" w:hAnsi="Times New Roman" w:cs="Times New Roman"/>
          <w:sz w:val="24"/>
          <w:szCs w:val="24"/>
          <w:lang w:eastAsia="en-US"/>
        </w:rPr>
        <w:t xml:space="preserve">постъпване на молбата по телекс/телеграф от Вашата обслужваща банка. </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en-US"/>
        </w:rPr>
      </w:pPr>
      <w:r w:rsidRPr="00381814">
        <w:rPr>
          <w:rFonts w:ascii="Times New Roman" w:eastAsia="Times New Roman" w:hAnsi="Times New Roman" w:cs="Times New Roman"/>
          <w:sz w:val="24"/>
          <w:szCs w:val="24"/>
          <w:lang w:eastAsia="en-US"/>
        </w:rPr>
        <w:t xml:space="preserve">Тази гаранция влиза в сила от _______________часа на _______________г. </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en-US"/>
        </w:rPr>
      </w:pPr>
      <w:r w:rsidRPr="00381814">
        <w:rPr>
          <w:rFonts w:ascii="Times New Roman" w:eastAsia="Times New Roman" w:hAnsi="Times New Roman" w:cs="Times New Roman"/>
          <w:sz w:val="24"/>
          <w:szCs w:val="24"/>
          <w:lang w:eastAsia="en-US"/>
        </w:rPr>
        <w:t>Отговорността ни по тази гаранция изтича в _______________часа на _______________г., до която дата какъвто и да е иск по нея трябва да бъде получен от нас. След тази дата гаранцията автоматично става невалидна.</w:t>
      </w:r>
      <w:r w:rsidRPr="00381814">
        <w:rPr>
          <w:rFonts w:ascii="Times New Roman" w:eastAsia="Times New Roman" w:hAnsi="Times New Roman" w:cs="Times New Roman"/>
          <w:sz w:val="24"/>
          <w:szCs w:val="24"/>
          <w:lang w:eastAsia="en-US"/>
        </w:rPr>
        <w:tab/>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en-US"/>
        </w:rPr>
      </w:pPr>
      <w:r w:rsidRPr="00381814">
        <w:rPr>
          <w:rFonts w:ascii="Times New Roman" w:eastAsia="Times New Roman" w:hAnsi="Times New Roman" w:cs="Times New Roman"/>
          <w:sz w:val="24"/>
          <w:szCs w:val="24"/>
          <w:lang w:eastAsia="en-US"/>
        </w:rPr>
        <w:t>Гаранцията е издадена в един оригинален екземпляр лично за Вас и не може да бъде прехвърляна.</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en-US"/>
        </w:rPr>
      </w:pPr>
      <w:r w:rsidRPr="00381814">
        <w:rPr>
          <w:rFonts w:ascii="Times New Roman" w:eastAsia="Times New Roman" w:hAnsi="Times New Roman" w:cs="Times New Roman"/>
          <w:b/>
          <w:sz w:val="24"/>
          <w:szCs w:val="24"/>
          <w:lang w:eastAsia="en-US"/>
        </w:rPr>
        <w:t>Дата:</w:t>
      </w:r>
      <w:r w:rsidRPr="00381814">
        <w:rPr>
          <w:rFonts w:ascii="Times New Roman" w:eastAsia="Times New Roman" w:hAnsi="Times New Roman" w:cs="Times New Roman"/>
          <w:sz w:val="24"/>
          <w:szCs w:val="24"/>
          <w:lang w:eastAsia="en-US"/>
        </w:rPr>
        <w:t xml:space="preserve">……………………… </w:t>
      </w:r>
      <w:r w:rsidRPr="00381814">
        <w:rPr>
          <w:rFonts w:ascii="Times New Roman" w:eastAsia="Times New Roman" w:hAnsi="Times New Roman" w:cs="Times New Roman"/>
          <w:sz w:val="24"/>
          <w:szCs w:val="24"/>
          <w:lang w:eastAsia="en-US"/>
        </w:rPr>
        <w:tab/>
      </w:r>
      <w:r w:rsidRPr="00381814">
        <w:rPr>
          <w:rFonts w:ascii="Times New Roman" w:eastAsia="Times New Roman" w:hAnsi="Times New Roman" w:cs="Times New Roman"/>
          <w:sz w:val="24"/>
          <w:szCs w:val="24"/>
          <w:lang w:eastAsia="en-US"/>
        </w:rPr>
        <w:tab/>
      </w:r>
      <w:r w:rsidRPr="00381814">
        <w:rPr>
          <w:rFonts w:ascii="Times New Roman" w:eastAsia="Times New Roman" w:hAnsi="Times New Roman" w:cs="Times New Roman"/>
          <w:sz w:val="24"/>
          <w:szCs w:val="24"/>
          <w:lang w:eastAsia="en-US"/>
        </w:rPr>
        <w:tab/>
      </w:r>
      <w:r w:rsidRPr="00381814">
        <w:rPr>
          <w:rFonts w:ascii="Times New Roman" w:eastAsia="Times New Roman" w:hAnsi="Times New Roman" w:cs="Times New Roman"/>
          <w:sz w:val="24"/>
          <w:szCs w:val="24"/>
          <w:lang w:eastAsia="en-US"/>
        </w:rPr>
        <w:tab/>
      </w:r>
      <w:r w:rsidRPr="00381814">
        <w:rPr>
          <w:rFonts w:ascii="Times New Roman" w:eastAsia="Times New Roman" w:hAnsi="Times New Roman" w:cs="Times New Roman"/>
          <w:b/>
          <w:sz w:val="24"/>
          <w:szCs w:val="24"/>
          <w:lang w:eastAsia="en-US"/>
        </w:rPr>
        <w:t>Подпис:</w:t>
      </w:r>
      <w:r w:rsidRPr="00381814">
        <w:rPr>
          <w:rFonts w:ascii="Times New Roman" w:eastAsia="Times New Roman" w:hAnsi="Times New Roman" w:cs="Times New Roman"/>
          <w:sz w:val="24"/>
          <w:szCs w:val="24"/>
          <w:lang w:eastAsia="en-US"/>
        </w:rPr>
        <w:t xml:space="preserve">…………………………….. </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en-US"/>
        </w:rPr>
      </w:pPr>
      <w:r w:rsidRPr="00381814">
        <w:rPr>
          <w:rFonts w:ascii="Times New Roman" w:eastAsia="Times New Roman" w:hAnsi="Times New Roman" w:cs="Times New Roman"/>
          <w:sz w:val="24"/>
          <w:szCs w:val="24"/>
          <w:lang w:eastAsia="en-US"/>
        </w:rPr>
        <w:tab/>
      </w:r>
      <w:r w:rsidRPr="00381814">
        <w:rPr>
          <w:rFonts w:ascii="Times New Roman" w:eastAsia="Times New Roman" w:hAnsi="Times New Roman" w:cs="Times New Roman"/>
          <w:sz w:val="24"/>
          <w:szCs w:val="24"/>
          <w:lang w:eastAsia="en-US"/>
        </w:rPr>
        <w:tab/>
      </w:r>
      <w:r w:rsidRPr="00381814">
        <w:rPr>
          <w:rFonts w:ascii="Times New Roman" w:eastAsia="Times New Roman" w:hAnsi="Times New Roman" w:cs="Times New Roman"/>
          <w:sz w:val="24"/>
          <w:szCs w:val="24"/>
          <w:lang w:eastAsia="en-US"/>
        </w:rPr>
        <w:tab/>
      </w:r>
      <w:r w:rsidRPr="00381814">
        <w:rPr>
          <w:rFonts w:ascii="Times New Roman" w:eastAsia="Times New Roman" w:hAnsi="Times New Roman" w:cs="Times New Roman"/>
          <w:sz w:val="24"/>
          <w:szCs w:val="24"/>
          <w:lang w:eastAsia="en-US"/>
        </w:rPr>
        <w:tab/>
      </w:r>
      <w:r w:rsidRPr="00381814">
        <w:rPr>
          <w:rFonts w:ascii="Times New Roman" w:eastAsia="Times New Roman" w:hAnsi="Times New Roman" w:cs="Times New Roman"/>
          <w:sz w:val="24"/>
          <w:szCs w:val="24"/>
          <w:lang w:eastAsia="en-US"/>
        </w:rPr>
        <w:tab/>
      </w:r>
      <w:r w:rsidRPr="00381814">
        <w:rPr>
          <w:rFonts w:ascii="Times New Roman" w:eastAsia="Times New Roman" w:hAnsi="Times New Roman" w:cs="Times New Roman"/>
          <w:sz w:val="24"/>
          <w:szCs w:val="24"/>
          <w:lang w:eastAsia="en-US"/>
        </w:rPr>
        <w:tab/>
      </w:r>
      <w:r w:rsidRPr="00381814">
        <w:rPr>
          <w:rFonts w:ascii="Times New Roman" w:eastAsia="Times New Roman" w:hAnsi="Times New Roman" w:cs="Times New Roman"/>
          <w:sz w:val="24"/>
          <w:szCs w:val="24"/>
          <w:lang w:eastAsia="en-US"/>
        </w:rPr>
        <w:tab/>
      </w:r>
      <w:r w:rsidRPr="00381814">
        <w:rPr>
          <w:rFonts w:ascii="Times New Roman" w:eastAsia="Times New Roman" w:hAnsi="Times New Roman" w:cs="Times New Roman"/>
          <w:sz w:val="24"/>
          <w:szCs w:val="24"/>
          <w:lang w:eastAsia="en-US"/>
        </w:rPr>
        <w:tab/>
        <w:t>/име, длъжност/</w:t>
      </w:r>
    </w:p>
    <w:p w:rsidR="00381814" w:rsidRPr="00381814" w:rsidRDefault="00381814" w:rsidP="00381814">
      <w:pPr>
        <w:spacing w:after="120"/>
        <w:jc w:val="both"/>
        <w:rPr>
          <w:rFonts w:ascii="Times New Roman" w:hAnsi="Times New Roman" w:cs="Times New Roman"/>
          <w:i/>
          <w:sz w:val="24"/>
          <w:szCs w:val="24"/>
        </w:rPr>
      </w:pPr>
    </w:p>
    <w:p w:rsidR="00381814" w:rsidRPr="00381814" w:rsidRDefault="00381814" w:rsidP="00381814">
      <w:pPr>
        <w:spacing w:after="120"/>
        <w:jc w:val="both"/>
        <w:rPr>
          <w:rFonts w:ascii="Times New Roman" w:hAnsi="Times New Roman" w:cs="Times New Roman"/>
          <w:i/>
          <w:sz w:val="24"/>
          <w:szCs w:val="24"/>
        </w:rPr>
      </w:pPr>
      <w:r w:rsidRPr="00381814">
        <w:rPr>
          <w:rFonts w:ascii="Times New Roman" w:hAnsi="Times New Roman" w:cs="Times New Roman"/>
          <w:b/>
          <w:i/>
          <w:iCs/>
          <w:sz w:val="24"/>
          <w:szCs w:val="24"/>
        </w:rPr>
        <w:t>ЗАБЕЛЕЖКА: Банковата гаранция трябва да бъде подписана от две лица, които имат право да задължават банката, съгласно банковото законодателство. Длъжностите на лицата се посочват. Ако гаранцията е подписана само от едно лице,  към нея трябва да се приложи копие от пълномощното, с което лицето е получило възможност да представлява еднолично банката.</w:t>
      </w:r>
    </w:p>
    <w:p w:rsidR="00381814" w:rsidRPr="00381814" w:rsidRDefault="00381814" w:rsidP="00381814">
      <w:pPr>
        <w:spacing w:after="120"/>
        <w:jc w:val="right"/>
        <w:rPr>
          <w:rFonts w:ascii="Times New Roman" w:hAnsi="Times New Roman" w:cs="Times New Roman"/>
          <w:b/>
          <w:i/>
          <w:sz w:val="24"/>
          <w:szCs w:val="24"/>
        </w:rPr>
      </w:pPr>
      <w:r w:rsidRPr="00381814">
        <w:rPr>
          <w:rFonts w:ascii="Times New Roman" w:hAnsi="Times New Roman" w:cs="Times New Roman"/>
          <w:b/>
          <w:i/>
          <w:caps/>
          <w:sz w:val="24"/>
          <w:szCs w:val="24"/>
        </w:rPr>
        <w:br w:type="page"/>
      </w:r>
      <w:r w:rsidRPr="00381814">
        <w:rPr>
          <w:rFonts w:ascii="Times New Roman" w:hAnsi="Times New Roman" w:cs="Times New Roman"/>
          <w:b/>
          <w:i/>
          <w:sz w:val="24"/>
          <w:szCs w:val="24"/>
        </w:rPr>
        <w:lastRenderedPageBreak/>
        <w:t>ПРИЛОЖЕНИЕ № 18</w:t>
      </w:r>
    </w:p>
    <w:p w:rsidR="00381814" w:rsidRPr="00381814" w:rsidRDefault="00381814" w:rsidP="00381814">
      <w:pPr>
        <w:numPr>
          <w:ilvl w:val="0"/>
          <w:numId w:val="44"/>
        </w:numPr>
        <w:tabs>
          <w:tab w:val="left" w:pos="708"/>
        </w:tabs>
        <w:spacing w:after="0" w:line="240" w:lineRule="auto"/>
        <w:ind w:left="0" w:right="26" w:firstLine="0"/>
        <w:jc w:val="center"/>
        <w:outlineLvl w:val="0"/>
        <w:rPr>
          <w:rFonts w:ascii="Times New Roman" w:eastAsia="Times New Roman" w:hAnsi="Times New Roman" w:cs="Times New Roman"/>
          <w:b/>
          <w:bCs/>
          <w:sz w:val="24"/>
          <w:szCs w:val="24"/>
        </w:rPr>
      </w:pPr>
    </w:p>
    <w:p w:rsidR="00381814" w:rsidRPr="00381814" w:rsidRDefault="00381814" w:rsidP="00381814">
      <w:pPr>
        <w:jc w:val="center"/>
        <w:rPr>
          <w:rFonts w:ascii="Times New Roman" w:hAnsi="Times New Roman" w:cs="Times New Roman"/>
          <w:b/>
          <w:sz w:val="24"/>
          <w:szCs w:val="24"/>
        </w:rPr>
      </w:pPr>
      <w:r w:rsidRPr="00381814">
        <w:rPr>
          <w:rFonts w:ascii="Times New Roman" w:hAnsi="Times New Roman" w:cs="Times New Roman"/>
          <w:b/>
          <w:sz w:val="24"/>
          <w:szCs w:val="24"/>
        </w:rPr>
        <w:t>ПРОФЕСИОНАЛНА АВТОБИОГРАФИЯ</w:t>
      </w:r>
    </w:p>
    <w:p w:rsidR="00381814" w:rsidRPr="00381814" w:rsidRDefault="00381814" w:rsidP="00381814">
      <w:pPr>
        <w:jc w:val="both"/>
        <w:rPr>
          <w:rFonts w:ascii="Times New Roman" w:hAnsi="Times New Roman" w:cs="Times New Roman"/>
          <w:sz w:val="24"/>
          <w:szCs w:val="24"/>
        </w:rPr>
      </w:pPr>
    </w:p>
    <w:p w:rsidR="00381814" w:rsidRPr="00381814" w:rsidRDefault="00381814" w:rsidP="00381814">
      <w:pPr>
        <w:rPr>
          <w:rFonts w:ascii="Times New Roman" w:hAnsi="Times New Roman" w:cs="Times New Roman"/>
          <w:sz w:val="24"/>
          <w:szCs w:val="24"/>
        </w:rPr>
      </w:pPr>
      <w:r w:rsidRPr="00381814">
        <w:rPr>
          <w:rFonts w:ascii="Times New Roman" w:hAnsi="Times New Roman" w:cs="Times New Roman"/>
          <w:sz w:val="24"/>
          <w:szCs w:val="24"/>
        </w:rPr>
        <w:t xml:space="preserve">На </w:t>
      </w:r>
      <w:r w:rsidRPr="00381814">
        <w:rPr>
          <w:rFonts w:ascii="Times New Roman" w:hAnsi="Times New Roman" w:cs="Times New Roman"/>
          <w:sz w:val="24"/>
          <w:szCs w:val="24"/>
          <w:lang w:val="ru-RU"/>
        </w:rPr>
        <w:t>………………………..</w:t>
      </w:r>
      <w:r w:rsidRPr="00381814">
        <w:rPr>
          <w:rFonts w:ascii="Times New Roman" w:hAnsi="Times New Roman" w:cs="Times New Roman"/>
          <w:sz w:val="24"/>
          <w:szCs w:val="24"/>
        </w:rPr>
        <w:t>............................................................ (длъжност в проекта)</w:t>
      </w:r>
    </w:p>
    <w:p w:rsidR="00381814" w:rsidRPr="00381814" w:rsidRDefault="00381814" w:rsidP="00381814">
      <w:pPr>
        <w:jc w:val="both"/>
        <w:rPr>
          <w:rFonts w:ascii="Times New Roman" w:hAnsi="Times New Roman" w:cs="Times New Roman"/>
          <w:sz w:val="24"/>
          <w:szCs w:val="24"/>
        </w:rPr>
      </w:pPr>
    </w:p>
    <w:p w:rsidR="00381814" w:rsidRPr="00381814" w:rsidRDefault="00381814" w:rsidP="00381814">
      <w:pPr>
        <w:numPr>
          <w:ilvl w:val="0"/>
          <w:numId w:val="45"/>
        </w:numPr>
        <w:suppressAutoHyphens w:val="0"/>
        <w:spacing w:before="120" w:after="0" w:line="240" w:lineRule="auto"/>
        <w:jc w:val="both"/>
        <w:rPr>
          <w:rFonts w:ascii="Times New Roman" w:hAnsi="Times New Roman" w:cs="Times New Roman"/>
          <w:sz w:val="24"/>
          <w:szCs w:val="24"/>
        </w:rPr>
      </w:pPr>
      <w:r w:rsidRPr="00381814">
        <w:rPr>
          <w:rFonts w:ascii="Times New Roman" w:hAnsi="Times New Roman" w:cs="Times New Roman"/>
          <w:b/>
          <w:sz w:val="24"/>
          <w:szCs w:val="24"/>
        </w:rPr>
        <w:t>Фамилия:</w:t>
      </w:r>
      <w:r w:rsidRPr="00381814">
        <w:rPr>
          <w:rFonts w:ascii="Times New Roman" w:hAnsi="Times New Roman" w:cs="Times New Roman"/>
          <w:b/>
          <w:sz w:val="24"/>
          <w:szCs w:val="24"/>
        </w:rPr>
        <w:tab/>
      </w:r>
    </w:p>
    <w:p w:rsidR="00381814" w:rsidRPr="00381814" w:rsidRDefault="00381814" w:rsidP="00381814">
      <w:pPr>
        <w:numPr>
          <w:ilvl w:val="0"/>
          <w:numId w:val="45"/>
        </w:numPr>
        <w:suppressAutoHyphens w:val="0"/>
        <w:spacing w:before="120" w:after="0" w:line="240" w:lineRule="auto"/>
        <w:jc w:val="both"/>
        <w:rPr>
          <w:rFonts w:ascii="Times New Roman" w:hAnsi="Times New Roman" w:cs="Times New Roman"/>
          <w:sz w:val="24"/>
          <w:szCs w:val="24"/>
        </w:rPr>
      </w:pPr>
      <w:r w:rsidRPr="00381814">
        <w:rPr>
          <w:rFonts w:ascii="Times New Roman" w:hAnsi="Times New Roman" w:cs="Times New Roman"/>
          <w:b/>
          <w:sz w:val="24"/>
          <w:szCs w:val="24"/>
        </w:rPr>
        <w:t>Име:</w:t>
      </w:r>
      <w:r w:rsidRPr="00381814">
        <w:rPr>
          <w:rFonts w:ascii="Times New Roman" w:hAnsi="Times New Roman" w:cs="Times New Roman"/>
          <w:b/>
          <w:sz w:val="24"/>
          <w:szCs w:val="24"/>
        </w:rPr>
        <w:tab/>
      </w:r>
    </w:p>
    <w:p w:rsidR="00381814" w:rsidRPr="00381814" w:rsidRDefault="00381814" w:rsidP="00381814">
      <w:pPr>
        <w:numPr>
          <w:ilvl w:val="0"/>
          <w:numId w:val="45"/>
        </w:numPr>
        <w:suppressAutoHyphens w:val="0"/>
        <w:spacing w:before="120" w:after="0" w:line="240" w:lineRule="auto"/>
        <w:jc w:val="both"/>
        <w:rPr>
          <w:rFonts w:ascii="Times New Roman" w:hAnsi="Times New Roman" w:cs="Times New Roman"/>
          <w:sz w:val="24"/>
          <w:szCs w:val="24"/>
        </w:rPr>
      </w:pPr>
      <w:r w:rsidRPr="00381814">
        <w:rPr>
          <w:rFonts w:ascii="Times New Roman" w:hAnsi="Times New Roman" w:cs="Times New Roman"/>
          <w:b/>
          <w:sz w:val="24"/>
          <w:szCs w:val="24"/>
        </w:rPr>
        <w:t>Дата на раждане:</w:t>
      </w:r>
      <w:r w:rsidRPr="00381814">
        <w:rPr>
          <w:rFonts w:ascii="Times New Roman" w:hAnsi="Times New Roman" w:cs="Times New Roman"/>
          <w:b/>
          <w:sz w:val="24"/>
          <w:szCs w:val="24"/>
        </w:rPr>
        <w:tab/>
      </w:r>
    </w:p>
    <w:p w:rsidR="00381814" w:rsidRPr="00381814" w:rsidRDefault="00381814" w:rsidP="00381814">
      <w:pPr>
        <w:numPr>
          <w:ilvl w:val="0"/>
          <w:numId w:val="45"/>
        </w:numPr>
        <w:suppressAutoHyphens w:val="0"/>
        <w:spacing w:before="120" w:after="0" w:line="240" w:lineRule="auto"/>
        <w:jc w:val="both"/>
        <w:rPr>
          <w:rFonts w:ascii="Times New Roman" w:hAnsi="Times New Roman" w:cs="Times New Roman"/>
          <w:sz w:val="24"/>
          <w:szCs w:val="24"/>
        </w:rPr>
      </w:pPr>
      <w:r w:rsidRPr="00381814">
        <w:rPr>
          <w:rFonts w:ascii="Times New Roman" w:hAnsi="Times New Roman" w:cs="Times New Roman"/>
          <w:b/>
          <w:sz w:val="24"/>
          <w:szCs w:val="24"/>
        </w:rPr>
        <w:t>Националност:</w:t>
      </w:r>
      <w:r w:rsidRPr="00381814">
        <w:rPr>
          <w:rFonts w:ascii="Times New Roman" w:hAnsi="Times New Roman" w:cs="Times New Roman"/>
          <w:b/>
          <w:sz w:val="24"/>
          <w:szCs w:val="24"/>
        </w:rPr>
        <w:tab/>
      </w:r>
    </w:p>
    <w:p w:rsidR="00381814" w:rsidRPr="00381814" w:rsidRDefault="00381814" w:rsidP="00381814">
      <w:pPr>
        <w:numPr>
          <w:ilvl w:val="0"/>
          <w:numId w:val="45"/>
        </w:numPr>
        <w:suppressAutoHyphens w:val="0"/>
        <w:spacing w:before="120" w:after="0" w:line="240" w:lineRule="auto"/>
        <w:jc w:val="both"/>
        <w:rPr>
          <w:rFonts w:ascii="Times New Roman" w:hAnsi="Times New Roman" w:cs="Times New Roman"/>
          <w:sz w:val="24"/>
          <w:szCs w:val="24"/>
        </w:rPr>
      </w:pPr>
      <w:r w:rsidRPr="00381814">
        <w:rPr>
          <w:rFonts w:ascii="Times New Roman" w:hAnsi="Times New Roman" w:cs="Times New Roman"/>
          <w:b/>
          <w:sz w:val="24"/>
          <w:szCs w:val="24"/>
        </w:rPr>
        <w:t>Образование:</w:t>
      </w:r>
    </w:p>
    <w:p w:rsidR="00381814" w:rsidRPr="00381814" w:rsidRDefault="00381814" w:rsidP="00381814">
      <w:pPr>
        <w:rPr>
          <w:rFonts w:ascii="Times New Roman" w:hAnsi="Times New Roman" w:cs="Times New Roman"/>
          <w:sz w:val="24"/>
          <w:szCs w:val="24"/>
        </w:rPr>
      </w:pPr>
    </w:p>
    <w:tbl>
      <w:tblPr>
        <w:tblW w:w="0" w:type="auto"/>
        <w:jc w:val="center"/>
        <w:tblLayout w:type="fixed"/>
        <w:tblCellMar>
          <w:left w:w="130" w:type="dxa"/>
          <w:right w:w="130" w:type="dxa"/>
        </w:tblCellMar>
        <w:tblLook w:val="04A0" w:firstRow="1" w:lastRow="0" w:firstColumn="1" w:lastColumn="0" w:noHBand="0" w:noVBand="1"/>
      </w:tblPr>
      <w:tblGrid>
        <w:gridCol w:w="2634"/>
        <w:gridCol w:w="5594"/>
      </w:tblGrid>
      <w:tr w:rsidR="00381814" w:rsidRPr="00381814" w:rsidTr="00381814">
        <w:trPr>
          <w:jc w:val="center"/>
        </w:trPr>
        <w:tc>
          <w:tcPr>
            <w:tcW w:w="2634" w:type="dxa"/>
            <w:tcBorders>
              <w:top w:val="double" w:sz="6" w:space="0" w:color="auto"/>
              <w:left w:val="double" w:sz="6" w:space="0" w:color="auto"/>
              <w:bottom w:val="single" w:sz="6" w:space="0" w:color="auto"/>
              <w:right w:val="nil"/>
            </w:tcBorders>
            <w:shd w:val="pct5" w:color="auto" w:fill="FFFFFF"/>
            <w:hideMark/>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r w:rsidRPr="00381814">
              <w:rPr>
                <w:rFonts w:ascii="Times New Roman" w:eastAsia="Times New Roman" w:hAnsi="Times New Roman" w:cs="Times New Roman"/>
                <w:sz w:val="24"/>
                <w:szCs w:val="24"/>
                <w:lang w:eastAsia="ar-SA"/>
              </w:rPr>
              <w:t>Учебно заведение</w:t>
            </w:r>
          </w:p>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r w:rsidRPr="00381814">
              <w:rPr>
                <w:rFonts w:ascii="Times New Roman" w:eastAsia="Times New Roman" w:hAnsi="Times New Roman" w:cs="Times New Roman"/>
                <w:sz w:val="24"/>
                <w:szCs w:val="24"/>
                <w:lang w:eastAsia="ar-SA"/>
              </w:rPr>
              <w:t>(От дата – до дата)</w:t>
            </w:r>
          </w:p>
        </w:tc>
        <w:tc>
          <w:tcPr>
            <w:tcW w:w="5594" w:type="dxa"/>
            <w:tcBorders>
              <w:top w:val="double" w:sz="6" w:space="0" w:color="auto"/>
              <w:left w:val="single" w:sz="6" w:space="0" w:color="auto"/>
              <w:bottom w:val="single" w:sz="6" w:space="0" w:color="auto"/>
              <w:right w:val="double" w:sz="6" w:space="0" w:color="auto"/>
            </w:tcBorders>
            <w:shd w:val="pct5" w:color="auto" w:fill="FFFFFF"/>
            <w:hideMark/>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r w:rsidRPr="00381814">
              <w:rPr>
                <w:rFonts w:ascii="Times New Roman" w:eastAsia="Times New Roman" w:hAnsi="Times New Roman" w:cs="Times New Roman"/>
                <w:sz w:val="24"/>
                <w:szCs w:val="24"/>
                <w:lang w:eastAsia="ar-SA"/>
              </w:rPr>
              <w:t>Получени степен(и) или диплома(и):</w:t>
            </w:r>
          </w:p>
        </w:tc>
      </w:tr>
      <w:tr w:rsidR="00381814" w:rsidRPr="00381814" w:rsidTr="00381814">
        <w:trPr>
          <w:jc w:val="center"/>
        </w:trPr>
        <w:tc>
          <w:tcPr>
            <w:tcW w:w="2634" w:type="dxa"/>
            <w:tcBorders>
              <w:top w:val="nil"/>
              <w:left w:val="double" w:sz="6" w:space="0" w:color="auto"/>
              <w:bottom w:val="single" w:sz="6" w:space="0" w:color="auto"/>
              <w:right w:val="nil"/>
            </w:tcBorders>
          </w:tcPr>
          <w:p w:rsidR="00381814" w:rsidRPr="00381814" w:rsidRDefault="00381814" w:rsidP="00381814">
            <w:pPr>
              <w:tabs>
                <w:tab w:val="left" w:pos="661"/>
              </w:tabs>
              <w:spacing w:after="0" w:line="240" w:lineRule="auto"/>
              <w:rPr>
                <w:rFonts w:ascii="Times New Roman" w:eastAsia="Times New Roman" w:hAnsi="Times New Roman" w:cs="Times New Roman"/>
                <w:sz w:val="24"/>
                <w:szCs w:val="24"/>
                <w:lang w:eastAsia="ar-SA"/>
              </w:rPr>
            </w:pPr>
          </w:p>
        </w:tc>
        <w:tc>
          <w:tcPr>
            <w:tcW w:w="5594" w:type="dxa"/>
            <w:tcBorders>
              <w:top w:val="nil"/>
              <w:left w:val="single" w:sz="6" w:space="0" w:color="auto"/>
              <w:bottom w:val="nil"/>
              <w:right w:val="double" w:sz="6" w:space="0" w:color="auto"/>
            </w:tcBorders>
          </w:tcPr>
          <w:p w:rsidR="00381814" w:rsidRPr="00381814" w:rsidRDefault="00381814" w:rsidP="00381814">
            <w:pPr>
              <w:spacing w:after="0" w:line="240" w:lineRule="auto"/>
              <w:jc w:val="both"/>
              <w:rPr>
                <w:rFonts w:ascii="Times New Roman" w:eastAsia="Times New Roman" w:hAnsi="Times New Roman" w:cs="Times New Roman"/>
                <w:sz w:val="24"/>
                <w:szCs w:val="24"/>
                <w:lang w:eastAsia="ar-SA"/>
              </w:rPr>
            </w:pPr>
          </w:p>
        </w:tc>
      </w:tr>
      <w:tr w:rsidR="00381814" w:rsidRPr="00381814" w:rsidTr="00381814">
        <w:trPr>
          <w:jc w:val="center"/>
        </w:trPr>
        <w:tc>
          <w:tcPr>
            <w:tcW w:w="2634" w:type="dxa"/>
            <w:tcBorders>
              <w:top w:val="single" w:sz="6" w:space="0" w:color="auto"/>
              <w:left w:val="double" w:sz="6" w:space="0" w:color="auto"/>
              <w:bottom w:val="double" w:sz="6" w:space="0" w:color="auto"/>
              <w:right w:val="nil"/>
            </w:tcBorders>
          </w:tcPr>
          <w:p w:rsidR="00381814" w:rsidRPr="00381814" w:rsidRDefault="00381814" w:rsidP="00381814">
            <w:pPr>
              <w:spacing w:after="0" w:line="240" w:lineRule="auto"/>
              <w:rPr>
                <w:rFonts w:ascii="Times New Roman" w:eastAsia="Times New Roman" w:hAnsi="Times New Roman" w:cs="Times New Roman"/>
                <w:sz w:val="24"/>
                <w:szCs w:val="24"/>
                <w:lang w:eastAsia="ar-SA"/>
              </w:rPr>
            </w:pPr>
          </w:p>
        </w:tc>
        <w:tc>
          <w:tcPr>
            <w:tcW w:w="5594" w:type="dxa"/>
            <w:tcBorders>
              <w:top w:val="single" w:sz="6" w:space="0" w:color="auto"/>
              <w:left w:val="single" w:sz="6" w:space="0" w:color="auto"/>
              <w:bottom w:val="double" w:sz="6" w:space="0" w:color="auto"/>
              <w:right w:val="double" w:sz="6" w:space="0" w:color="auto"/>
            </w:tcBorders>
          </w:tcPr>
          <w:p w:rsidR="00381814" w:rsidRPr="00381814" w:rsidRDefault="00381814" w:rsidP="00381814">
            <w:pPr>
              <w:spacing w:after="0" w:line="240" w:lineRule="auto"/>
              <w:jc w:val="both"/>
              <w:rPr>
                <w:rFonts w:ascii="Times New Roman" w:eastAsia="Times New Roman" w:hAnsi="Times New Roman" w:cs="Times New Roman"/>
                <w:sz w:val="24"/>
                <w:szCs w:val="24"/>
                <w:lang w:eastAsia="ar-SA"/>
              </w:rPr>
            </w:pPr>
          </w:p>
        </w:tc>
      </w:tr>
    </w:tbl>
    <w:p w:rsidR="00381814" w:rsidRPr="00381814" w:rsidRDefault="00381814" w:rsidP="00381814">
      <w:pPr>
        <w:suppressAutoHyphens w:val="0"/>
        <w:spacing w:after="0" w:line="240" w:lineRule="auto"/>
        <w:jc w:val="both"/>
        <w:rPr>
          <w:rFonts w:ascii="Times New Roman" w:hAnsi="Times New Roman" w:cs="Times New Roman"/>
          <w:sz w:val="24"/>
          <w:szCs w:val="24"/>
        </w:rPr>
      </w:pPr>
    </w:p>
    <w:p w:rsidR="00381814" w:rsidRPr="00381814" w:rsidRDefault="00381814" w:rsidP="00381814">
      <w:pPr>
        <w:numPr>
          <w:ilvl w:val="0"/>
          <w:numId w:val="45"/>
        </w:numPr>
        <w:suppressAutoHyphens w:val="0"/>
        <w:spacing w:after="0" w:line="240" w:lineRule="auto"/>
        <w:jc w:val="both"/>
        <w:rPr>
          <w:rFonts w:ascii="Times New Roman" w:hAnsi="Times New Roman" w:cs="Times New Roman"/>
          <w:sz w:val="24"/>
          <w:szCs w:val="24"/>
        </w:rPr>
      </w:pPr>
      <w:r w:rsidRPr="00381814">
        <w:rPr>
          <w:rFonts w:ascii="Times New Roman" w:hAnsi="Times New Roman" w:cs="Times New Roman"/>
          <w:b/>
          <w:sz w:val="24"/>
          <w:szCs w:val="24"/>
        </w:rPr>
        <w:t>Езикови умения:</w:t>
      </w:r>
      <w:r w:rsidRPr="00381814">
        <w:rPr>
          <w:rFonts w:ascii="Times New Roman" w:hAnsi="Times New Roman" w:cs="Times New Roman"/>
          <w:sz w:val="24"/>
          <w:szCs w:val="24"/>
        </w:rPr>
        <w:t xml:space="preserve"> Посочете степента на владеене по скала от 1 до 5 (1 - отлично; 5 - слабо)</w:t>
      </w:r>
    </w:p>
    <w:p w:rsidR="00381814" w:rsidRPr="00381814" w:rsidRDefault="00381814" w:rsidP="00381814">
      <w:pPr>
        <w:jc w:val="both"/>
        <w:rPr>
          <w:rFonts w:ascii="Times New Roman" w:hAnsi="Times New Roman" w:cs="Times New Roman"/>
          <w:sz w:val="24"/>
          <w:szCs w:val="24"/>
        </w:rPr>
      </w:pPr>
    </w:p>
    <w:tbl>
      <w:tblPr>
        <w:tblW w:w="0" w:type="auto"/>
        <w:jc w:val="center"/>
        <w:tblLayout w:type="fixed"/>
        <w:tblCellMar>
          <w:left w:w="120" w:type="dxa"/>
          <w:right w:w="120" w:type="dxa"/>
        </w:tblCellMar>
        <w:tblLook w:val="04A0" w:firstRow="1" w:lastRow="0" w:firstColumn="1" w:lastColumn="0" w:noHBand="0" w:noVBand="1"/>
      </w:tblPr>
      <w:tblGrid>
        <w:gridCol w:w="2644"/>
        <w:gridCol w:w="1810"/>
        <w:gridCol w:w="1811"/>
        <w:gridCol w:w="1811"/>
      </w:tblGrid>
      <w:tr w:rsidR="00381814" w:rsidRPr="00381814" w:rsidTr="00381814">
        <w:trPr>
          <w:jc w:val="center"/>
        </w:trPr>
        <w:tc>
          <w:tcPr>
            <w:tcW w:w="2644" w:type="dxa"/>
            <w:tcBorders>
              <w:top w:val="double" w:sz="6" w:space="0" w:color="auto"/>
              <w:left w:val="double" w:sz="6" w:space="0" w:color="auto"/>
              <w:bottom w:val="single" w:sz="6" w:space="0" w:color="auto"/>
              <w:right w:val="nil"/>
            </w:tcBorders>
            <w:shd w:val="pct5" w:color="auto" w:fill="FFFFFF"/>
            <w:hideMark/>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r w:rsidRPr="00381814">
              <w:rPr>
                <w:rFonts w:ascii="Times New Roman" w:eastAsia="Times New Roman" w:hAnsi="Times New Roman" w:cs="Times New Roman"/>
                <w:sz w:val="24"/>
                <w:szCs w:val="24"/>
                <w:lang w:eastAsia="ar-SA"/>
              </w:rPr>
              <w:t>Език</w:t>
            </w:r>
          </w:p>
        </w:tc>
        <w:tc>
          <w:tcPr>
            <w:tcW w:w="1810" w:type="dxa"/>
            <w:tcBorders>
              <w:top w:val="double" w:sz="6" w:space="0" w:color="auto"/>
              <w:left w:val="single" w:sz="6" w:space="0" w:color="auto"/>
              <w:bottom w:val="single" w:sz="6" w:space="0" w:color="auto"/>
              <w:right w:val="nil"/>
            </w:tcBorders>
            <w:shd w:val="pct5" w:color="auto" w:fill="FFFFFF"/>
            <w:hideMark/>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r w:rsidRPr="00381814">
              <w:rPr>
                <w:rFonts w:ascii="Times New Roman" w:eastAsia="Times New Roman" w:hAnsi="Times New Roman" w:cs="Times New Roman"/>
                <w:sz w:val="24"/>
                <w:szCs w:val="24"/>
                <w:lang w:eastAsia="ar-SA"/>
              </w:rPr>
              <w:t>Четене</w:t>
            </w:r>
          </w:p>
        </w:tc>
        <w:tc>
          <w:tcPr>
            <w:tcW w:w="1811" w:type="dxa"/>
            <w:tcBorders>
              <w:top w:val="double" w:sz="6" w:space="0" w:color="auto"/>
              <w:left w:val="single" w:sz="6" w:space="0" w:color="auto"/>
              <w:bottom w:val="single" w:sz="6" w:space="0" w:color="auto"/>
              <w:right w:val="nil"/>
            </w:tcBorders>
            <w:shd w:val="pct5" w:color="auto" w:fill="FFFFFF"/>
            <w:hideMark/>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r w:rsidRPr="00381814">
              <w:rPr>
                <w:rFonts w:ascii="Times New Roman" w:eastAsia="Times New Roman" w:hAnsi="Times New Roman" w:cs="Times New Roman"/>
                <w:sz w:val="24"/>
                <w:szCs w:val="24"/>
                <w:lang w:eastAsia="ar-SA"/>
              </w:rPr>
              <w:t>Говоримо</w:t>
            </w:r>
          </w:p>
        </w:tc>
        <w:tc>
          <w:tcPr>
            <w:tcW w:w="1811" w:type="dxa"/>
            <w:tcBorders>
              <w:top w:val="double" w:sz="6" w:space="0" w:color="auto"/>
              <w:left w:val="single" w:sz="6" w:space="0" w:color="auto"/>
              <w:bottom w:val="single" w:sz="6" w:space="0" w:color="auto"/>
              <w:right w:val="double" w:sz="6" w:space="0" w:color="auto"/>
            </w:tcBorders>
            <w:shd w:val="pct5" w:color="auto" w:fill="FFFFFF"/>
            <w:hideMark/>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r w:rsidRPr="00381814">
              <w:rPr>
                <w:rFonts w:ascii="Times New Roman" w:eastAsia="Times New Roman" w:hAnsi="Times New Roman" w:cs="Times New Roman"/>
                <w:sz w:val="24"/>
                <w:szCs w:val="24"/>
                <w:lang w:eastAsia="ar-SA"/>
              </w:rPr>
              <w:t>Писмено</w:t>
            </w:r>
          </w:p>
        </w:tc>
      </w:tr>
      <w:tr w:rsidR="00381814" w:rsidRPr="00381814" w:rsidTr="00381814">
        <w:trPr>
          <w:jc w:val="center"/>
        </w:trPr>
        <w:tc>
          <w:tcPr>
            <w:tcW w:w="2644" w:type="dxa"/>
            <w:tcBorders>
              <w:top w:val="nil"/>
              <w:left w:val="double" w:sz="6" w:space="0" w:color="auto"/>
              <w:bottom w:val="nil"/>
              <w:right w:val="nil"/>
            </w:tcBorders>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p>
        </w:tc>
        <w:tc>
          <w:tcPr>
            <w:tcW w:w="1810" w:type="dxa"/>
            <w:tcBorders>
              <w:top w:val="nil"/>
              <w:left w:val="single" w:sz="6" w:space="0" w:color="auto"/>
              <w:bottom w:val="nil"/>
              <w:right w:val="nil"/>
            </w:tcBorders>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p>
        </w:tc>
        <w:tc>
          <w:tcPr>
            <w:tcW w:w="1811" w:type="dxa"/>
            <w:tcBorders>
              <w:top w:val="nil"/>
              <w:left w:val="single" w:sz="6" w:space="0" w:color="auto"/>
              <w:bottom w:val="nil"/>
              <w:right w:val="nil"/>
            </w:tcBorders>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p>
        </w:tc>
        <w:tc>
          <w:tcPr>
            <w:tcW w:w="1811" w:type="dxa"/>
            <w:tcBorders>
              <w:top w:val="nil"/>
              <w:left w:val="single" w:sz="6" w:space="0" w:color="auto"/>
              <w:bottom w:val="nil"/>
              <w:right w:val="double" w:sz="6" w:space="0" w:color="auto"/>
            </w:tcBorders>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p>
        </w:tc>
      </w:tr>
      <w:tr w:rsidR="00381814" w:rsidRPr="00381814" w:rsidTr="00381814">
        <w:trPr>
          <w:jc w:val="center"/>
        </w:trPr>
        <w:tc>
          <w:tcPr>
            <w:tcW w:w="2644" w:type="dxa"/>
            <w:tcBorders>
              <w:top w:val="single" w:sz="6" w:space="0" w:color="auto"/>
              <w:left w:val="double" w:sz="6" w:space="0" w:color="auto"/>
              <w:bottom w:val="nil"/>
              <w:right w:val="nil"/>
            </w:tcBorders>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p>
        </w:tc>
        <w:tc>
          <w:tcPr>
            <w:tcW w:w="1810" w:type="dxa"/>
            <w:tcBorders>
              <w:top w:val="single" w:sz="6" w:space="0" w:color="auto"/>
              <w:left w:val="single" w:sz="6" w:space="0" w:color="auto"/>
              <w:bottom w:val="nil"/>
              <w:right w:val="nil"/>
            </w:tcBorders>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p>
        </w:tc>
        <w:tc>
          <w:tcPr>
            <w:tcW w:w="1811" w:type="dxa"/>
            <w:tcBorders>
              <w:top w:val="single" w:sz="6" w:space="0" w:color="auto"/>
              <w:left w:val="single" w:sz="6" w:space="0" w:color="auto"/>
              <w:bottom w:val="nil"/>
              <w:right w:val="nil"/>
            </w:tcBorders>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p>
        </w:tc>
        <w:tc>
          <w:tcPr>
            <w:tcW w:w="1811" w:type="dxa"/>
            <w:tcBorders>
              <w:top w:val="single" w:sz="6" w:space="0" w:color="auto"/>
              <w:left w:val="single" w:sz="6" w:space="0" w:color="auto"/>
              <w:bottom w:val="nil"/>
              <w:right w:val="double" w:sz="6" w:space="0" w:color="auto"/>
            </w:tcBorders>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p>
        </w:tc>
      </w:tr>
      <w:tr w:rsidR="00381814" w:rsidRPr="00381814" w:rsidTr="00381814">
        <w:trPr>
          <w:jc w:val="center"/>
        </w:trPr>
        <w:tc>
          <w:tcPr>
            <w:tcW w:w="2644" w:type="dxa"/>
            <w:tcBorders>
              <w:top w:val="single" w:sz="6" w:space="0" w:color="auto"/>
              <w:left w:val="double" w:sz="6" w:space="0" w:color="auto"/>
              <w:bottom w:val="nil"/>
              <w:right w:val="nil"/>
            </w:tcBorders>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p>
        </w:tc>
        <w:tc>
          <w:tcPr>
            <w:tcW w:w="1810" w:type="dxa"/>
            <w:tcBorders>
              <w:top w:val="single" w:sz="6" w:space="0" w:color="auto"/>
              <w:left w:val="single" w:sz="6" w:space="0" w:color="auto"/>
              <w:bottom w:val="nil"/>
              <w:right w:val="nil"/>
            </w:tcBorders>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p>
        </w:tc>
        <w:tc>
          <w:tcPr>
            <w:tcW w:w="1811" w:type="dxa"/>
            <w:tcBorders>
              <w:top w:val="single" w:sz="6" w:space="0" w:color="auto"/>
              <w:left w:val="single" w:sz="6" w:space="0" w:color="auto"/>
              <w:bottom w:val="nil"/>
              <w:right w:val="nil"/>
            </w:tcBorders>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p>
        </w:tc>
        <w:tc>
          <w:tcPr>
            <w:tcW w:w="1811" w:type="dxa"/>
            <w:tcBorders>
              <w:top w:val="single" w:sz="6" w:space="0" w:color="auto"/>
              <w:left w:val="single" w:sz="6" w:space="0" w:color="auto"/>
              <w:bottom w:val="nil"/>
              <w:right w:val="double" w:sz="6" w:space="0" w:color="auto"/>
            </w:tcBorders>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p>
        </w:tc>
      </w:tr>
      <w:tr w:rsidR="00381814" w:rsidRPr="00381814" w:rsidTr="00381814">
        <w:trPr>
          <w:jc w:val="center"/>
        </w:trPr>
        <w:tc>
          <w:tcPr>
            <w:tcW w:w="2644" w:type="dxa"/>
            <w:tcBorders>
              <w:top w:val="single" w:sz="6" w:space="0" w:color="auto"/>
              <w:left w:val="double" w:sz="6" w:space="0" w:color="auto"/>
              <w:bottom w:val="double" w:sz="6" w:space="0" w:color="auto"/>
              <w:right w:val="nil"/>
            </w:tcBorders>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p>
        </w:tc>
        <w:tc>
          <w:tcPr>
            <w:tcW w:w="1810" w:type="dxa"/>
            <w:tcBorders>
              <w:top w:val="single" w:sz="6" w:space="0" w:color="auto"/>
              <w:left w:val="single" w:sz="6" w:space="0" w:color="auto"/>
              <w:bottom w:val="double" w:sz="6" w:space="0" w:color="auto"/>
              <w:right w:val="nil"/>
            </w:tcBorders>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p>
        </w:tc>
        <w:tc>
          <w:tcPr>
            <w:tcW w:w="1811" w:type="dxa"/>
            <w:tcBorders>
              <w:top w:val="single" w:sz="6" w:space="0" w:color="auto"/>
              <w:left w:val="single" w:sz="6" w:space="0" w:color="auto"/>
              <w:bottom w:val="double" w:sz="6" w:space="0" w:color="auto"/>
              <w:right w:val="nil"/>
            </w:tcBorders>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p>
        </w:tc>
        <w:tc>
          <w:tcPr>
            <w:tcW w:w="1811" w:type="dxa"/>
            <w:tcBorders>
              <w:top w:val="single" w:sz="6" w:space="0" w:color="auto"/>
              <w:left w:val="single" w:sz="6" w:space="0" w:color="auto"/>
              <w:bottom w:val="double" w:sz="6" w:space="0" w:color="auto"/>
              <w:right w:val="double" w:sz="6" w:space="0" w:color="auto"/>
            </w:tcBorders>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p>
        </w:tc>
      </w:tr>
    </w:tbl>
    <w:p w:rsidR="00381814" w:rsidRPr="00381814" w:rsidRDefault="00381814" w:rsidP="00381814">
      <w:pPr>
        <w:suppressAutoHyphens w:val="0"/>
        <w:spacing w:before="120" w:after="0" w:line="240" w:lineRule="auto"/>
        <w:jc w:val="both"/>
        <w:rPr>
          <w:rFonts w:ascii="Times New Roman" w:hAnsi="Times New Roman" w:cs="Times New Roman"/>
          <w:sz w:val="24"/>
          <w:szCs w:val="24"/>
        </w:rPr>
      </w:pPr>
    </w:p>
    <w:p w:rsidR="00381814" w:rsidRPr="00381814" w:rsidRDefault="00381814" w:rsidP="00381814">
      <w:pPr>
        <w:numPr>
          <w:ilvl w:val="0"/>
          <w:numId w:val="45"/>
        </w:numPr>
        <w:suppressAutoHyphens w:val="0"/>
        <w:spacing w:before="120" w:after="0" w:line="240" w:lineRule="auto"/>
        <w:jc w:val="both"/>
        <w:rPr>
          <w:rFonts w:ascii="Times New Roman" w:hAnsi="Times New Roman" w:cs="Times New Roman"/>
          <w:sz w:val="24"/>
          <w:szCs w:val="24"/>
        </w:rPr>
      </w:pPr>
      <w:r w:rsidRPr="00381814">
        <w:rPr>
          <w:rFonts w:ascii="Times New Roman" w:hAnsi="Times New Roman" w:cs="Times New Roman"/>
          <w:b/>
          <w:sz w:val="24"/>
          <w:szCs w:val="24"/>
        </w:rPr>
        <w:t>Членство в професионални организации:</w:t>
      </w:r>
    </w:p>
    <w:p w:rsidR="00381814" w:rsidRPr="00381814" w:rsidRDefault="00381814" w:rsidP="00381814">
      <w:pPr>
        <w:numPr>
          <w:ilvl w:val="0"/>
          <w:numId w:val="45"/>
        </w:numPr>
        <w:suppressAutoHyphens w:val="0"/>
        <w:spacing w:before="120" w:after="0" w:line="240" w:lineRule="auto"/>
        <w:jc w:val="both"/>
        <w:rPr>
          <w:rFonts w:ascii="Times New Roman" w:hAnsi="Times New Roman" w:cs="Times New Roman"/>
          <w:sz w:val="24"/>
          <w:szCs w:val="24"/>
        </w:rPr>
      </w:pPr>
      <w:r w:rsidRPr="00381814">
        <w:rPr>
          <w:rFonts w:ascii="Times New Roman" w:hAnsi="Times New Roman" w:cs="Times New Roman"/>
          <w:b/>
          <w:sz w:val="24"/>
          <w:szCs w:val="24"/>
        </w:rPr>
        <w:t>Други умения:</w:t>
      </w:r>
      <w:r w:rsidRPr="00381814">
        <w:rPr>
          <w:rFonts w:ascii="Times New Roman" w:hAnsi="Times New Roman" w:cs="Times New Roman"/>
          <w:sz w:val="24"/>
          <w:szCs w:val="24"/>
        </w:rPr>
        <w:t xml:space="preserve"> (например компютърна грамотност и т.н.)</w:t>
      </w:r>
    </w:p>
    <w:p w:rsidR="00381814" w:rsidRPr="00381814" w:rsidRDefault="00381814" w:rsidP="00381814">
      <w:pPr>
        <w:numPr>
          <w:ilvl w:val="0"/>
          <w:numId w:val="45"/>
        </w:numPr>
        <w:suppressAutoHyphens w:val="0"/>
        <w:spacing w:before="120" w:after="0" w:line="240" w:lineRule="auto"/>
        <w:jc w:val="both"/>
        <w:rPr>
          <w:rFonts w:ascii="Times New Roman" w:hAnsi="Times New Roman" w:cs="Times New Roman"/>
          <w:sz w:val="24"/>
          <w:szCs w:val="24"/>
        </w:rPr>
      </w:pPr>
      <w:r w:rsidRPr="00381814">
        <w:rPr>
          <w:rFonts w:ascii="Times New Roman" w:hAnsi="Times New Roman" w:cs="Times New Roman"/>
          <w:b/>
          <w:sz w:val="24"/>
          <w:szCs w:val="24"/>
        </w:rPr>
        <w:t>Понастоящем заемана длъжност:</w:t>
      </w:r>
      <w:r w:rsidRPr="00381814">
        <w:rPr>
          <w:rFonts w:ascii="Times New Roman" w:hAnsi="Times New Roman" w:cs="Times New Roman"/>
          <w:b/>
          <w:sz w:val="24"/>
          <w:szCs w:val="24"/>
        </w:rPr>
        <w:tab/>
      </w:r>
    </w:p>
    <w:p w:rsidR="00381814" w:rsidRPr="00381814" w:rsidRDefault="00381814" w:rsidP="00381814">
      <w:pPr>
        <w:numPr>
          <w:ilvl w:val="0"/>
          <w:numId w:val="45"/>
        </w:numPr>
        <w:suppressAutoHyphens w:val="0"/>
        <w:spacing w:before="120" w:after="0" w:line="240" w:lineRule="auto"/>
        <w:jc w:val="both"/>
        <w:rPr>
          <w:rFonts w:ascii="Times New Roman" w:hAnsi="Times New Roman" w:cs="Times New Roman"/>
          <w:sz w:val="24"/>
          <w:szCs w:val="24"/>
        </w:rPr>
      </w:pPr>
      <w:r w:rsidRPr="00381814">
        <w:rPr>
          <w:rFonts w:ascii="Times New Roman" w:hAnsi="Times New Roman" w:cs="Times New Roman"/>
          <w:b/>
          <w:sz w:val="24"/>
          <w:szCs w:val="24"/>
        </w:rPr>
        <w:t>Трудов стаж във фирмата:</w:t>
      </w:r>
      <w:r w:rsidRPr="00381814">
        <w:rPr>
          <w:rFonts w:ascii="Times New Roman" w:hAnsi="Times New Roman" w:cs="Times New Roman"/>
          <w:b/>
          <w:sz w:val="24"/>
          <w:szCs w:val="24"/>
        </w:rPr>
        <w:tab/>
      </w:r>
    </w:p>
    <w:p w:rsidR="00381814" w:rsidRPr="00381814" w:rsidRDefault="00381814" w:rsidP="00381814">
      <w:pPr>
        <w:numPr>
          <w:ilvl w:val="0"/>
          <w:numId w:val="45"/>
        </w:numPr>
        <w:suppressAutoHyphens w:val="0"/>
        <w:spacing w:before="120" w:after="0" w:line="240" w:lineRule="auto"/>
        <w:jc w:val="both"/>
        <w:rPr>
          <w:rFonts w:ascii="Times New Roman" w:hAnsi="Times New Roman" w:cs="Times New Roman"/>
          <w:sz w:val="24"/>
          <w:szCs w:val="24"/>
        </w:rPr>
      </w:pPr>
      <w:r w:rsidRPr="00381814">
        <w:rPr>
          <w:rFonts w:ascii="Times New Roman" w:hAnsi="Times New Roman" w:cs="Times New Roman"/>
          <w:b/>
          <w:sz w:val="24"/>
          <w:szCs w:val="24"/>
        </w:rPr>
        <w:t>Основни</w:t>
      </w:r>
      <w:r w:rsidRPr="00381814">
        <w:rPr>
          <w:rFonts w:ascii="Times New Roman" w:hAnsi="Times New Roman" w:cs="Times New Roman"/>
          <w:sz w:val="24"/>
          <w:szCs w:val="24"/>
        </w:rPr>
        <w:t xml:space="preserve"> </w:t>
      </w:r>
      <w:r w:rsidRPr="00381814">
        <w:rPr>
          <w:rFonts w:ascii="Times New Roman" w:hAnsi="Times New Roman" w:cs="Times New Roman"/>
          <w:b/>
          <w:sz w:val="24"/>
          <w:szCs w:val="24"/>
        </w:rPr>
        <w:t>квалификации:</w:t>
      </w:r>
      <w:r w:rsidRPr="00381814">
        <w:rPr>
          <w:rFonts w:ascii="Times New Roman" w:hAnsi="Times New Roman" w:cs="Times New Roman"/>
          <w:sz w:val="24"/>
          <w:szCs w:val="24"/>
        </w:rPr>
        <w:t xml:space="preserve"> (свързани с поръчката)</w:t>
      </w:r>
    </w:p>
    <w:p w:rsidR="00381814" w:rsidRPr="00381814" w:rsidRDefault="00381814" w:rsidP="00381814">
      <w:pPr>
        <w:numPr>
          <w:ilvl w:val="0"/>
          <w:numId w:val="45"/>
        </w:numPr>
        <w:suppressAutoHyphens w:val="0"/>
        <w:spacing w:before="120" w:after="0" w:line="240" w:lineRule="auto"/>
        <w:jc w:val="both"/>
        <w:rPr>
          <w:rFonts w:ascii="Times New Roman" w:hAnsi="Times New Roman" w:cs="Times New Roman"/>
          <w:sz w:val="24"/>
          <w:szCs w:val="24"/>
        </w:rPr>
      </w:pPr>
      <w:r w:rsidRPr="00381814">
        <w:rPr>
          <w:rFonts w:ascii="Times New Roman" w:hAnsi="Times New Roman" w:cs="Times New Roman"/>
          <w:b/>
          <w:sz w:val="24"/>
          <w:szCs w:val="24"/>
        </w:rPr>
        <w:t>Конкретен опит:</w:t>
      </w:r>
    </w:p>
    <w:p w:rsidR="00381814" w:rsidRPr="00381814" w:rsidRDefault="00381814" w:rsidP="00381814">
      <w:pPr>
        <w:rPr>
          <w:rFonts w:ascii="Times New Roman" w:hAnsi="Times New Roman" w:cs="Times New Roman"/>
          <w:sz w:val="24"/>
          <w:szCs w:val="24"/>
          <w:lang w:val="en-US"/>
        </w:rPr>
      </w:pPr>
    </w:p>
    <w:p w:rsidR="00381814" w:rsidRPr="00381814" w:rsidRDefault="00381814" w:rsidP="00381814">
      <w:pPr>
        <w:rPr>
          <w:rFonts w:ascii="Times New Roman" w:hAnsi="Times New Roman" w:cs="Times New Roman"/>
          <w:sz w:val="24"/>
          <w:szCs w:val="24"/>
          <w:lang w:val="en-US"/>
        </w:rPr>
      </w:pPr>
    </w:p>
    <w:p w:rsidR="00381814" w:rsidRPr="00381814" w:rsidRDefault="00381814" w:rsidP="00381814">
      <w:pPr>
        <w:rPr>
          <w:rFonts w:ascii="Times New Roman" w:hAnsi="Times New Roman" w:cs="Times New Roman"/>
          <w:sz w:val="24"/>
          <w:szCs w:val="24"/>
          <w:lang w:val="en-US"/>
        </w:rPr>
      </w:pPr>
    </w:p>
    <w:tbl>
      <w:tblPr>
        <w:tblW w:w="0" w:type="auto"/>
        <w:jc w:val="center"/>
        <w:tblInd w:w="-332" w:type="dxa"/>
        <w:tblLayout w:type="fixed"/>
        <w:tblCellMar>
          <w:left w:w="120" w:type="dxa"/>
          <w:right w:w="120" w:type="dxa"/>
        </w:tblCellMar>
        <w:tblLook w:val="04A0" w:firstRow="1" w:lastRow="0" w:firstColumn="1" w:lastColumn="0" w:noHBand="0" w:noVBand="1"/>
      </w:tblPr>
      <w:tblGrid>
        <w:gridCol w:w="2787"/>
        <w:gridCol w:w="4678"/>
      </w:tblGrid>
      <w:tr w:rsidR="00381814" w:rsidRPr="00381814" w:rsidTr="00381814">
        <w:trPr>
          <w:jc w:val="center"/>
        </w:trPr>
        <w:tc>
          <w:tcPr>
            <w:tcW w:w="2787" w:type="dxa"/>
            <w:tcBorders>
              <w:top w:val="double" w:sz="6" w:space="0" w:color="auto"/>
              <w:left w:val="double" w:sz="6" w:space="0" w:color="auto"/>
              <w:bottom w:val="single" w:sz="6" w:space="0" w:color="auto"/>
              <w:right w:val="nil"/>
            </w:tcBorders>
            <w:shd w:val="pct5" w:color="auto" w:fill="FFFFFF"/>
            <w:hideMark/>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r w:rsidRPr="00381814">
              <w:rPr>
                <w:rFonts w:ascii="Times New Roman" w:eastAsia="Times New Roman" w:hAnsi="Times New Roman" w:cs="Times New Roman"/>
                <w:sz w:val="24"/>
                <w:szCs w:val="24"/>
                <w:lang w:eastAsia="ar-SA"/>
              </w:rPr>
              <w:t>Държава</w:t>
            </w:r>
          </w:p>
        </w:tc>
        <w:tc>
          <w:tcPr>
            <w:tcW w:w="4678" w:type="dxa"/>
            <w:tcBorders>
              <w:top w:val="double" w:sz="6" w:space="0" w:color="auto"/>
              <w:left w:val="single" w:sz="6" w:space="0" w:color="auto"/>
              <w:bottom w:val="single" w:sz="6" w:space="0" w:color="auto"/>
              <w:right w:val="double" w:sz="6" w:space="0" w:color="auto"/>
            </w:tcBorders>
            <w:shd w:val="pct5" w:color="auto" w:fill="FFFFFF"/>
            <w:hideMark/>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r w:rsidRPr="00381814">
              <w:rPr>
                <w:rFonts w:ascii="Times New Roman" w:eastAsia="Times New Roman" w:hAnsi="Times New Roman" w:cs="Times New Roman"/>
                <w:sz w:val="24"/>
                <w:szCs w:val="24"/>
                <w:lang w:eastAsia="ar-SA"/>
              </w:rPr>
              <w:t>От дата – до дата</w:t>
            </w:r>
          </w:p>
        </w:tc>
      </w:tr>
      <w:tr w:rsidR="00381814" w:rsidRPr="00381814" w:rsidTr="00381814">
        <w:trPr>
          <w:jc w:val="center"/>
        </w:trPr>
        <w:tc>
          <w:tcPr>
            <w:tcW w:w="2787" w:type="dxa"/>
            <w:tcBorders>
              <w:top w:val="nil"/>
              <w:left w:val="double" w:sz="6" w:space="0" w:color="auto"/>
              <w:bottom w:val="nil"/>
              <w:right w:val="nil"/>
            </w:tcBorders>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p>
        </w:tc>
        <w:tc>
          <w:tcPr>
            <w:tcW w:w="4678" w:type="dxa"/>
            <w:tcBorders>
              <w:top w:val="nil"/>
              <w:left w:val="single" w:sz="6" w:space="0" w:color="auto"/>
              <w:bottom w:val="nil"/>
              <w:right w:val="double" w:sz="6" w:space="0" w:color="auto"/>
            </w:tcBorders>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p>
        </w:tc>
      </w:tr>
      <w:tr w:rsidR="00381814" w:rsidRPr="00381814" w:rsidTr="00381814">
        <w:trPr>
          <w:jc w:val="center"/>
        </w:trPr>
        <w:tc>
          <w:tcPr>
            <w:tcW w:w="2787" w:type="dxa"/>
            <w:tcBorders>
              <w:top w:val="single" w:sz="6" w:space="0" w:color="auto"/>
              <w:left w:val="double" w:sz="6" w:space="0" w:color="auto"/>
              <w:bottom w:val="nil"/>
              <w:right w:val="nil"/>
            </w:tcBorders>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p>
        </w:tc>
        <w:tc>
          <w:tcPr>
            <w:tcW w:w="4678" w:type="dxa"/>
            <w:tcBorders>
              <w:top w:val="single" w:sz="6" w:space="0" w:color="auto"/>
              <w:left w:val="single" w:sz="6" w:space="0" w:color="auto"/>
              <w:bottom w:val="nil"/>
              <w:right w:val="double" w:sz="6" w:space="0" w:color="auto"/>
            </w:tcBorders>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p>
        </w:tc>
      </w:tr>
      <w:tr w:rsidR="00381814" w:rsidRPr="00381814" w:rsidTr="00381814">
        <w:trPr>
          <w:jc w:val="center"/>
        </w:trPr>
        <w:tc>
          <w:tcPr>
            <w:tcW w:w="2787" w:type="dxa"/>
            <w:tcBorders>
              <w:top w:val="single" w:sz="6" w:space="0" w:color="auto"/>
              <w:left w:val="double" w:sz="6" w:space="0" w:color="auto"/>
              <w:bottom w:val="double" w:sz="6" w:space="0" w:color="auto"/>
              <w:right w:val="nil"/>
            </w:tcBorders>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p>
        </w:tc>
        <w:tc>
          <w:tcPr>
            <w:tcW w:w="4678" w:type="dxa"/>
            <w:tcBorders>
              <w:top w:val="single" w:sz="6" w:space="0" w:color="auto"/>
              <w:left w:val="single" w:sz="6" w:space="0" w:color="auto"/>
              <w:bottom w:val="double" w:sz="6" w:space="0" w:color="auto"/>
              <w:right w:val="double" w:sz="6" w:space="0" w:color="auto"/>
            </w:tcBorders>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p>
        </w:tc>
      </w:tr>
    </w:tbl>
    <w:p w:rsidR="00381814" w:rsidRPr="00381814" w:rsidRDefault="00381814" w:rsidP="00381814">
      <w:pPr>
        <w:keepNext/>
        <w:keepLines/>
        <w:jc w:val="both"/>
        <w:rPr>
          <w:rFonts w:ascii="Times New Roman" w:hAnsi="Times New Roman" w:cs="Times New Roman"/>
          <w:sz w:val="24"/>
          <w:szCs w:val="24"/>
        </w:rPr>
      </w:pPr>
    </w:p>
    <w:p w:rsidR="00381814" w:rsidRPr="00381814" w:rsidRDefault="00381814" w:rsidP="00381814">
      <w:pPr>
        <w:keepNext/>
        <w:keepLines/>
        <w:numPr>
          <w:ilvl w:val="0"/>
          <w:numId w:val="45"/>
        </w:numPr>
        <w:suppressAutoHyphens w:val="0"/>
        <w:spacing w:after="0" w:line="240" w:lineRule="auto"/>
        <w:jc w:val="both"/>
        <w:rPr>
          <w:rFonts w:ascii="Times New Roman" w:hAnsi="Times New Roman" w:cs="Times New Roman"/>
          <w:sz w:val="24"/>
          <w:szCs w:val="24"/>
        </w:rPr>
      </w:pPr>
      <w:r w:rsidRPr="00381814">
        <w:rPr>
          <w:rFonts w:ascii="Times New Roman" w:hAnsi="Times New Roman" w:cs="Times New Roman"/>
          <w:b/>
          <w:sz w:val="24"/>
          <w:szCs w:val="24"/>
        </w:rPr>
        <w:t xml:space="preserve">Професионален опит </w:t>
      </w:r>
    </w:p>
    <w:p w:rsidR="00381814" w:rsidRPr="00381814" w:rsidRDefault="00381814" w:rsidP="00381814">
      <w:pPr>
        <w:keepNext/>
        <w:keepLines/>
        <w:rPr>
          <w:rFonts w:ascii="Times New Roman" w:hAnsi="Times New Roman" w:cs="Times New Roman"/>
          <w:sz w:val="24"/>
          <w:szCs w:val="24"/>
        </w:rPr>
      </w:pPr>
    </w:p>
    <w:tbl>
      <w:tblPr>
        <w:tblW w:w="9015" w:type="dxa"/>
        <w:jc w:val="center"/>
        <w:tblInd w:w="-44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120" w:type="dxa"/>
          <w:right w:w="120" w:type="dxa"/>
        </w:tblCellMar>
        <w:tblLook w:val="04A0" w:firstRow="1" w:lastRow="0" w:firstColumn="1" w:lastColumn="0" w:noHBand="0" w:noVBand="1"/>
      </w:tblPr>
      <w:tblGrid>
        <w:gridCol w:w="1270"/>
        <w:gridCol w:w="1569"/>
        <w:gridCol w:w="1650"/>
        <w:gridCol w:w="1860"/>
        <w:gridCol w:w="2666"/>
      </w:tblGrid>
      <w:tr w:rsidR="00381814" w:rsidRPr="00381814" w:rsidTr="00381814">
        <w:trPr>
          <w:cantSplit/>
          <w:trHeight w:val="753"/>
          <w:jc w:val="center"/>
        </w:trPr>
        <w:tc>
          <w:tcPr>
            <w:tcW w:w="1270" w:type="dxa"/>
            <w:tcBorders>
              <w:top w:val="double" w:sz="6" w:space="0" w:color="auto"/>
              <w:left w:val="double" w:sz="6" w:space="0" w:color="auto"/>
              <w:bottom w:val="single" w:sz="6" w:space="0" w:color="auto"/>
              <w:right w:val="single" w:sz="6" w:space="0" w:color="auto"/>
            </w:tcBorders>
            <w:shd w:val="pct5" w:color="auto" w:fill="FFFFFF"/>
            <w:hideMark/>
          </w:tcPr>
          <w:p w:rsidR="00381814" w:rsidRPr="00381814" w:rsidRDefault="00381814" w:rsidP="00381814">
            <w:pPr>
              <w:keepNext/>
              <w:keepLines/>
              <w:spacing w:after="0" w:line="240" w:lineRule="auto"/>
              <w:jc w:val="center"/>
              <w:rPr>
                <w:rFonts w:ascii="Times New Roman" w:eastAsia="Times New Roman" w:hAnsi="Times New Roman" w:cs="Times New Roman"/>
                <w:sz w:val="24"/>
                <w:szCs w:val="24"/>
                <w:lang w:eastAsia="ar-SA"/>
              </w:rPr>
            </w:pPr>
            <w:r w:rsidRPr="00381814">
              <w:rPr>
                <w:rFonts w:ascii="Times New Roman" w:eastAsia="Times New Roman" w:hAnsi="Times New Roman" w:cs="Times New Roman"/>
                <w:sz w:val="24"/>
                <w:szCs w:val="24"/>
                <w:lang w:eastAsia="ar-SA"/>
              </w:rPr>
              <w:t xml:space="preserve">От дата – до дата </w:t>
            </w:r>
          </w:p>
        </w:tc>
        <w:tc>
          <w:tcPr>
            <w:tcW w:w="1569" w:type="dxa"/>
            <w:tcBorders>
              <w:top w:val="double" w:sz="6" w:space="0" w:color="auto"/>
              <w:left w:val="single" w:sz="6" w:space="0" w:color="auto"/>
              <w:bottom w:val="single" w:sz="6" w:space="0" w:color="auto"/>
              <w:right w:val="single" w:sz="6" w:space="0" w:color="auto"/>
            </w:tcBorders>
            <w:shd w:val="pct5" w:color="auto" w:fill="FFFFFF"/>
          </w:tcPr>
          <w:p w:rsidR="00381814" w:rsidRPr="00381814" w:rsidRDefault="00381814" w:rsidP="00381814">
            <w:pPr>
              <w:keepNext/>
              <w:keepLines/>
              <w:spacing w:after="0" w:line="240" w:lineRule="auto"/>
              <w:jc w:val="center"/>
              <w:rPr>
                <w:rFonts w:ascii="Times New Roman" w:eastAsia="Times New Roman" w:hAnsi="Times New Roman" w:cs="Times New Roman"/>
                <w:sz w:val="24"/>
                <w:szCs w:val="24"/>
                <w:lang w:eastAsia="ar-SA"/>
              </w:rPr>
            </w:pPr>
            <w:r w:rsidRPr="00381814">
              <w:rPr>
                <w:rFonts w:ascii="Times New Roman" w:eastAsia="Times New Roman" w:hAnsi="Times New Roman" w:cs="Times New Roman"/>
                <w:sz w:val="24"/>
                <w:szCs w:val="24"/>
                <w:lang w:eastAsia="ar-SA"/>
              </w:rPr>
              <w:t>Място</w:t>
            </w:r>
          </w:p>
          <w:p w:rsidR="00381814" w:rsidRPr="00381814" w:rsidRDefault="00381814" w:rsidP="00381814">
            <w:pPr>
              <w:rPr>
                <w:rFonts w:ascii="Times New Roman" w:hAnsi="Times New Roman" w:cs="Times New Roman"/>
                <w:sz w:val="24"/>
                <w:szCs w:val="24"/>
                <w:lang w:eastAsia="en-US"/>
              </w:rPr>
            </w:pPr>
          </w:p>
        </w:tc>
        <w:tc>
          <w:tcPr>
            <w:tcW w:w="1650" w:type="dxa"/>
            <w:tcBorders>
              <w:top w:val="double" w:sz="6" w:space="0" w:color="auto"/>
              <w:left w:val="single" w:sz="6" w:space="0" w:color="auto"/>
              <w:bottom w:val="single" w:sz="6" w:space="0" w:color="auto"/>
              <w:right w:val="single" w:sz="6" w:space="0" w:color="auto"/>
            </w:tcBorders>
            <w:shd w:val="pct5" w:color="auto" w:fill="FFFFFF"/>
            <w:hideMark/>
          </w:tcPr>
          <w:p w:rsidR="00381814" w:rsidRPr="00381814" w:rsidRDefault="00381814" w:rsidP="00381814">
            <w:pPr>
              <w:keepNext/>
              <w:keepLines/>
              <w:spacing w:after="0" w:line="240" w:lineRule="auto"/>
              <w:jc w:val="center"/>
              <w:rPr>
                <w:rFonts w:ascii="Times New Roman" w:eastAsia="Times New Roman" w:hAnsi="Times New Roman" w:cs="Times New Roman"/>
                <w:sz w:val="24"/>
                <w:szCs w:val="24"/>
                <w:lang w:eastAsia="ar-SA"/>
              </w:rPr>
            </w:pPr>
            <w:r w:rsidRPr="00381814">
              <w:rPr>
                <w:rFonts w:ascii="Times New Roman" w:eastAsia="Times New Roman" w:hAnsi="Times New Roman" w:cs="Times New Roman"/>
                <w:sz w:val="24"/>
                <w:szCs w:val="24"/>
                <w:lang w:eastAsia="ar-SA"/>
              </w:rPr>
              <w:t>Фирма (Работодател)</w:t>
            </w:r>
          </w:p>
        </w:tc>
        <w:tc>
          <w:tcPr>
            <w:tcW w:w="1860" w:type="dxa"/>
            <w:tcBorders>
              <w:top w:val="double" w:sz="6" w:space="0" w:color="auto"/>
              <w:left w:val="single" w:sz="6" w:space="0" w:color="auto"/>
              <w:bottom w:val="single" w:sz="6" w:space="0" w:color="auto"/>
              <w:right w:val="single" w:sz="6" w:space="0" w:color="auto"/>
            </w:tcBorders>
            <w:shd w:val="pct5" w:color="auto" w:fill="FFFFFF"/>
            <w:hideMark/>
          </w:tcPr>
          <w:p w:rsidR="00381814" w:rsidRPr="00381814" w:rsidRDefault="00381814" w:rsidP="00381814">
            <w:pPr>
              <w:keepNext/>
              <w:keepLines/>
              <w:spacing w:after="0" w:line="240" w:lineRule="auto"/>
              <w:jc w:val="center"/>
              <w:rPr>
                <w:rFonts w:ascii="Times New Roman" w:eastAsia="Times New Roman" w:hAnsi="Times New Roman" w:cs="Times New Roman"/>
                <w:sz w:val="24"/>
                <w:szCs w:val="24"/>
                <w:lang w:eastAsia="ar-SA"/>
              </w:rPr>
            </w:pPr>
            <w:r w:rsidRPr="00381814">
              <w:rPr>
                <w:rFonts w:ascii="Times New Roman" w:eastAsia="Times New Roman" w:hAnsi="Times New Roman" w:cs="Times New Roman"/>
                <w:sz w:val="24"/>
                <w:szCs w:val="24"/>
                <w:lang w:eastAsia="ar-SA"/>
              </w:rPr>
              <w:t>Заемана длъжност</w:t>
            </w:r>
          </w:p>
        </w:tc>
        <w:tc>
          <w:tcPr>
            <w:tcW w:w="2666" w:type="dxa"/>
            <w:tcBorders>
              <w:top w:val="double" w:sz="6" w:space="0" w:color="auto"/>
              <w:left w:val="single" w:sz="6" w:space="0" w:color="auto"/>
              <w:bottom w:val="single" w:sz="6" w:space="0" w:color="auto"/>
              <w:right w:val="double" w:sz="6" w:space="0" w:color="auto"/>
            </w:tcBorders>
            <w:shd w:val="pct5" w:color="auto" w:fill="FFFFFF"/>
            <w:hideMark/>
          </w:tcPr>
          <w:p w:rsidR="00381814" w:rsidRPr="00381814" w:rsidRDefault="00381814" w:rsidP="00381814">
            <w:pPr>
              <w:keepNext/>
              <w:keepLines/>
              <w:spacing w:after="0" w:line="240" w:lineRule="auto"/>
              <w:jc w:val="center"/>
              <w:rPr>
                <w:rFonts w:ascii="Times New Roman" w:eastAsia="Times New Roman" w:hAnsi="Times New Roman" w:cs="Times New Roman"/>
                <w:sz w:val="24"/>
                <w:szCs w:val="24"/>
                <w:lang w:eastAsia="ar-SA"/>
              </w:rPr>
            </w:pPr>
            <w:r w:rsidRPr="00381814">
              <w:rPr>
                <w:rFonts w:ascii="Times New Roman" w:eastAsia="Times New Roman" w:hAnsi="Times New Roman" w:cs="Times New Roman"/>
                <w:sz w:val="24"/>
                <w:szCs w:val="24"/>
                <w:lang w:eastAsia="ar-SA"/>
              </w:rPr>
              <w:t>Описание на извършваната работа</w:t>
            </w:r>
          </w:p>
        </w:tc>
      </w:tr>
      <w:tr w:rsidR="00381814" w:rsidRPr="00381814" w:rsidTr="00381814">
        <w:trPr>
          <w:cantSplit/>
          <w:trHeight w:val="477"/>
          <w:jc w:val="center"/>
        </w:trPr>
        <w:tc>
          <w:tcPr>
            <w:tcW w:w="1270" w:type="dxa"/>
            <w:tcBorders>
              <w:top w:val="nil"/>
              <w:left w:val="double" w:sz="6" w:space="0" w:color="auto"/>
              <w:bottom w:val="single" w:sz="6" w:space="0" w:color="auto"/>
              <w:right w:val="single" w:sz="6" w:space="0" w:color="auto"/>
            </w:tcBorders>
          </w:tcPr>
          <w:p w:rsidR="00381814" w:rsidRPr="00381814" w:rsidRDefault="00381814" w:rsidP="00381814">
            <w:pPr>
              <w:keepNext/>
              <w:keepLines/>
              <w:spacing w:after="0" w:line="240" w:lineRule="auto"/>
              <w:jc w:val="center"/>
              <w:rPr>
                <w:rFonts w:ascii="Times New Roman" w:eastAsia="Times New Roman" w:hAnsi="Times New Roman" w:cs="Times New Roman"/>
                <w:sz w:val="24"/>
                <w:szCs w:val="24"/>
                <w:lang w:eastAsia="ar-SA"/>
              </w:rPr>
            </w:pPr>
          </w:p>
        </w:tc>
        <w:tc>
          <w:tcPr>
            <w:tcW w:w="1569" w:type="dxa"/>
            <w:tcBorders>
              <w:top w:val="nil"/>
              <w:left w:val="single" w:sz="6" w:space="0" w:color="auto"/>
              <w:bottom w:val="single" w:sz="6" w:space="0" w:color="auto"/>
              <w:right w:val="single" w:sz="6" w:space="0" w:color="auto"/>
            </w:tcBorders>
          </w:tcPr>
          <w:p w:rsidR="00381814" w:rsidRPr="00381814" w:rsidRDefault="00381814" w:rsidP="00381814">
            <w:pPr>
              <w:keepNext/>
              <w:keepLines/>
              <w:spacing w:after="0" w:line="240" w:lineRule="auto"/>
              <w:jc w:val="center"/>
              <w:rPr>
                <w:rFonts w:ascii="Times New Roman" w:eastAsia="Times New Roman" w:hAnsi="Times New Roman" w:cs="Times New Roman"/>
                <w:sz w:val="24"/>
                <w:szCs w:val="24"/>
                <w:lang w:eastAsia="ar-SA"/>
              </w:rPr>
            </w:pPr>
          </w:p>
        </w:tc>
        <w:tc>
          <w:tcPr>
            <w:tcW w:w="1650" w:type="dxa"/>
            <w:tcBorders>
              <w:top w:val="nil"/>
              <w:left w:val="single" w:sz="6" w:space="0" w:color="auto"/>
              <w:bottom w:val="single" w:sz="6" w:space="0" w:color="auto"/>
              <w:right w:val="single" w:sz="6" w:space="0" w:color="auto"/>
            </w:tcBorders>
          </w:tcPr>
          <w:p w:rsidR="00381814" w:rsidRPr="00381814" w:rsidRDefault="00381814" w:rsidP="00381814">
            <w:pPr>
              <w:keepNext/>
              <w:keepLines/>
              <w:spacing w:after="0" w:line="240" w:lineRule="auto"/>
              <w:rPr>
                <w:rFonts w:ascii="Times New Roman" w:eastAsia="Times New Roman" w:hAnsi="Times New Roman" w:cs="Times New Roman"/>
                <w:sz w:val="24"/>
                <w:szCs w:val="24"/>
                <w:lang w:eastAsia="ar-SA"/>
              </w:rPr>
            </w:pPr>
          </w:p>
        </w:tc>
        <w:tc>
          <w:tcPr>
            <w:tcW w:w="1860" w:type="dxa"/>
            <w:tcBorders>
              <w:top w:val="nil"/>
              <w:left w:val="single" w:sz="6" w:space="0" w:color="auto"/>
              <w:bottom w:val="single" w:sz="6" w:space="0" w:color="auto"/>
              <w:right w:val="single" w:sz="6" w:space="0" w:color="auto"/>
            </w:tcBorders>
          </w:tcPr>
          <w:p w:rsidR="00381814" w:rsidRPr="00381814" w:rsidRDefault="00381814" w:rsidP="00381814">
            <w:pPr>
              <w:keepNext/>
              <w:keepLines/>
              <w:spacing w:after="0" w:line="240" w:lineRule="auto"/>
              <w:rPr>
                <w:rFonts w:ascii="Times New Roman" w:eastAsia="Times New Roman" w:hAnsi="Times New Roman" w:cs="Times New Roman"/>
                <w:sz w:val="24"/>
                <w:szCs w:val="24"/>
                <w:lang w:eastAsia="ar-SA"/>
              </w:rPr>
            </w:pPr>
          </w:p>
        </w:tc>
        <w:tc>
          <w:tcPr>
            <w:tcW w:w="2666" w:type="dxa"/>
            <w:tcBorders>
              <w:top w:val="nil"/>
              <w:left w:val="single" w:sz="6" w:space="0" w:color="auto"/>
              <w:bottom w:val="single" w:sz="6" w:space="0" w:color="auto"/>
              <w:right w:val="double" w:sz="6" w:space="0" w:color="auto"/>
            </w:tcBorders>
          </w:tcPr>
          <w:p w:rsidR="00381814" w:rsidRPr="00381814" w:rsidRDefault="00381814" w:rsidP="00381814">
            <w:pPr>
              <w:keepNext/>
              <w:keepLines/>
              <w:spacing w:after="0" w:line="240" w:lineRule="auto"/>
              <w:rPr>
                <w:rFonts w:ascii="Times New Roman" w:eastAsia="Times New Roman" w:hAnsi="Times New Roman" w:cs="Times New Roman"/>
                <w:sz w:val="24"/>
                <w:szCs w:val="24"/>
                <w:lang w:eastAsia="ar-SA"/>
              </w:rPr>
            </w:pPr>
          </w:p>
        </w:tc>
      </w:tr>
      <w:tr w:rsidR="00381814" w:rsidRPr="00381814" w:rsidTr="00381814">
        <w:trPr>
          <w:cantSplit/>
          <w:trHeight w:val="477"/>
          <w:jc w:val="center"/>
        </w:trPr>
        <w:tc>
          <w:tcPr>
            <w:tcW w:w="1270" w:type="dxa"/>
            <w:tcBorders>
              <w:top w:val="single" w:sz="6" w:space="0" w:color="auto"/>
              <w:left w:val="double" w:sz="6" w:space="0" w:color="auto"/>
              <w:bottom w:val="single" w:sz="6" w:space="0" w:color="auto"/>
              <w:right w:val="single" w:sz="6" w:space="0" w:color="auto"/>
            </w:tcBorders>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p>
        </w:tc>
        <w:tc>
          <w:tcPr>
            <w:tcW w:w="1569" w:type="dxa"/>
            <w:tcBorders>
              <w:top w:val="single" w:sz="6" w:space="0" w:color="auto"/>
              <w:left w:val="single" w:sz="6" w:space="0" w:color="auto"/>
              <w:bottom w:val="single" w:sz="6" w:space="0" w:color="auto"/>
              <w:right w:val="single" w:sz="6" w:space="0" w:color="auto"/>
            </w:tcBorders>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p>
        </w:tc>
        <w:tc>
          <w:tcPr>
            <w:tcW w:w="1650" w:type="dxa"/>
            <w:tcBorders>
              <w:top w:val="single" w:sz="6" w:space="0" w:color="auto"/>
              <w:left w:val="single" w:sz="6" w:space="0" w:color="auto"/>
              <w:bottom w:val="single" w:sz="6" w:space="0" w:color="auto"/>
              <w:right w:val="single" w:sz="6" w:space="0" w:color="auto"/>
            </w:tcBorders>
          </w:tcPr>
          <w:p w:rsidR="00381814" w:rsidRPr="00381814" w:rsidRDefault="00381814" w:rsidP="00381814">
            <w:pPr>
              <w:spacing w:after="0" w:line="240" w:lineRule="auto"/>
              <w:rPr>
                <w:rFonts w:ascii="Times New Roman" w:eastAsia="Times New Roman" w:hAnsi="Times New Roman" w:cs="Times New Roman"/>
                <w:sz w:val="24"/>
                <w:szCs w:val="24"/>
                <w:lang w:eastAsia="ar-SA"/>
              </w:rPr>
            </w:pPr>
          </w:p>
        </w:tc>
        <w:tc>
          <w:tcPr>
            <w:tcW w:w="1860" w:type="dxa"/>
            <w:tcBorders>
              <w:top w:val="single" w:sz="6" w:space="0" w:color="auto"/>
              <w:left w:val="single" w:sz="6" w:space="0" w:color="auto"/>
              <w:bottom w:val="single" w:sz="6" w:space="0" w:color="auto"/>
              <w:right w:val="single" w:sz="6" w:space="0" w:color="auto"/>
            </w:tcBorders>
          </w:tcPr>
          <w:p w:rsidR="00381814" w:rsidRPr="00381814" w:rsidRDefault="00381814" w:rsidP="00381814">
            <w:pPr>
              <w:spacing w:after="0" w:line="240" w:lineRule="auto"/>
              <w:rPr>
                <w:rFonts w:ascii="Times New Roman" w:eastAsia="Times New Roman" w:hAnsi="Times New Roman" w:cs="Times New Roman"/>
                <w:sz w:val="24"/>
                <w:szCs w:val="24"/>
                <w:lang w:eastAsia="ar-SA"/>
              </w:rPr>
            </w:pPr>
          </w:p>
        </w:tc>
        <w:tc>
          <w:tcPr>
            <w:tcW w:w="2666" w:type="dxa"/>
            <w:tcBorders>
              <w:top w:val="single" w:sz="6" w:space="0" w:color="auto"/>
              <w:left w:val="single" w:sz="6" w:space="0" w:color="auto"/>
              <w:bottom w:val="single" w:sz="6" w:space="0" w:color="auto"/>
              <w:right w:val="double" w:sz="6" w:space="0" w:color="auto"/>
            </w:tcBorders>
          </w:tcPr>
          <w:p w:rsidR="00381814" w:rsidRPr="00381814" w:rsidRDefault="00381814" w:rsidP="00381814">
            <w:pPr>
              <w:spacing w:after="0" w:line="240" w:lineRule="auto"/>
              <w:rPr>
                <w:rFonts w:ascii="Times New Roman" w:eastAsia="Times New Roman" w:hAnsi="Times New Roman" w:cs="Times New Roman"/>
                <w:sz w:val="24"/>
                <w:szCs w:val="24"/>
                <w:lang w:eastAsia="ar-SA"/>
              </w:rPr>
            </w:pPr>
          </w:p>
        </w:tc>
      </w:tr>
      <w:tr w:rsidR="00381814" w:rsidRPr="00381814" w:rsidTr="00381814">
        <w:trPr>
          <w:cantSplit/>
          <w:trHeight w:val="492"/>
          <w:jc w:val="center"/>
        </w:trPr>
        <w:tc>
          <w:tcPr>
            <w:tcW w:w="1270" w:type="dxa"/>
            <w:tcBorders>
              <w:top w:val="single" w:sz="6" w:space="0" w:color="auto"/>
              <w:left w:val="double" w:sz="6" w:space="0" w:color="auto"/>
              <w:bottom w:val="single" w:sz="6" w:space="0" w:color="auto"/>
              <w:right w:val="single" w:sz="6" w:space="0" w:color="auto"/>
            </w:tcBorders>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p>
        </w:tc>
        <w:tc>
          <w:tcPr>
            <w:tcW w:w="1569" w:type="dxa"/>
            <w:tcBorders>
              <w:top w:val="single" w:sz="6" w:space="0" w:color="auto"/>
              <w:left w:val="single" w:sz="6" w:space="0" w:color="auto"/>
              <w:bottom w:val="single" w:sz="6" w:space="0" w:color="auto"/>
              <w:right w:val="single" w:sz="6" w:space="0" w:color="auto"/>
            </w:tcBorders>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p>
        </w:tc>
        <w:tc>
          <w:tcPr>
            <w:tcW w:w="1650" w:type="dxa"/>
            <w:tcBorders>
              <w:top w:val="single" w:sz="6" w:space="0" w:color="auto"/>
              <w:left w:val="single" w:sz="6" w:space="0" w:color="auto"/>
              <w:bottom w:val="single" w:sz="6" w:space="0" w:color="auto"/>
              <w:right w:val="single" w:sz="6" w:space="0" w:color="auto"/>
            </w:tcBorders>
          </w:tcPr>
          <w:p w:rsidR="00381814" w:rsidRPr="00381814" w:rsidRDefault="00381814" w:rsidP="00381814">
            <w:pPr>
              <w:spacing w:after="0" w:line="240" w:lineRule="auto"/>
              <w:rPr>
                <w:rFonts w:ascii="Times New Roman" w:eastAsia="Times New Roman" w:hAnsi="Times New Roman" w:cs="Times New Roman"/>
                <w:sz w:val="24"/>
                <w:szCs w:val="24"/>
                <w:lang w:eastAsia="ar-SA"/>
              </w:rPr>
            </w:pPr>
          </w:p>
        </w:tc>
        <w:tc>
          <w:tcPr>
            <w:tcW w:w="1860" w:type="dxa"/>
            <w:tcBorders>
              <w:top w:val="single" w:sz="6" w:space="0" w:color="auto"/>
              <w:left w:val="single" w:sz="6" w:space="0" w:color="auto"/>
              <w:bottom w:val="single" w:sz="6" w:space="0" w:color="auto"/>
              <w:right w:val="single" w:sz="6" w:space="0" w:color="auto"/>
            </w:tcBorders>
          </w:tcPr>
          <w:p w:rsidR="00381814" w:rsidRPr="00381814" w:rsidRDefault="00381814" w:rsidP="00381814">
            <w:pPr>
              <w:spacing w:after="0" w:line="240" w:lineRule="auto"/>
              <w:rPr>
                <w:rFonts w:ascii="Times New Roman" w:eastAsia="Times New Roman" w:hAnsi="Times New Roman" w:cs="Times New Roman"/>
                <w:sz w:val="24"/>
                <w:szCs w:val="24"/>
                <w:lang w:eastAsia="ar-SA"/>
              </w:rPr>
            </w:pPr>
          </w:p>
        </w:tc>
        <w:tc>
          <w:tcPr>
            <w:tcW w:w="2666" w:type="dxa"/>
            <w:tcBorders>
              <w:top w:val="single" w:sz="6" w:space="0" w:color="auto"/>
              <w:left w:val="single" w:sz="6" w:space="0" w:color="auto"/>
              <w:bottom w:val="single" w:sz="6" w:space="0" w:color="auto"/>
              <w:right w:val="double" w:sz="6" w:space="0" w:color="auto"/>
            </w:tcBorders>
          </w:tcPr>
          <w:p w:rsidR="00381814" w:rsidRPr="00381814" w:rsidRDefault="00381814" w:rsidP="00381814">
            <w:pPr>
              <w:spacing w:after="0" w:line="240" w:lineRule="auto"/>
              <w:rPr>
                <w:rFonts w:ascii="Times New Roman" w:eastAsia="Times New Roman" w:hAnsi="Times New Roman" w:cs="Times New Roman"/>
                <w:sz w:val="24"/>
                <w:szCs w:val="24"/>
                <w:lang w:eastAsia="ar-SA"/>
              </w:rPr>
            </w:pPr>
          </w:p>
        </w:tc>
      </w:tr>
      <w:tr w:rsidR="00381814" w:rsidRPr="00381814" w:rsidTr="00381814">
        <w:trPr>
          <w:cantSplit/>
          <w:trHeight w:val="492"/>
          <w:jc w:val="center"/>
        </w:trPr>
        <w:tc>
          <w:tcPr>
            <w:tcW w:w="1270" w:type="dxa"/>
            <w:tcBorders>
              <w:top w:val="single" w:sz="6" w:space="0" w:color="auto"/>
              <w:left w:val="double" w:sz="6" w:space="0" w:color="auto"/>
              <w:bottom w:val="double" w:sz="6" w:space="0" w:color="auto"/>
              <w:right w:val="single" w:sz="6" w:space="0" w:color="auto"/>
            </w:tcBorders>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p>
        </w:tc>
        <w:tc>
          <w:tcPr>
            <w:tcW w:w="1569" w:type="dxa"/>
            <w:tcBorders>
              <w:top w:val="single" w:sz="6" w:space="0" w:color="auto"/>
              <w:left w:val="single" w:sz="6" w:space="0" w:color="auto"/>
              <w:bottom w:val="double" w:sz="6" w:space="0" w:color="auto"/>
              <w:right w:val="single" w:sz="6" w:space="0" w:color="auto"/>
            </w:tcBorders>
          </w:tcPr>
          <w:p w:rsidR="00381814" w:rsidRPr="00381814" w:rsidRDefault="00381814" w:rsidP="00381814">
            <w:pPr>
              <w:spacing w:after="0" w:line="240" w:lineRule="auto"/>
              <w:jc w:val="center"/>
              <w:rPr>
                <w:rFonts w:ascii="Times New Roman" w:eastAsia="Times New Roman" w:hAnsi="Times New Roman" w:cs="Times New Roman"/>
                <w:sz w:val="24"/>
                <w:szCs w:val="24"/>
                <w:lang w:eastAsia="ar-SA"/>
              </w:rPr>
            </w:pPr>
          </w:p>
        </w:tc>
        <w:tc>
          <w:tcPr>
            <w:tcW w:w="1650" w:type="dxa"/>
            <w:tcBorders>
              <w:top w:val="single" w:sz="6" w:space="0" w:color="auto"/>
              <w:left w:val="single" w:sz="6" w:space="0" w:color="auto"/>
              <w:bottom w:val="double" w:sz="6" w:space="0" w:color="auto"/>
              <w:right w:val="single" w:sz="6" w:space="0" w:color="auto"/>
            </w:tcBorders>
          </w:tcPr>
          <w:p w:rsidR="00381814" w:rsidRPr="00381814" w:rsidRDefault="00381814" w:rsidP="00381814">
            <w:pPr>
              <w:spacing w:after="0" w:line="240" w:lineRule="auto"/>
              <w:rPr>
                <w:rFonts w:ascii="Times New Roman" w:eastAsia="Times New Roman" w:hAnsi="Times New Roman" w:cs="Times New Roman"/>
                <w:sz w:val="24"/>
                <w:szCs w:val="24"/>
                <w:lang w:eastAsia="ar-SA"/>
              </w:rPr>
            </w:pPr>
          </w:p>
        </w:tc>
        <w:tc>
          <w:tcPr>
            <w:tcW w:w="1860" w:type="dxa"/>
            <w:tcBorders>
              <w:top w:val="single" w:sz="6" w:space="0" w:color="auto"/>
              <w:left w:val="single" w:sz="6" w:space="0" w:color="auto"/>
              <w:bottom w:val="double" w:sz="6" w:space="0" w:color="auto"/>
              <w:right w:val="single" w:sz="6" w:space="0" w:color="auto"/>
            </w:tcBorders>
          </w:tcPr>
          <w:p w:rsidR="00381814" w:rsidRPr="00381814" w:rsidRDefault="00381814" w:rsidP="00381814">
            <w:pPr>
              <w:spacing w:after="0" w:line="240" w:lineRule="auto"/>
              <w:rPr>
                <w:rFonts w:ascii="Times New Roman" w:eastAsia="Times New Roman" w:hAnsi="Times New Roman" w:cs="Times New Roman"/>
                <w:sz w:val="24"/>
                <w:szCs w:val="24"/>
                <w:lang w:eastAsia="ar-SA"/>
              </w:rPr>
            </w:pPr>
          </w:p>
        </w:tc>
        <w:tc>
          <w:tcPr>
            <w:tcW w:w="2666" w:type="dxa"/>
            <w:tcBorders>
              <w:top w:val="single" w:sz="6" w:space="0" w:color="auto"/>
              <w:left w:val="single" w:sz="6" w:space="0" w:color="auto"/>
              <w:bottom w:val="double" w:sz="6" w:space="0" w:color="auto"/>
              <w:right w:val="double" w:sz="6" w:space="0" w:color="auto"/>
            </w:tcBorders>
          </w:tcPr>
          <w:p w:rsidR="00381814" w:rsidRPr="00381814" w:rsidRDefault="00381814" w:rsidP="00381814">
            <w:pPr>
              <w:spacing w:after="0" w:line="240" w:lineRule="auto"/>
              <w:rPr>
                <w:rFonts w:ascii="Times New Roman" w:eastAsia="Times New Roman" w:hAnsi="Times New Roman" w:cs="Times New Roman"/>
                <w:sz w:val="24"/>
                <w:szCs w:val="24"/>
                <w:lang w:eastAsia="ar-SA"/>
              </w:rPr>
            </w:pPr>
          </w:p>
        </w:tc>
      </w:tr>
    </w:tbl>
    <w:p w:rsidR="00381814" w:rsidRPr="00381814" w:rsidRDefault="00381814" w:rsidP="00381814">
      <w:pPr>
        <w:rPr>
          <w:rFonts w:ascii="Times New Roman" w:hAnsi="Times New Roman" w:cs="Times New Roman"/>
          <w:sz w:val="24"/>
          <w:szCs w:val="24"/>
          <w:lang w:eastAsia="en-US"/>
        </w:rPr>
      </w:pPr>
    </w:p>
    <w:p w:rsidR="00381814" w:rsidRPr="00381814" w:rsidRDefault="00381814" w:rsidP="00381814">
      <w:pPr>
        <w:numPr>
          <w:ilvl w:val="0"/>
          <w:numId w:val="45"/>
        </w:numPr>
        <w:suppressAutoHyphens w:val="0"/>
        <w:spacing w:before="120" w:after="120" w:line="240" w:lineRule="auto"/>
        <w:jc w:val="both"/>
        <w:rPr>
          <w:rFonts w:ascii="Times New Roman" w:hAnsi="Times New Roman" w:cs="Times New Roman"/>
          <w:sz w:val="24"/>
          <w:szCs w:val="24"/>
        </w:rPr>
      </w:pPr>
      <w:r w:rsidRPr="00381814">
        <w:rPr>
          <w:rFonts w:ascii="Times New Roman" w:hAnsi="Times New Roman" w:cs="Times New Roman"/>
          <w:b/>
          <w:sz w:val="24"/>
          <w:szCs w:val="24"/>
        </w:rPr>
        <w:t xml:space="preserve">Друга информация от практическо значение </w:t>
      </w:r>
      <w:r w:rsidRPr="00381814">
        <w:rPr>
          <w:rFonts w:ascii="Times New Roman" w:hAnsi="Times New Roman" w:cs="Times New Roman"/>
          <w:sz w:val="24"/>
          <w:szCs w:val="24"/>
        </w:rPr>
        <w:t>(доказателства за професионалните квалификация и опит, публикации и др.)</w:t>
      </w:r>
    </w:p>
    <w:p w:rsidR="00381814" w:rsidRPr="00381814" w:rsidRDefault="00381814" w:rsidP="00381814">
      <w:pPr>
        <w:spacing w:before="120" w:after="120"/>
        <w:rPr>
          <w:rFonts w:ascii="Times New Roman" w:hAnsi="Times New Roman" w:cs="Times New Roman"/>
          <w:sz w:val="24"/>
          <w:szCs w:val="24"/>
        </w:rPr>
      </w:pPr>
    </w:p>
    <w:p w:rsidR="00381814" w:rsidRPr="00381814" w:rsidRDefault="00381814" w:rsidP="00381814">
      <w:pPr>
        <w:numPr>
          <w:ilvl w:val="0"/>
          <w:numId w:val="45"/>
        </w:numPr>
        <w:suppressAutoHyphens w:val="0"/>
        <w:spacing w:before="120" w:after="120" w:line="240" w:lineRule="auto"/>
        <w:ind w:left="360"/>
        <w:jc w:val="both"/>
        <w:rPr>
          <w:rFonts w:ascii="Times New Roman" w:hAnsi="Times New Roman" w:cs="Times New Roman"/>
          <w:sz w:val="24"/>
          <w:szCs w:val="24"/>
        </w:rPr>
      </w:pPr>
      <w:r w:rsidRPr="00381814">
        <w:rPr>
          <w:rFonts w:ascii="Times New Roman" w:hAnsi="Times New Roman" w:cs="Times New Roman"/>
          <w:b/>
          <w:sz w:val="24"/>
          <w:szCs w:val="24"/>
        </w:rPr>
        <w:t xml:space="preserve">Доказателства, подкрепящи професионалния опит </w:t>
      </w:r>
      <w:r w:rsidRPr="00381814">
        <w:rPr>
          <w:rFonts w:ascii="Times New Roman" w:hAnsi="Times New Roman" w:cs="Times New Roman"/>
          <w:sz w:val="24"/>
          <w:szCs w:val="24"/>
        </w:rPr>
        <w:t>(изброяват се в автобиографията и се прилагат, като самостоятелни документи към нея)</w:t>
      </w:r>
      <w:r w:rsidRPr="00381814">
        <w:rPr>
          <w:rFonts w:ascii="Times New Roman" w:hAnsi="Times New Roman" w:cs="Times New Roman"/>
          <w:b/>
          <w:sz w:val="24"/>
          <w:szCs w:val="24"/>
        </w:rPr>
        <w:t>:</w:t>
      </w:r>
    </w:p>
    <w:p w:rsidR="00381814" w:rsidRPr="00381814" w:rsidRDefault="00381814" w:rsidP="00381814">
      <w:pPr>
        <w:spacing w:before="120" w:after="120"/>
        <w:ind w:left="708"/>
        <w:rPr>
          <w:rFonts w:ascii="Times New Roman" w:hAnsi="Times New Roman" w:cs="Times New Roman"/>
          <w:b/>
          <w:sz w:val="24"/>
          <w:szCs w:val="24"/>
        </w:rPr>
      </w:pPr>
      <w:r w:rsidRPr="00381814">
        <w:rPr>
          <w:rFonts w:ascii="Times New Roman" w:hAnsi="Times New Roman" w:cs="Times New Roman"/>
          <w:b/>
          <w:sz w:val="24"/>
          <w:szCs w:val="24"/>
        </w:rPr>
        <w:t>1……</w:t>
      </w:r>
    </w:p>
    <w:p w:rsidR="00381814" w:rsidRPr="00381814" w:rsidRDefault="00381814" w:rsidP="00381814">
      <w:pPr>
        <w:spacing w:before="120" w:after="120"/>
        <w:ind w:left="708"/>
        <w:rPr>
          <w:rFonts w:ascii="Times New Roman" w:hAnsi="Times New Roman" w:cs="Times New Roman"/>
          <w:b/>
          <w:sz w:val="24"/>
          <w:szCs w:val="24"/>
        </w:rPr>
      </w:pPr>
      <w:r w:rsidRPr="00381814">
        <w:rPr>
          <w:rFonts w:ascii="Times New Roman" w:hAnsi="Times New Roman" w:cs="Times New Roman"/>
          <w:b/>
          <w:sz w:val="24"/>
          <w:szCs w:val="24"/>
        </w:rPr>
        <w:t>2……</w:t>
      </w:r>
    </w:p>
    <w:p w:rsidR="00381814" w:rsidRPr="00381814" w:rsidRDefault="00381814" w:rsidP="00381814">
      <w:pPr>
        <w:spacing w:before="120" w:after="120"/>
        <w:ind w:left="708"/>
        <w:rPr>
          <w:rFonts w:ascii="Times New Roman" w:hAnsi="Times New Roman" w:cs="Times New Roman"/>
          <w:b/>
          <w:sz w:val="24"/>
          <w:szCs w:val="24"/>
        </w:rPr>
      </w:pPr>
      <w:r w:rsidRPr="00381814">
        <w:rPr>
          <w:rFonts w:ascii="Times New Roman" w:hAnsi="Times New Roman" w:cs="Times New Roman"/>
          <w:b/>
          <w:sz w:val="24"/>
          <w:szCs w:val="24"/>
        </w:rPr>
        <w:t>3……</w:t>
      </w:r>
    </w:p>
    <w:p w:rsidR="00381814" w:rsidRPr="00381814" w:rsidRDefault="00381814" w:rsidP="00381814">
      <w:pPr>
        <w:suppressAutoHyphens w:val="0"/>
        <w:spacing w:after="120" w:line="240" w:lineRule="auto"/>
        <w:rPr>
          <w:rFonts w:ascii="Times New Roman" w:eastAsia="Times New Roman" w:hAnsi="Times New Roman" w:cs="Times New Roman"/>
          <w:sz w:val="24"/>
          <w:szCs w:val="24"/>
          <w:lang w:eastAsia="bg-BG"/>
        </w:rPr>
      </w:pPr>
    </w:p>
    <w:p w:rsidR="00381814" w:rsidRPr="00381814" w:rsidRDefault="00381814" w:rsidP="00381814">
      <w:pPr>
        <w:numPr>
          <w:ilvl w:val="0"/>
          <w:numId w:val="44"/>
        </w:numPr>
        <w:tabs>
          <w:tab w:val="left" w:pos="708"/>
        </w:tabs>
        <w:spacing w:before="240" w:after="60"/>
        <w:ind w:left="0" w:firstLine="0"/>
        <w:outlineLvl w:val="1"/>
        <w:rPr>
          <w:rFonts w:ascii="Times New Roman" w:hAnsi="Times New Roman" w:cs="Times New Roman"/>
          <w:bCs/>
          <w:i/>
          <w:iCs/>
          <w:sz w:val="24"/>
          <w:szCs w:val="24"/>
        </w:rPr>
      </w:pPr>
    </w:p>
    <w:p w:rsidR="00381814" w:rsidRPr="00381814" w:rsidRDefault="00381814" w:rsidP="00381814">
      <w:pPr>
        <w:rPr>
          <w:rFonts w:ascii="Times New Roman" w:hAnsi="Times New Roman" w:cs="Times New Roman"/>
          <w:sz w:val="24"/>
          <w:szCs w:val="24"/>
        </w:rPr>
      </w:pPr>
      <w:r w:rsidRPr="00381814">
        <w:rPr>
          <w:rFonts w:ascii="Times New Roman" w:hAnsi="Times New Roman" w:cs="Times New Roman"/>
          <w:sz w:val="24"/>
          <w:szCs w:val="24"/>
        </w:rPr>
        <w:t xml:space="preserve">Дата: …………………. </w:t>
      </w:r>
      <w:r w:rsidRPr="00381814">
        <w:rPr>
          <w:rFonts w:ascii="Times New Roman" w:hAnsi="Times New Roman" w:cs="Times New Roman"/>
          <w:sz w:val="24"/>
          <w:szCs w:val="24"/>
        </w:rPr>
        <w:tab/>
      </w:r>
      <w:r w:rsidRPr="00381814">
        <w:rPr>
          <w:rFonts w:ascii="Times New Roman" w:hAnsi="Times New Roman" w:cs="Times New Roman"/>
          <w:sz w:val="24"/>
          <w:szCs w:val="24"/>
        </w:rPr>
        <w:tab/>
      </w:r>
      <w:r w:rsidRPr="00381814">
        <w:rPr>
          <w:rFonts w:ascii="Times New Roman" w:hAnsi="Times New Roman" w:cs="Times New Roman"/>
          <w:sz w:val="24"/>
          <w:szCs w:val="24"/>
        </w:rPr>
        <w:tab/>
      </w:r>
      <w:r w:rsidRPr="00381814">
        <w:rPr>
          <w:rFonts w:ascii="Times New Roman" w:hAnsi="Times New Roman" w:cs="Times New Roman"/>
          <w:sz w:val="24"/>
          <w:szCs w:val="24"/>
        </w:rPr>
        <w:tab/>
      </w:r>
      <w:r w:rsidRPr="00381814">
        <w:rPr>
          <w:rFonts w:ascii="Times New Roman" w:hAnsi="Times New Roman" w:cs="Times New Roman"/>
          <w:sz w:val="24"/>
          <w:szCs w:val="24"/>
        </w:rPr>
        <w:tab/>
        <w:t>Подпис: ………………….</w:t>
      </w: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bg-BG"/>
        </w:rPr>
      </w:pPr>
    </w:p>
    <w:p w:rsidR="00381814" w:rsidRPr="00381814" w:rsidRDefault="00381814" w:rsidP="00381814">
      <w:pPr>
        <w:suppressAutoHyphens w:val="0"/>
        <w:spacing w:after="120"/>
        <w:jc w:val="both"/>
        <w:rPr>
          <w:rFonts w:ascii="Times New Roman" w:eastAsia="Times New Roman" w:hAnsi="Times New Roman" w:cs="Times New Roman"/>
          <w:sz w:val="24"/>
          <w:szCs w:val="24"/>
          <w:lang w:eastAsia="bg-BG"/>
        </w:rPr>
      </w:pPr>
    </w:p>
    <w:p w:rsidR="00381814" w:rsidRPr="00381814" w:rsidRDefault="00381814" w:rsidP="00381814">
      <w:pPr>
        <w:spacing w:after="120"/>
        <w:jc w:val="right"/>
        <w:rPr>
          <w:rFonts w:ascii="Times New Roman" w:hAnsi="Times New Roman" w:cs="Times New Roman"/>
          <w:b/>
          <w:i/>
          <w:sz w:val="24"/>
          <w:szCs w:val="24"/>
        </w:rPr>
      </w:pPr>
      <w:r w:rsidRPr="00381814">
        <w:rPr>
          <w:rFonts w:ascii="Times New Roman" w:hAnsi="Times New Roman" w:cs="Times New Roman"/>
          <w:caps/>
          <w:szCs w:val="24"/>
        </w:rPr>
        <w:br w:type="page"/>
      </w:r>
      <w:r w:rsidRPr="00381814">
        <w:rPr>
          <w:rFonts w:ascii="Times New Roman" w:hAnsi="Times New Roman" w:cs="Times New Roman"/>
          <w:b/>
          <w:i/>
          <w:sz w:val="24"/>
          <w:szCs w:val="24"/>
        </w:rPr>
        <w:lastRenderedPageBreak/>
        <w:t>ПРИЛОЖЕНИЕ № 19</w:t>
      </w:r>
    </w:p>
    <w:p w:rsidR="00381814" w:rsidRPr="00381814" w:rsidRDefault="00381814" w:rsidP="00381814">
      <w:pPr>
        <w:jc w:val="center"/>
        <w:rPr>
          <w:rFonts w:ascii="Times New Roman" w:hAnsi="Times New Roman" w:cs="Times New Roman"/>
          <w:b/>
          <w:sz w:val="24"/>
          <w:szCs w:val="24"/>
        </w:rPr>
      </w:pPr>
      <w:r w:rsidRPr="00381814">
        <w:rPr>
          <w:rFonts w:ascii="Times New Roman" w:hAnsi="Times New Roman" w:cs="Times New Roman"/>
          <w:b/>
          <w:sz w:val="24"/>
          <w:szCs w:val="24"/>
        </w:rPr>
        <w:t>Д Е К Л А Р А Ц И Я</w:t>
      </w:r>
    </w:p>
    <w:p w:rsidR="00381814" w:rsidRPr="00381814" w:rsidRDefault="00381814" w:rsidP="00381814">
      <w:pPr>
        <w:widowControl w:val="0"/>
        <w:autoSpaceDE w:val="0"/>
        <w:autoSpaceDN w:val="0"/>
        <w:adjustRightInd w:val="0"/>
        <w:ind w:firstLine="708"/>
        <w:rPr>
          <w:rFonts w:ascii="Times New Roman" w:hAnsi="Times New Roman" w:cs="Times New Roman"/>
          <w:sz w:val="24"/>
          <w:szCs w:val="24"/>
        </w:rPr>
      </w:pPr>
      <w:r w:rsidRPr="00381814">
        <w:rPr>
          <w:rFonts w:ascii="Times New Roman" w:hAnsi="Times New Roman" w:cs="Times New Roman"/>
          <w:sz w:val="24"/>
          <w:szCs w:val="24"/>
        </w:rPr>
        <w:t>Подписаният .................................................................................................................</w:t>
      </w:r>
    </w:p>
    <w:p w:rsidR="00381814" w:rsidRPr="00381814" w:rsidRDefault="00381814" w:rsidP="00381814">
      <w:pPr>
        <w:widowControl w:val="0"/>
        <w:autoSpaceDE w:val="0"/>
        <w:autoSpaceDN w:val="0"/>
        <w:adjustRightInd w:val="0"/>
        <w:jc w:val="center"/>
        <w:rPr>
          <w:rFonts w:ascii="Times New Roman" w:hAnsi="Times New Roman" w:cs="Times New Roman"/>
          <w:i/>
          <w:sz w:val="24"/>
          <w:szCs w:val="24"/>
        </w:rPr>
      </w:pPr>
      <w:r w:rsidRPr="00381814">
        <w:rPr>
          <w:rFonts w:ascii="Times New Roman" w:hAnsi="Times New Roman" w:cs="Times New Roman"/>
          <w:i/>
          <w:sz w:val="24"/>
          <w:szCs w:val="24"/>
        </w:rPr>
        <w:t>(три  имена)</w:t>
      </w:r>
    </w:p>
    <w:p w:rsidR="00381814" w:rsidRPr="00381814" w:rsidRDefault="00381814" w:rsidP="00381814">
      <w:pPr>
        <w:widowControl w:val="0"/>
        <w:autoSpaceDE w:val="0"/>
        <w:autoSpaceDN w:val="0"/>
        <w:adjustRightInd w:val="0"/>
        <w:rPr>
          <w:rFonts w:ascii="Times New Roman" w:hAnsi="Times New Roman" w:cs="Times New Roman"/>
          <w:sz w:val="24"/>
          <w:szCs w:val="24"/>
        </w:rPr>
      </w:pPr>
      <w:r w:rsidRPr="00381814">
        <w:rPr>
          <w:rFonts w:ascii="Times New Roman" w:hAnsi="Times New Roman" w:cs="Times New Roman"/>
          <w:sz w:val="24"/>
          <w:szCs w:val="24"/>
        </w:rPr>
        <w:t>…………………………………………………………………………………………………...</w:t>
      </w:r>
    </w:p>
    <w:p w:rsidR="00381814" w:rsidRPr="00381814" w:rsidRDefault="00381814" w:rsidP="00381814">
      <w:pPr>
        <w:widowControl w:val="0"/>
        <w:autoSpaceDE w:val="0"/>
        <w:autoSpaceDN w:val="0"/>
        <w:adjustRightInd w:val="0"/>
        <w:jc w:val="center"/>
        <w:rPr>
          <w:rFonts w:ascii="Times New Roman" w:hAnsi="Times New Roman" w:cs="Times New Roman"/>
          <w:sz w:val="24"/>
          <w:szCs w:val="24"/>
        </w:rPr>
      </w:pPr>
      <w:r w:rsidRPr="00381814">
        <w:rPr>
          <w:rFonts w:ascii="Times New Roman" w:hAnsi="Times New Roman" w:cs="Times New Roman"/>
          <w:sz w:val="24"/>
          <w:szCs w:val="24"/>
        </w:rPr>
        <w:t>(данни по документ за самоличност)</w:t>
      </w:r>
    </w:p>
    <w:p w:rsidR="00381814" w:rsidRPr="00381814" w:rsidRDefault="00381814" w:rsidP="00381814">
      <w:pPr>
        <w:widowControl w:val="0"/>
        <w:autoSpaceDE w:val="0"/>
        <w:autoSpaceDN w:val="0"/>
        <w:adjustRightInd w:val="0"/>
        <w:rPr>
          <w:rFonts w:ascii="Times New Roman" w:hAnsi="Times New Roman" w:cs="Times New Roman"/>
          <w:sz w:val="24"/>
          <w:szCs w:val="24"/>
        </w:rPr>
      </w:pPr>
      <w:r w:rsidRPr="00381814">
        <w:rPr>
          <w:rFonts w:ascii="Times New Roman" w:hAnsi="Times New Roman" w:cs="Times New Roman"/>
          <w:sz w:val="24"/>
          <w:szCs w:val="24"/>
        </w:rPr>
        <w:t>в качеството си на ………….………..…………………………………….………..................</w:t>
      </w:r>
    </w:p>
    <w:p w:rsidR="00381814" w:rsidRPr="00381814" w:rsidRDefault="00381814" w:rsidP="00381814">
      <w:pPr>
        <w:widowControl w:val="0"/>
        <w:autoSpaceDE w:val="0"/>
        <w:autoSpaceDN w:val="0"/>
        <w:adjustRightInd w:val="0"/>
        <w:jc w:val="center"/>
        <w:rPr>
          <w:rFonts w:ascii="Times New Roman" w:hAnsi="Times New Roman" w:cs="Times New Roman"/>
          <w:sz w:val="24"/>
          <w:szCs w:val="24"/>
        </w:rPr>
      </w:pPr>
      <w:r w:rsidRPr="00381814">
        <w:rPr>
          <w:rFonts w:ascii="Times New Roman" w:hAnsi="Times New Roman" w:cs="Times New Roman"/>
          <w:sz w:val="24"/>
          <w:szCs w:val="24"/>
        </w:rPr>
        <w:t>(ръководител проект/експерт, съгласно офертата)</w:t>
      </w:r>
    </w:p>
    <w:p w:rsidR="00381814" w:rsidRPr="00381814" w:rsidRDefault="00381814" w:rsidP="00381814">
      <w:pPr>
        <w:jc w:val="both"/>
        <w:rPr>
          <w:rFonts w:ascii="Times New Roman" w:hAnsi="Times New Roman" w:cs="Times New Roman"/>
          <w:sz w:val="24"/>
          <w:szCs w:val="24"/>
        </w:rPr>
      </w:pPr>
      <w:r w:rsidRPr="00381814">
        <w:rPr>
          <w:rFonts w:ascii="Times New Roman" w:hAnsi="Times New Roman" w:cs="Times New Roman"/>
          <w:sz w:val="24"/>
          <w:szCs w:val="24"/>
        </w:rPr>
        <w:t>на участник: …………………………………………………………………………................</w:t>
      </w:r>
    </w:p>
    <w:p w:rsidR="00381814" w:rsidRPr="00381814" w:rsidRDefault="00381814" w:rsidP="00381814">
      <w:pPr>
        <w:jc w:val="center"/>
        <w:rPr>
          <w:rFonts w:ascii="Times New Roman" w:hAnsi="Times New Roman" w:cs="Times New Roman"/>
          <w:i/>
          <w:sz w:val="24"/>
          <w:szCs w:val="24"/>
        </w:rPr>
      </w:pPr>
      <w:r w:rsidRPr="00381814">
        <w:rPr>
          <w:rFonts w:ascii="Times New Roman" w:hAnsi="Times New Roman" w:cs="Times New Roman"/>
          <w:i/>
          <w:sz w:val="24"/>
          <w:szCs w:val="24"/>
        </w:rPr>
        <w:t>(наименование на участника)</w:t>
      </w:r>
    </w:p>
    <w:p w:rsidR="00381814" w:rsidRPr="00381814" w:rsidRDefault="00381814" w:rsidP="00381814">
      <w:pPr>
        <w:suppressAutoHyphens w:val="0"/>
        <w:spacing w:after="120"/>
        <w:jc w:val="center"/>
        <w:rPr>
          <w:rFonts w:ascii="Times New Roman" w:eastAsia="Times New Roman" w:hAnsi="Times New Roman" w:cs="Times New Roman"/>
          <w:b/>
          <w:sz w:val="24"/>
          <w:szCs w:val="24"/>
          <w:lang w:eastAsia="bg-BG"/>
        </w:rPr>
      </w:pPr>
      <w:r w:rsidRPr="00381814">
        <w:rPr>
          <w:rFonts w:ascii="Times New Roman" w:eastAsia="Times New Roman" w:hAnsi="Times New Roman" w:cs="Times New Roman"/>
          <w:sz w:val="24"/>
          <w:szCs w:val="24"/>
          <w:lang w:val="ru-RU" w:eastAsia="bg-BG"/>
        </w:rPr>
        <w:t>Във</w:t>
      </w:r>
      <w:r w:rsidRPr="00381814">
        <w:rPr>
          <w:rFonts w:ascii="Times New Roman" w:eastAsia="Times New Roman" w:hAnsi="Times New Roman" w:cs="Times New Roman"/>
          <w:b/>
          <w:sz w:val="24"/>
          <w:szCs w:val="24"/>
          <w:lang w:val="ru-RU" w:eastAsia="bg-BG"/>
        </w:rPr>
        <w:t xml:space="preserve"> </w:t>
      </w:r>
      <w:r w:rsidRPr="00381814">
        <w:rPr>
          <w:rFonts w:ascii="Times New Roman" w:eastAsia="Times New Roman" w:hAnsi="Times New Roman" w:cs="Times New Roman"/>
          <w:sz w:val="24"/>
          <w:szCs w:val="24"/>
          <w:lang w:val="ru-RU" w:eastAsia="bg-BG"/>
        </w:rPr>
        <w:t>връзка с обявената открита процедура за възлагане на обществена поръчка с предмет</w:t>
      </w:r>
      <w:r w:rsidRPr="00381814">
        <w:rPr>
          <w:rFonts w:ascii="Times New Roman" w:eastAsia="Times New Roman" w:hAnsi="Times New Roman" w:cs="Times New Roman"/>
          <w:b/>
          <w:sz w:val="24"/>
          <w:szCs w:val="24"/>
          <w:lang w:val="ru-RU" w:eastAsia="bg-BG"/>
        </w:rPr>
        <w:t xml:space="preserve"> </w:t>
      </w:r>
      <w:r w:rsidRPr="00381814">
        <w:rPr>
          <w:rFonts w:ascii="Times New Roman" w:eastAsia="Times New Roman" w:hAnsi="Times New Roman" w:cs="Times New Roman"/>
          <w:b/>
          <w:sz w:val="24"/>
          <w:szCs w:val="24"/>
          <w:lang w:eastAsia="bg-BG"/>
        </w:rPr>
        <w:t>“УСЪВЪРШЕНСТВАНЕ НА СЪЩЕСТВУВАЩИТЕ И ВНЕДРЯВАНЕ НА НОВИ Е – АДМИНИСТРАТИВНИ УСЛУГИ, ПРЕДОСТАВЯНИ ЧРЕЗ ИНТЕРНЕТ САЙТА НА НАЦИОНАЛНА АГЕНЦИЯ ЗА ПРОФЕСИОНАЛНО ОБРАЗОВАНИЕ И ОБУЧЕНИЕ”</w:t>
      </w:r>
    </w:p>
    <w:p w:rsidR="00381814" w:rsidRPr="00381814" w:rsidRDefault="00381814" w:rsidP="00381814">
      <w:pPr>
        <w:ind w:right="-534"/>
        <w:jc w:val="center"/>
        <w:rPr>
          <w:rFonts w:ascii="Times New Roman" w:hAnsi="Times New Roman" w:cs="Times New Roman"/>
          <w:b/>
          <w:sz w:val="24"/>
          <w:szCs w:val="24"/>
        </w:rPr>
      </w:pPr>
      <w:r w:rsidRPr="00381814">
        <w:rPr>
          <w:rFonts w:ascii="Times New Roman" w:hAnsi="Times New Roman" w:cs="Times New Roman"/>
          <w:b/>
          <w:sz w:val="24"/>
          <w:szCs w:val="24"/>
        </w:rPr>
        <w:t>ДЕКЛАРИРАМ:</w:t>
      </w:r>
    </w:p>
    <w:p w:rsidR="00381814" w:rsidRPr="00381814" w:rsidRDefault="00381814" w:rsidP="00381814">
      <w:pPr>
        <w:spacing w:before="120" w:after="120"/>
        <w:ind w:firstLine="708"/>
        <w:jc w:val="both"/>
        <w:rPr>
          <w:rFonts w:ascii="Times New Roman" w:hAnsi="Times New Roman" w:cs="Times New Roman"/>
          <w:sz w:val="24"/>
          <w:szCs w:val="24"/>
        </w:rPr>
      </w:pPr>
      <w:r w:rsidRPr="00381814">
        <w:rPr>
          <w:rFonts w:ascii="Times New Roman" w:hAnsi="Times New Roman" w:cs="Times New Roman"/>
          <w:sz w:val="24"/>
          <w:szCs w:val="24"/>
          <w:lang w:val="ru-RU"/>
        </w:rPr>
        <w:t>1. Н</w:t>
      </w:r>
      <w:r w:rsidRPr="00381814">
        <w:rPr>
          <w:rFonts w:ascii="Times New Roman" w:hAnsi="Times New Roman" w:cs="Times New Roman"/>
          <w:sz w:val="24"/>
          <w:szCs w:val="24"/>
        </w:rPr>
        <w:t>а разположение съм да поема работата по тази поръчка за срока на изпълнението й, както изискват отговорностите ми.</w:t>
      </w:r>
    </w:p>
    <w:p w:rsidR="00381814" w:rsidRPr="00381814" w:rsidRDefault="00381814" w:rsidP="00381814">
      <w:pPr>
        <w:spacing w:before="120" w:after="120"/>
        <w:ind w:firstLine="708"/>
        <w:jc w:val="both"/>
        <w:rPr>
          <w:rFonts w:ascii="Times New Roman" w:hAnsi="Times New Roman" w:cs="Times New Roman"/>
          <w:sz w:val="24"/>
          <w:szCs w:val="24"/>
        </w:rPr>
      </w:pPr>
      <w:r w:rsidRPr="00381814">
        <w:rPr>
          <w:rFonts w:ascii="Times New Roman" w:hAnsi="Times New Roman" w:cs="Times New Roman"/>
          <w:sz w:val="24"/>
          <w:szCs w:val="24"/>
        </w:rPr>
        <w:t>2. Задължавам се да участвам в изпълнението на поръчката и да бъда на разположение през целия срок на изпълнение на поръчката – до приемането й от възложителя.</w:t>
      </w:r>
    </w:p>
    <w:p w:rsidR="00381814" w:rsidRPr="00381814" w:rsidRDefault="00381814" w:rsidP="00381814">
      <w:pPr>
        <w:spacing w:before="120" w:after="120"/>
        <w:ind w:firstLine="708"/>
        <w:jc w:val="both"/>
        <w:rPr>
          <w:rFonts w:ascii="Times New Roman" w:hAnsi="Times New Roman" w:cs="Times New Roman"/>
          <w:sz w:val="24"/>
          <w:szCs w:val="24"/>
        </w:rPr>
      </w:pPr>
      <w:r w:rsidRPr="00381814">
        <w:rPr>
          <w:rFonts w:ascii="Times New Roman" w:hAnsi="Times New Roman" w:cs="Times New Roman"/>
          <w:sz w:val="24"/>
          <w:szCs w:val="24"/>
        </w:rPr>
        <w:t>3. Задължавам се да работя, в съответствие с предложението на настоящия участник за качественото изпълнение на договора.</w:t>
      </w:r>
    </w:p>
    <w:p w:rsidR="00381814" w:rsidRPr="00381814" w:rsidRDefault="00381814" w:rsidP="00381814">
      <w:pPr>
        <w:spacing w:before="120" w:after="120"/>
        <w:ind w:firstLine="708"/>
        <w:jc w:val="both"/>
        <w:rPr>
          <w:rFonts w:ascii="Times New Roman" w:hAnsi="Times New Roman" w:cs="Times New Roman"/>
          <w:sz w:val="24"/>
          <w:szCs w:val="24"/>
        </w:rPr>
      </w:pPr>
      <w:r w:rsidRPr="00381814">
        <w:rPr>
          <w:rFonts w:ascii="Times New Roman" w:hAnsi="Times New Roman" w:cs="Times New Roman"/>
          <w:sz w:val="24"/>
          <w:szCs w:val="24"/>
        </w:rPr>
        <w:t>4. Заявените от мен данни и посочената информация в автобиографията ми са верни.</w:t>
      </w:r>
    </w:p>
    <w:p w:rsidR="00381814" w:rsidRPr="00381814" w:rsidRDefault="00381814" w:rsidP="00381814">
      <w:pPr>
        <w:spacing w:before="120" w:after="120"/>
        <w:ind w:firstLine="708"/>
        <w:jc w:val="both"/>
        <w:rPr>
          <w:rFonts w:ascii="Times New Roman" w:hAnsi="Times New Roman" w:cs="Times New Roman"/>
          <w:sz w:val="24"/>
          <w:szCs w:val="24"/>
        </w:rPr>
      </w:pPr>
      <w:r w:rsidRPr="00381814">
        <w:rPr>
          <w:rFonts w:ascii="Times New Roman" w:hAnsi="Times New Roman" w:cs="Times New Roman"/>
          <w:sz w:val="24"/>
          <w:szCs w:val="24"/>
        </w:rPr>
        <w:t>5. Разбирам, че всяко умишлено фалшиво изявление, описано в настоящото, може да доведе до отстраняването на участника от процедурата.</w:t>
      </w:r>
    </w:p>
    <w:p w:rsidR="00381814" w:rsidRPr="00381814" w:rsidRDefault="00381814" w:rsidP="00381814">
      <w:pPr>
        <w:spacing w:after="120"/>
        <w:rPr>
          <w:rFonts w:ascii="Times New Roman" w:hAnsi="Times New Roman" w:cs="Times New Roman"/>
          <w:sz w:val="24"/>
          <w:szCs w:val="24"/>
          <w:u w:val="single"/>
        </w:rPr>
      </w:pPr>
      <w:r w:rsidRPr="00381814">
        <w:rPr>
          <w:rFonts w:ascii="Times New Roman" w:hAnsi="Times New Roman" w:cs="Times New Roman"/>
          <w:sz w:val="24"/>
          <w:szCs w:val="24"/>
          <w:u w:val="single"/>
        </w:rPr>
        <w:t xml:space="preserve">………………………..год.                 </w:t>
      </w:r>
      <w:r w:rsidRPr="00381814">
        <w:rPr>
          <w:rFonts w:ascii="Times New Roman" w:hAnsi="Times New Roman" w:cs="Times New Roman"/>
          <w:sz w:val="24"/>
          <w:szCs w:val="24"/>
          <w:u w:val="single"/>
        </w:rPr>
        <w:tab/>
      </w:r>
      <w:r w:rsidRPr="00381814">
        <w:rPr>
          <w:rFonts w:ascii="Times New Roman" w:hAnsi="Times New Roman" w:cs="Times New Roman"/>
          <w:sz w:val="24"/>
          <w:szCs w:val="24"/>
          <w:u w:val="single"/>
        </w:rPr>
        <w:tab/>
        <w:t>Декларатор: ………………………..</w:t>
      </w:r>
    </w:p>
    <w:p w:rsidR="00381814" w:rsidRPr="00381814" w:rsidRDefault="00381814" w:rsidP="00381814">
      <w:pPr>
        <w:spacing w:after="120"/>
        <w:rPr>
          <w:rFonts w:ascii="Times New Roman" w:hAnsi="Times New Roman" w:cs="Times New Roman"/>
          <w:sz w:val="24"/>
          <w:szCs w:val="24"/>
        </w:rPr>
      </w:pPr>
      <w:r w:rsidRPr="00381814">
        <w:rPr>
          <w:rFonts w:ascii="Times New Roman" w:hAnsi="Times New Roman" w:cs="Times New Roman"/>
          <w:sz w:val="24"/>
          <w:szCs w:val="24"/>
          <w:u w:val="single"/>
        </w:rPr>
        <w:lastRenderedPageBreak/>
        <w:t xml:space="preserve">(дата на подписване)                   </w:t>
      </w:r>
    </w:p>
    <w:p w:rsidR="00381814" w:rsidRPr="00381814" w:rsidRDefault="00381814" w:rsidP="00381814">
      <w:pPr>
        <w:jc w:val="both"/>
        <w:rPr>
          <w:rFonts w:ascii="Times New Roman" w:hAnsi="Times New Roman" w:cs="Times New Roman"/>
          <w:sz w:val="24"/>
          <w:szCs w:val="24"/>
          <w:lang w:val="ru-RU"/>
        </w:rPr>
      </w:pPr>
      <w:r w:rsidRPr="00381814">
        <w:rPr>
          <w:rFonts w:ascii="Times New Roman" w:hAnsi="Times New Roman" w:cs="Times New Roman"/>
          <w:i/>
          <w:sz w:val="24"/>
          <w:szCs w:val="24"/>
          <w:lang w:val="ru-RU"/>
        </w:rPr>
        <w:t>Забележка: Декларацията се попълва от всеки предложен ръководител проект/ключов  експерт поотделно.</w:t>
      </w:r>
    </w:p>
    <w:p w:rsidR="004A31AD" w:rsidRDefault="004A31AD" w:rsidP="004A31AD">
      <w:pPr>
        <w:spacing w:after="120"/>
        <w:jc w:val="right"/>
        <w:rPr>
          <w:rFonts w:ascii="Times New Roman" w:hAnsi="Times New Roman" w:cs="Times New Roman"/>
          <w:b/>
          <w:sz w:val="24"/>
          <w:szCs w:val="24"/>
        </w:rPr>
      </w:pPr>
    </w:p>
    <w:p w:rsidR="004A31AD" w:rsidRDefault="004A31AD" w:rsidP="004A31AD">
      <w:pPr>
        <w:spacing w:after="120"/>
        <w:jc w:val="right"/>
        <w:rPr>
          <w:rFonts w:ascii="Times New Roman" w:hAnsi="Times New Roman" w:cs="Times New Roman"/>
          <w:b/>
          <w:sz w:val="24"/>
          <w:szCs w:val="24"/>
        </w:rPr>
      </w:pPr>
    </w:p>
    <w:p w:rsidR="004A31AD" w:rsidRDefault="004A31AD" w:rsidP="004A31AD">
      <w:pPr>
        <w:spacing w:after="120"/>
        <w:jc w:val="right"/>
        <w:rPr>
          <w:rFonts w:ascii="Times New Roman" w:hAnsi="Times New Roman" w:cs="Times New Roman"/>
          <w:b/>
          <w:sz w:val="24"/>
          <w:szCs w:val="24"/>
        </w:rPr>
      </w:pPr>
    </w:p>
    <w:p w:rsidR="004A31AD" w:rsidRDefault="004A31AD" w:rsidP="004A31AD">
      <w:pPr>
        <w:spacing w:after="120"/>
        <w:jc w:val="right"/>
        <w:rPr>
          <w:rFonts w:ascii="Times New Roman" w:hAnsi="Times New Roman" w:cs="Times New Roman"/>
          <w:b/>
          <w:sz w:val="24"/>
          <w:szCs w:val="24"/>
        </w:rPr>
      </w:pPr>
    </w:p>
    <w:p w:rsidR="004A31AD" w:rsidRPr="00B43F7B" w:rsidRDefault="004A31AD" w:rsidP="004A31AD">
      <w:pPr>
        <w:suppressAutoHyphens w:val="0"/>
        <w:spacing w:before="240" w:after="60" w:line="360" w:lineRule="auto"/>
        <w:jc w:val="center"/>
        <w:outlineLvl w:val="5"/>
        <w:rPr>
          <w:rFonts w:ascii="Times New Roman" w:eastAsia="ヒラギノ角ゴ Pro W3" w:hAnsi="Times New Roman" w:cs="Times New Roman"/>
          <w:b/>
          <w:bCs/>
          <w:color w:val="000000"/>
          <w:spacing w:val="80"/>
          <w:sz w:val="24"/>
          <w:szCs w:val="24"/>
          <w:lang w:eastAsia="en-US"/>
        </w:rPr>
      </w:pPr>
      <w:r w:rsidRPr="00B43F7B">
        <w:rPr>
          <w:rFonts w:ascii="Times New Roman" w:eastAsia="ヒラギノ角ゴ Pro W3" w:hAnsi="Times New Roman" w:cs="Times New Roman"/>
          <w:b/>
          <w:bCs/>
          <w:color w:val="000000"/>
          <w:spacing w:val="80"/>
          <w:sz w:val="24"/>
          <w:szCs w:val="24"/>
          <w:lang w:eastAsia="en-US"/>
        </w:rPr>
        <w:t>ДЕКЛАРАЦИЯ</w:t>
      </w:r>
    </w:p>
    <w:p w:rsidR="004A31AD" w:rsidRPr="00B43F7B" w:rsidRDefault="004A31AD" w:rsidP="004A31AD">
      <w:pPr>
        <w:suppressAutoHyphens w:val="0"/>
        <w:spacing w:after="0" w:line="360" w:lineRule="auto"/>
        <w:jc w:val="both"/>
        <w:rPr>
          <w:rFonts w:ascii="Times New Roman" w:eastAsia="SimSun" w:hAnsi="Times New Roman" w:cs="Times New Roman"/>
          <w:color w:val="000000"/>
          <w:sz w:val="24"/>
          <w:szCs w:val="24"/>
        </w:rPr>
      </w:pPr>
      <w:r w:rsidRPr="00B43F7B">
        <w:rPr>
          <w:rFonts w:ascii="Times New Roman" w:eastAsia="ヒラギノ角ゴ Pro W3" w:hAnsi="Times New Roman" w:cs="Times New Roman"/>
          <w:b/>
          <w:bCs/>
          <w:color w:val="000000"/>
          <w:sz w:val="24"/>
          <w:szCs w:val="24"/>
          <w:lang w:eastAsia="bg-BG"/>
        </w:rPr>
        <w:t xml:space="preserve">за липсата на обстоятелствата по чл. 106, § 1, чл. 107, § 1 и чл. 109, § 2, буква “а” от </w:t>
      </w:r>
    </w:p>
    <w:p w:rsidR="004A31AD" w:rsidRPr="00B43F7B" w:rsidRDefault="004A31AD" w:rsidP="004A31AD">
      <w:pPr>
        <w:suppressAutoHyphens w:val="0"/>
        <w:autoSpaceDE w:val="0"/>
        <w:autoSpaceDN w:val="0"/>
        <w:adjustRightInd w:val="0"/>
        <w:spacing w:after="0" w:line="360" w:lineRule="auto"/>
        <w:jc w:val="both"/>
        <w:rPr>
          <w:rFonts w:ascii="Times New Roman" w:eastAsia="SimSun" w:hAnsi="Times New Roman" w:cs="Times New Roman"/>
          <w:b/>
          <w:bCs/>
          <w:color w:val="000000"/>
          <w:sz w:val="24"/>
          <w:szCs w:val="24"/>
        </w:rPr>
      </w:pPr>
      <w:r w:rsidRPr="00B43F7B">
        <w:rPr>
          <w:rFonts w:ascii="Times New Roman" w:eastAsia="SimSun" w:hAnsi="Times New Roman" w:cs="Times New Roman"/>
          <w:b/>
          <w:bCs/>
          <w:color w:val="000000"/>
          <w:sz w:val="24"/>
          <w:szCs w:val="24"/>
        </w:rPr>
        <w:t>РЕГЛАМЕНТ (ЕС, ЕВРАТОМ) № 966/2012 НА ЕВРОПЕЙСКИЯ ПАРЛАМЕНТ И НА СЪВЕТА от 25 октомври 2012 относно финансовите правила, приложими за общия бюджет на Съюза и за отмяна на Регламент (ЕО, Евратом) № 1605/2002 на Съвета</w:t>
      </w:r>
    </w:p>
    <w:p w:rsidR="004A31AD" w:rsidRPr="00B43F7B" w:rsidRDefault="004A31AD" w:rsidP="004A31AD">
      <w:pPr>
        <w:suppressAutoHyphens w:val="0"/>
        <w:autoSpaceDE w:val="0"/>
        <w:autoSpaceDN w:val="0"/>
        <w:adjustRightInd w:val="0"/>
        <w:spacing w:after="0" w:line="240" w:lineRule="auto"/>
        <w:jc w:val="both"/>
        <w:rPr>
          <w:rFonts w:ascii="Times New Roman" w:eastAsia="ヒラギノ角ゴ Pro W3" w:hAnsi="Times New Roman" w:cs="Times New Roman"/>
          <w:color w:val="000000"/>
          <w:sz w:val="24"/>
          <w:szCs w:val="24"/>
          <w:lang w:eastAsia="bg-BG"/>
        </w:rPr>
      </w:pPr>
      <w:r w:rsidRPr="00B43F7B">
        <w:rPr>
          <w:rFonts w:ascii="Times New Roman" w:eastAsia="ヒラギノ角ゴ Pro W3" w:hAnsi="Times New Roman" w:cs="Times New Roman"/>
          <w:b/>
          <w:bCs/>
          <w:color w:val="000000"/>
          <w:sz w:val="24"/>
          <w:szCs w:val="24"/>
          <w:lang w:eastAsia="bg-BG"/>
        </w:rPr>
        <w:t>Подписаният</w:t>
      </w:r>
      <w:r w:rsidRPr="00B43F7B">
        <w:rPr>
          <w:rFonts w:ascii="Times New Roman" w:eastAsia="ヒラギノ角ゴ Pro W3" w:hAnsi="Times New Roman" w:cs="Times New Roman"/>
          <w:color w:val="000000"/>
          <w:sz w:val="24"/>
          <w:szCs w:val="24"/>
          <w:lang w:eastAsia="bg-BG"/>
        </w:rPr>
        <w:t>.............................................................................................................................</w:t>
      </w:r>
    </w:p>
    <w:p w:rsidR="004A31AD" w:rsidRPr="00B43F7B" w:rsidRDefault="004A31AD" w:rsidP="004A31AD">
      <w:pPr>
        <w:suppressAutoHyphens w:val="0"/>
        <w:autoSpaceDE w:val="0"/>
        <w:autoSpaceDN w:val="0"/>
        <w:adjustRightInd w:val="0"/>
        <w:spacing w:after="0" w:line="240" w:lineRule="auto"/>
        <w:jc w:val="center"/>
        <w:rPr>
          <w:rFonts w:ascii="Times New Roman" w:eastAsia="ヒラギノ角ゴ Pro W3" w:hAnsi="Times New Roman" w:cs="Times New Roman"/>
          <w:i/>
          <w:iCs/>
          <w:color w:val="000000"/>
          <w:sz w:val="24"/>
          <w:szCs w:val="24"/>
          <w:lang w:eastAsia="bg-BG"/>
        </w:rPr>
      </w:pPr>
      <w:r w:rsidRPr="00B43F7B">
        <w:rPr>
          <w:rFonts w:ascii="Times New Roman" w:eastAsia="ヒラギノ角ゴ Pro W3" w:hAnsi="Times New Roman" w:cs="Times New Roman"/>
          <w:i/>
          <w:iCs/>
          <w:color w:val="000000"/>
          <w:sz w:val="24"/>
          <w:szCs w:val="24"/>
          <w:lang w:eastAsia="bg-BG"/>
        </w:rPr>
        <w:t>(трите имена)</w:t>
      </w:r>
    </w:p>
    <w:p w:rsidR="004A31AD" w:rsidRPr="00B43F7B" w:rsidRDefault="004A31AD" w:rsidP="004A31AD">
      <w:pPr>
        <w:suppressAutoHyphens w:val="0"/>
        <w:autoSpaceDE w:val="0"/>
        <w:autoSpaceDN w:val="0"/>
        <w:adjustRightInd w:val="0"/>
        <w:spacing w:after="0" w:line="240" w:lineRule="auto"/>
        <w:jc w:val="center"/>
        <w:rPr>
          <w:rFonts w:ascii="Times New Roman" w:eastAsia="ヒラギノ角ゴ Pro W3" w:hAnsi="Times New Roman" w:cs="Times New Roman"/>
          <w:i/>
          <w:iCs/>
          <w:color w:val="000000"/>
          <w:sz w:val="24"/>
          <w:szCs w:val="24"/>
          <w:lang w:eastAsia="bg-BG"/>
        </w:rPr>
      </w:pPr>
      <w:r w:rsidRPr="00B43F7B">
        <w:rPr>
          <w:rFonts w:ascii="Times New Roman" w:eastAsia="ヒラギノ角ゴ Pro W3" w:hAnsi="Times New Roman" w:cs="Times New Roman"/>
          <w:i/>
          <w:iCs/>
          <w:color w:val="000000"/>
          <w:sz w:val="24"/>
          <w:szCs w:val="24"/>
          <w:lang w:eastAsia="bg-BG"/>
        </w:rPr>
        <w:t>(данни по документ за самоличност)</w:t>
      </w:r>
    </w:p>
    <w:p w:rsidR="004A31AD" w:rsidRPr="00B43F7B" w:rsidRDefault="004A31AD" w:rsidP="004A31AD">
      <w:pPr>
        <w:suppressAutoHyphens w:val="0"/>
        <w:autoSpaceDE w:val="0"/>
        <w:autoSpaceDN w:val="0"/>
        <w:adjustRightInd w:val="0"/>
        <w:spacing w:after="0" w:line="240" w:lineRule="auto"/>
        <w:jc w:val="both"/>
        <w:rPr>
          <w:rFonts w:ascii="Times New Roman" w:eastAsia="ヒラギノ角ゴ Pro W3" w:hAnsi="Times New Roman" w:cs="Times New Roman"/>
          <w:color w:val="000000"/>
          <w:sz w:val="24"/>
          <w:szCs w:val="24"/>
          <w:lang w:eastAsia="bg-BG"/>
        </w:rPr>
      </w:pPr>
      <w:r w:rsidRPr="00B43F7B">
        <w:rPr>
          <w:rFonts w:ascii="Times New Roman" w:eastAsia="ヒラギノ角ゴ Pro W3" w:hAnsi="Times New Roman" w:cs="Times New Roman"/>
          <w:b/>
          <w:bCs/>
          <w:color w:val="000000"/>
          <w:sz w:val="24"/>
          <w:szCs w:val="24"/>
          <w:lang w:eastAsia="bg-BG"/>
        </w:rPr>
        <w:t>в качеството си на</w:t>
      </w:r>
      <w:r w:rsidRPr="00B43F7B">
        <w:rPr>
          <w:rFonts w:ascii="Times New Roman" w:eastAsia="ヒラギノ角ゴ Pro W3" w:hAnsi="Times New Roman" w:cs="Times New Roman"/>
          <w:color w:val="000000"/>
          <w:sz w:val="24"/>
          <w:szCs w:val="24"/>
          <w:lang w:eastAsia="bg-BG"/>
        </w:rPr>
        <w:t>………………………………….………................................</w:t>
      </w:r>
    </w:p>
    <w:p w:rsidR="004A31AD" w:rsidRPr="00B43F7B" w:rsidRDefault="004A31AD" w:rsidP="004A31AD">
      <w:pPr>
        <w:suppressAutoHyphens w:val="0"/>
        <w:autoSpaceDE w:val="0"/>
        <w:autoSpaceDN w:val="0"/>
        <w:adjustRightInd w:val="0"/>
        <w:spacing w:after="0" w:line="240" w:lineRule="auto"/>
        <w:jc w:val="center"/>
        <w:rPr>
          <w:rFonts w:ascii="Times New Roman" w:eastAsia="ヒラギノ角ゴ Pro W3" w:hAnsi="Times New Roman" w:cs="Times New Roman"/>
          <w:i/>
          <w:iCs/>
          <w:color w:val="000000"/>
          <w:sz w:val="24"/>
          <w:szCs w:val="24"/>
          <w:lang w:eastAsia="bg-BG"/>
        </w:rPr>
      </w:pPr>
      <w:r w:rsidRPr="00B43F7B">
        <w:rPr>
          <w:rFonts w:ascii="Times New Roman" w:eastAsia="ヒラギノ角ゴ Pro W3" w:hAnsi="Times New Roman" w:cs="Times New Roman"/>
          <w:i/>
          <w:iCs/>
          <w:color w:val="000000"/>
          <w:sz w:val="24"/>
          <w:szCs w:val="24"/>
          <w:lang w:eastAsia="bg-BG"/>
        </w:rPr>
        <w:t>(длъжност)</w:t>
      </w:r>
    </w:p>
    <w:p w:rsidR="004A31AD" w:rsidRPr="00B43F7B" w:rsidRDefault="004A31AD" w:rsidP="004A31AD">
      <w:pPr>
        <w:suppressAutoHyphens w:val="0"/>
        <w:autoSpaceDE w:val="0"/>
        <w:autoSpaceDN w:val="0"/>
        <w:adjustRightInd w:val="0"/>
        <w:spacing w:after="0" w:line="240" w:lineRule="auto"/>
        <w:jc w:val="both"/>
        <w:rPr>
          <w:rFonts w:ascii="Times New Roman" w:eastAsia="ヒラギノ角ゴ Pro W3" w:hAnsi="Times New Roman" w:cs="Times New Roman"/>
          <w:color w:val="000000"/>
          <w:sz w:val="24"/>
          <w:szCs w:val="24"/>
          <w:lang w:eastAsia="bg-BG"/>
        </w:rPr>
      </w:pPr>
      <w:r w:rsidRPr="00B43F7B">
        <w:rPr>
          <w:rFonts w:ascii="Times New Roman" w:eastAsia="ヒラギノ角ゴ Pro W3" w:hAnsi="Times New Roman" w:cs="Times New Roman"/>
          <w:b/>
          <w:bCs/>
          <w:color w:val="000000"/>
          <w:sz w:val="24"/>
          <w:szCs w:val="24"/>
          <w:lang w:eastAsia="bg-BG"/>
        </w:rPr>
        <w:t xml:space="preserve">на: </w:t>
      </w:r>
      <w:r w:rsidRPr="00B43F7B">
        <w:rPr>
          <w:rFonts w:ascii="Times New Roman" w:eastAsia="ヒラギノ角ゴ Pro W3" w:hAnsi="Times New Roman" w:cs="Times New Roman"/>
          <w:color w:val="000000"/>
          <w:sz w:val="24"/>
          <w:szCs w:val="24"/>
          <w:lang w:eastAsia="bg-BG"/>
        </w:rPr>
        <w:t>………………………………………………………….............................................</w:t>
      </w:r>
    </w:p>
    <w:p w:rsidR="004A31AD" w:rsidRPr="00B43F7B" w:rsidRDefault="004A31AD" w:rsidP="004A31AD">
      <w:pPr>
        <w:suppressAutoHyphens w:val="0"/>
        <w:autoSpaceDE w:val="0"/>
        <w:autoSpaceDN w:val="0"/>
        <w:adjustRightInd w:val="0"/>
        <w:spacing w:after="0" w:line="240" w:lineRule="auto"/>
        <w:jc w:val="center"/>
        <w:rPr>
          <w:rFonts w:ascii="Times New Roman" w:eastAsia="ヒラギノ角ゴ Pro W3" w:hAnsi="Times New Roman" w:cs="Times New Roman"/>
          <w:i/>
          <w:iCs/>
          <w:color w:val="000000"/>
          <w:sz w:val="24"/>
          <w:szCs w:val="24"/>
          <w:lang w:eastAsia="bg-BG"/>
        </w:rPr>
      </w:pPr>
      <w:r w:rsidRPr="00B43F7B">
        <w:rPr>
          <w:rFonts w:ascii="Times New Roman" w:eastAsia="ヒラギノ角ゴ Pro W3" w:hAnsi="Times New Roman" w:cs="Times New Roman"/>
          <w:i/>
          <w:iCs/>
          <w:color w:val="000000"/>
          <w:sz w:val="24"/>
          <w:szCs w:val="24"/>
          <w:lang w:eastAsia="bg-BG"/>
        </w:rPr>
        <w:t>(наименование на участника/член на обединението/подизпълнител)</w:t>
      </w:r>
    </w:p>
    <w:p w:rsidR="004A31AD" w:rsidRPr="00B43F7B" w:rsidRDefault="004A31AD" w:rsidP="004A31AD">
      <w:pPr>
        <w:suppressAutoHyphens w:val="0"/>
        <w:autoSpaceDE w:val="0"/>
        <w:autoSpaceDN w:val="0"/>
        <w:adjustRightInd w:val="0"/>
        <w:spacing w:after="0" w:line="360" w:lineRule="auto"/>
        <w:jc w:val="center"/>
        <w:rPr>
          <w:rFonts w:ascii="Times New Roman" w:eastAsia="ヒラギノ角ゴ Pro W3" w:hAnsi="Times New Roman" w:cs="Times New Roman"/>
          <w:b/>
          <w:bCs/>
          <w:color w:val="000000"/>
          <w:sz w:val="24"/>
          <w:szCs w:val="24"/>
          <w:lang w:eastAsia="bg-BG"/>
        </w:rPr>
      </w:pPr>
    </w:p>
    <w:p w:rsidR="004A31AD" w:rsidRPr="00B43F7B" w:rsidRDefault="004A31AD" w:rsidP="004A31AD">
      <w:pPr>
        <w:suppressAutoHyphens w:val="0"/>
        <w:autoSpaceDE w:val="0"/>
        <w:autoSpaceDN w:val="0"/>
        <w:adjustRightInd w:val="0"/>
        <w:spacing w:after="0" w:line="240" w:lineRule="auto"/>
        <w:jc w:val="center"/>
        <w:rPr>
          <w:rFonts w:ascii="Times New Roman" w:eastAsia="ヒラギノ角ゴ Pro W3" w:hAnsi="Times New Roman" w:cs="Times New Roman"/>
          <w:b/>
          <w:bCs/>
          <w:color w:val="000000"/>
          <w:sz w:val="24"/>
          <w:szCs w:val="24"/>
          <w:lang w:eastAsia="bg-BG"/>
        </w:rPr>
      </w:pPr>
      <w:r w:rsidRPr="00B43F7B">
        <w:rPr>
          <w:rFonts w:ascii="Times New Roman" w:eastAsia="ヒラギノ角ゴ Pro W3" w:hAnsi="Times New Roman" w:cs="Times New Roman"/>
          <w:b/>
          <w:bCs/>
          <w:color w:val="000000"/>
          <w:sz w:val="24"/>
          <w:szCs w:val="24"/>
          <w:lang w:eastAsia="bg-BG"/>
        </w:rPr>
        <w:t>ДЕКЛАРИРАМ, ЧЕ</w:t>
      </w:r>
    </w:p>
    <w:p w:rsidR="004A31AD" w:rsidRPr="00B43F7B" w:rsidRDefault="004A31AD" w:rsidP="004A31AD">
      <w:pPr>
        <w:suppressAutoHyphens w:val="0"/>
        <w:autoSpaceDE w:val="0"/>
        <w:autoSpaceDN w:val="0"/>
        <w:adjustRightInd w:val="0"/>
        <w:spacing w:after="0" w:line="240" w:lineRule="auto"/>
        <w:jc w:val="both"/>
        <w:rPr>
          <w:rFonts w:ascii="Times New Roman" w:eastAsia="ヒラギノ角ゴ Pro W3" w:hAnsi="Times New Roman" w:cs="Times New Roman"/>
          <w:b/>
          <w:bCs/>
          <w:color w:val="000000"/>
          <w:sz w:val="24"/>
          <w:szCs w:val="24"/>
          <w:lang w:eastAsia="bg-BG"/>
        </w:rPr>
      </w:pPr>
    </w:p>
    <w:p w:rsidR="004A31AD" w:rsidRPr="00B43F7B" w:rsidRDefault="004A31AD" w:rsidP="004A31AD">
      <w:pPr>
        <w:suppressAutoHyphens w:val="0"/>
        <w:autoSpaceDE w:val="0"/>
        <w:autoSpaceDN w:val="0"/>
        <w:adjustRightInd w:val="0"/>
        <w:spacing w:after="0" w:line="240" w:lineRule="auto"/>
        <w:jc w:val="both"/>
        <w:rPr>
          <w:rFonts w:ascii="Times New Roman" w:eastAsia="ヒラギノ角ゴ Pro W3" w:hAnsi="Times New Roman" w:cs="Times New Roman"/>
          <w:b/>
          <w:bCs/>
          <w:color w:val="000000"/>
          <w:sz w:val="24"/>
          <w:szCs w:val="24"/>
          <w:lang w:eastAsia="bg-BG"/>
        </w:rPr>
      </w:pPr>
      <w:r w:rsidRPr="00B43F7B">
        <w:rPr>
          <w:rFonts w:ascii="Times New Roman" w:eastAsia="ヒラギノ角ゴ Pro W3" w:hAnsi="Times New Roman" w:cs="Times New Roman"/>
          <w:b/>
          <w:bCs/>
          <w:color w:val="000000"/>
          <w:sz w:val="24"/>
          <w:szCs w:val="24"/>
          <w:lang w:eastAsia="bg-BG"/>
        </w:rPr>
        <w:t xml:space="preserve">1. </w:t>
      </w:r>
      <w:r w:rsidRPr="00B43F7B">
        <w:rPr>
          <w:rFonts w:ascii="Times New Roman" w:eastAsia="ヒラギノ角ゴ Pro W3" w:hAnsi="Times New Roman" w:cs="Times New Roman"/>
          <w:color w:val="000000"/>
          <w:sz w:val="24"/>
          <w:szCs w:val="24"/>
          <w:lang w:eastAsia="bg-BG"/>
        </w:rPr>
        <w:t xml:space="preserve">По отношение на представлявания от мен участник не са налице обстоятелствата, предвидени в чл. 106, § 1 от </w:t>
      </w:r>
      <w:r w:rsidRPr="00B43F7B">
        <w:rPr>
          <w:rFonts w:ascii="Times New Roman" w:eastAsia="SimSun" w:hAnsi="Times New Roman" w:cs="Times New Roman"/>
          <w:b/>
          <w:bCs/>
          <w:color w:val="000000"/>
          <w:sz w:val="24"/>
          <w:szCs w:val="24"/>
        </w:rPr>
        <w:t>РЕГЛАМЕНТ (ЕС, ЕВРАТОМ) № 966/2012 НА ЕВРОПЕЙСКИЯ ПАРЛАМЕНТ И НА СЪВЕТА от 25 октомври 2012 относно финансовите правила, приложими за общия бюджет на Съюза и за отмяна на Регламент (ЕО, Евратом) № 1605/2002 на Съвета;</w:t>
      </w:r>
    </w:p>
    <w:p w:rsidR="004A31AD" w:rsidRPr="00B43F7B" w:rsidRDefault="004A31AD" w:rsidP="004A31AD">
      <w:pPr>
        <w:suppressAutoHyphens w:val="0"/>
        <w:autoSpaceDE w:val="0"/>
        <w:autoSpaceDN w:val="0"/>
        <w:adjustRightInd w:val="0"/>
        <w:spacing w:after="0" w:line="360" w:lineRule="auto"/>
        <w:jc w:val="both"/>
        <w:rPr>
          <w:rFonts w:ascii="Times New Roman" w:eastAsia="ヒラギノ角ゴ Pro W3" w:hAnsi="Times New Roman" w:cs="Times New Roman"/>
          <w:b/>
          <w:bCs/>
          <w:color w:val="000000"/>
          <w:sz w:val="24"/>
          <w:szCs w:val="24"/>
          <w:lang w:eastAsia="bg-BG"/>
        </w:rPr>
      </w:pPr>
      <w:r w:rsidRPr="00B43F7B">
        <w:rPr>
          <w:rFonts w:ascii="Times New Roman" w:eastAsia="ヒラギノ角ゴ Pro W3" w:hAnsi="Times New Roman" w:cs="Times New Roman"/>
          <w:b/>
          <w:bCs/>
          <w:color w:val="000000"/>
          <w:sz w:val="24"/>
          <w:szCs w:val="24"/>
          <w:lang w:eastAsia="bg-BG"/>
        </w:rPr>
        <w:t xml:space="preserve">2. </w:t>
      </w:r>
      <w:r w:rsidRPr="00B43F7B">
        <w:rPr>
          <w:rFonts w:ascii="Times New Roman" w:eastAsia="ヒラギノ角ゴ Pro W3" w:hAnsi="Times New Roman" w:cs="Times New Roman"/>
          <w:color w:val="000000"/>
          <w:sz w:val="24"/>
          <w:szCs w:val="24"/>
          <w:lang w:eastAsia="bg-BG"/>
        </w:rPr>
        <w:t xml:space="preserve">По отношение на представлявания от мен участник не са налице обстоятелствата, предвидени в чл. 107, § 1 от </w:t>
      </w:r>
      <w:r w:rsidRPr="00B43F7B">
        <w:rPr>
          <w:rFonts w:ascii="Times New Roman" w:eastAsia="SimSun" w:hAnsi="Times New Roman" w:cs="Times New Roman"/>
          <w:b/>
          <w:bCs/>
          <w:color w:val="000000"/>
          <w:sz w:val="24"/>
          <w:szCs w:val="24"/>
        </w:rPr>
        <w:t>РЕГЛАМЕНТ (ЕС, ЕВРАТОМ) № 966/2012 НА ЕВРОПЕЙСКИЯ ПАРЛАМЕНТ И НА СЪВЕТА от 25 октомври 2012 относно финансовите правила, приложими за общия бюджет на Съюза и за отмяна на Регламент (ЕО, Евратом) № 1605/2002 на Съвета;</w:t>
      </w:r>
    </w:p>
    <w:p w:rsidR="004A31AD" w:rsidRPr="00B43F7B" w:rsidRDefault="004A31AD" w:rsidP="004A31AD">
      <w:pPr>
        <w:suppressAutoHyphens w:val="0"/>
        <w:spacing w:after="0" w:line="360" w:lineRule="auto"/>
        <w:jc w:val="both"/>
        <w:rPr>
          <w:rFonts w:ascii="Times New Roman" w:eastAsia="ヒラギノ角ゴ Pro W3" w:hAnsi="Times New Roman" w:cs="Times New Roman"/>
          <w:color w:val="000000"/>
          <w:sz w:val="24"/>
          <w:szCs w:val="24"/>
          <w:lang w:eastAsia="en-US"/>
        </w:rPr>
      </w:pPr>
      <w:r w:rsidRPr="00B43F7B">
        <w:rPr>
          <w:rFonts w:ascii="Times New Roman" w:eastAsia="ヒラギノ角ゴ Pro W3" w:hAnsi="Times New Roman" w:cs="Times New Roman"/>
          <w:b/>
          <w:bCs/>
          <w:color w:val="000000"/>
          <w:sz w:val="24"/>
          <w:szCs w:val="24"/>
          <w:lang w:eastAsia="bg-BG"/>
        </w:rPr>
        <w:lastRenderedPageBreak/>
        <w:t xml:space="preserve">3. </w:t>
      </w:r>
      <w:r w:rsidRPr="00B43F7B">
        <w:rPr>
          <w:rFonts w:ascii="Times New Roman" w:eastAsia="ヒラギノ角ゴ Pro W3" w:hAnsi="Times New Roman" w:cs="Times New Roman"/>
          <w:color w:val="000000"/>
          <w:sz w:val="24"/>
          <w:szCs w:val="24"/>
          <w:lang w:eastAsia="bg-BG"/>
        </w:rPr>
        <w:t xml:space="preserve">На представлявания от мен участник не е наложено наказание на основание на чл. 109,§ 2, буква “а” от </w:t>
      </w:r>
      <w:r w:rsidRPr="00B43F7B">
        <w:rPr>
          <w:rFonts w:ascii="Times New Roman" w:eastAsia="SimSun" w:hAnsi="Times New Roman" w:cs="Times New Roman"/>
          <w:b/>
          <w:bCs/>
          <w:color w:val="000000"/>
          <w:sz w:val="24"/>
          <w:szCs w:val="24"/>
        </w:rPr>
        <w:t>РЕГЛАМЕНТ (ЕС, ЕВРАТОМ) № 966/2012 НА ЕВРОПЕЙСКИЯ ПАРЛАМЕНТ И НА СЪВЕТА от 25 октомври 2012 относно финансовите правила, приложими за общия бюджет на Съюза и за отмяна на Регламент (ЕО, Евратом) № 1605/2002 на Съвета;</w:t>
      </w:r>
      <w:r w:rsidRPr="00B43F7B">
        <w:rPr>
          <w:rFonts w:ascii="Times New Roman" w:eastAsia="ヒラギノ角ゴ Pro W3" w:hAnsi="Times New Roman" w:cs="Times New Roman"/>
          <w:color w:val="000000"/>
          <w:sz w:val="24"/>
          <w:szCs w:val="24"/>
          <w:lang w:eastAsia="en-US"/>
        </w:rPr>
        <w:t xml:space="preserve"> </w:t>
      </w:r>
    </w:p>
    <w:p w:rsidR="004A31AD" w:rsidRPr="00B43F7B" w:rsidRDefault="004A31AD" w:rsidP="004A31AD">
      <w:pPr>
        <w:suppressAutoHyphens w:val="0"/>
        <w:spacing w:after="0" w:line="280" w:lineRule="exact"/>
        <w:ind w:firstLine="567"/>
        <w:jc w:val="both"/>
        <w:rPr>
          <w:rFonts w:ascii="Times New Roman" w:eastAsia="ヒラギノ角ゴ Pro W3" w:hAnsi="Times New Roman" w:cs="Times New Roman"/>
          <w:color w:val="000000"/>
          <w:sz w:val="24"/>
          <w:szCs w:val="24"/>
          <w:lang w:eastAsia="en-US"/>
        </w:rPr>
      </w:pPr>
    </w:p>
    <w:p w:rsidR="004A31AD" w:rsidRPr="00B43F7B" w:rsidRDefault="004A31AD" w:rsidP="004A31AD">
      <w:pPr>
        <w:suppressAutoHyphens w:val="0"/>
        <w:spacing w:after="0" w:line="280" w:lineRule="exact"/>
        <w:ind w:firstLine="567"/>
        <w:jc w:val="both"/>
        <w:rPr>
          <w:rFonts w:ascii="Times New Roman" w:eastAsia="TimesNewRomanPSMT" w:hAnsi="Times New Roman" w:cs="Times New Roman"/>
          <w:color w:val="000000"/>
          <w:sz w:val="24"/>
          <w:szCs w:val="24"/>
          <w:lang w:eastAsia="en-US"/>
        </w:rPr>
      </w:pPr>
      <w:r w:rsidRPr="00B43F7B">
        <w:rPr>
          <w:rFonts w:ascii="Times New Roman" w:eastAsia="ヒラギノ角ゴ Pro W3" w:hAnsi="Times New Roman" w:cs="Times New Roman"/>
          <w:color w:val="000000"/>
          <w:sz w:val="24"/>
          <w:szCs w:val="24"/>
          <w:lang w:eastAsia="en-US"/>
        </w:rPr>
        <w:t xml:space="preserve">   </w:t>
      </w:r>
    </w:p>
    <w:p w:rsidR="004A31AD" w:rsidRPr="00B43F7B" w:rsidRDefault="004A31AD" w:rsidP="004A31AD">
      <w:pPr>
        <w:suppressAutoHyphens w:val="0"/>
        <w:spacing w:after="0" w:line="240" w:lineRule="auto"/>
        <w:jc w:val="both"/>
        <w:rPr>
          <w:rFonts w:ascii="Times New Roman" w:eastAsia="ヒラギノ角ゴ Pro W3" w:hAnsi="Times New Roman" w:cs="Times New Roman"/>
          <w:color w:val="000000"/>
          <w:sz w:val="24"/>
          <w:szCs w:val="24"/>
          <w:lang w:eastAsia="en-US"/>
        </w:rPr>
      </w:pPr>
      <w:r w:rsidRPr="00B43F7B">
        <w:rPr>
          <w:rFonts w:ascii="Times New Roman" w:eastAsia="ヒラギノ角ゴ Pro W3" w:hAnsi="Times New Roman" w:cs="Times New Roman"/>
          <w:color w:val="000000"/>
          <w:sz w:val="24"/>
          <w:szCs w:val="24"/>
          <w:lang w:eastAsia="en-US"/>
        </w:rPr>
        <w:t>Дата ................................. г.</w:t>
      </w:r>
      <w:r w:rsidRPr="00B43F7B">
        <w:rPr>
          <w:rFonts w:ascii="Times New Roman" w:eastAsia="ヒラギノ角ゴ Pro W3" w:hAnsi="Times New Roman" w:cs="Times New Roman"/>
          <w:color w:val="000000"/>
          <w:sz w:val="24"/>
          <w:szCs w:val="24"/>
          <w:lang w:eastAsia="en-US"/>
        </w:rPr>
        <w:tab/>
      </w:r>
      <w:r w:rsidRPr="00B43F7B">
        <w:rPr>
          <w:rFonts w:ascii="Times New Roman" w:eastAsia="ヒラギノ角ゴ Pro W3" w:hAnsi="Times New Roman" w:cs="Times New Roman"/>
          <w:color w:val="000000"/>
          <w:sz w:val="24"/>
          <w:szCs w:val="24"/>
          <w:lang w:eastAsia="en-US"/>
        </w:rPr>
        <w:tab/>
        <w:t xml:space="preserve">               ПОДПИС И ПЕЧАТ :............................</w:t>
      </w:r>
    </w:p>
    <w:p w:rsidR="004A31AD" w:rsidRPr="00B43F7B" w:rsidRDefault="004A31AD" w:rsidP="004A31AD">
      <w:pPr>
        <w:suppressAutoHyphens w:val="0"/>
        <w:spacing w:after="0" w:line="240" w:lineRule="auto"/>
        <w:jc w:val="both"/>
        <w:rPr>
          <w:rFonts w:ascii="Times New Roman" w:eastAsia="ヒラギノ角ゴ Pro W3" w:hAnsi="Times New Roman" w:cs="Times New Roman"/>
          <w:color w:val="000000"/>
          <w:sz w:val="24"/>
          <w:szCs w:val="24"/>
          <w:lang w:eastAsia="en-US"/>
        </w:rPr>
      </w:pPr>
      <w:r w:rsidRPr="00B43F7B">
        <w:rPr>
          <w:rFonts w:ascii="Times New Roman" w:eastAsia="ヒラギノ角ゴ Pro W3" w:hAnsi="Times New Roman" w:cs="Times New Roman"/>
          <w:color w:val="000000"/>
          <w:sz w:val="24"/>
          <w:szCs w:val="24"/>
          <w:lang w:eastAsia="en-US"/>
        </w:rPr>
        <w:t xml:space="preserve"> </w:t>
      </w:r>
    </w:p>
    <w:p w:rsidR="004A31AD" w:rsidRPr="00B43F7B" w:rsidRDefault="004A31AD" w:rsidP="004A31AD">
      <w:pPr>
        <w:suppressAutoHyphens w:val="0"/>
        <w:spacing w:after="0" w:line="240" w:lineRule="auto"/>
        <w:ind w:left="5652" w:firstLine="12"/>
        <w:jc w:val="center"/>
        <w:rPr>
          <w:rFonts w:ascii="Times New Roman" w:eastAsia="ヒラギノ角ゴ Pro W3" w:hAnsi="Times New Roman" w:cs="Times New Roman"/>
          <w:color w:val="000000"/>
          <w:sz w:val="24"/>
          <w:szCs w:val="24"/>
          <w:lang w:eastAsia="en-US"/>
        </w:rPr>
      </w:pPr>
      <w:r w:rsidRPr="00B43F7B">
        <w:rPr>
          <w:rFonts w:ascii="Times New Roman" w:eastAsia="ヒラギノ角ゴ Pro W3" w:hAnsi="Times New Roman" w:cs="Times New Roman"/>
          <w:color w:val="000000"/>
          <w:sz w:val="24"/>
          <w:szCs w:val="24"/>
          <w:lang w:eastAsia="en-US"/>
        </w:rPr>
        <w:t>....................................................</w:t>
      </w:r>
    </w:p>
    <w:p w:rsidR="004A31AD" w:rsidRPr="00B43F7B" w:rsidRDefault="004A31AD" w:rsidP="004A31AD">
      <w:pPr>
        <w:suppressAutoHyphens w:val="0"/>
        <w:spacing w:after="0" w:line="240" w:lineRule="auto"/>
        <w:ind w:left="4956" w:firstLine="708"/>
        <w:jc w:val="center"/>
        <w:rPr>
          <w:rFonts w:ascii="Times New Roman" w:eastAsia="Times New Roman" w:hAnsi="Times New Roman" w:cs="Times New Roman"/>
          <w:b/>
          <w:bCs/>
          <w:sz w:val="24"/>
          <w:szCs w:val="24"/>
          <w:lang w:eastAsia="x-none"/>
        </w:rPr>
      </w:pPr>
      <w:r w:rsidRPr="00B43F7B">
        <w:rPr>
          <w:rFonts w:ascii="Times New Roman" w:eastAsia="Times New Roman" w:hAnsi="Times New Roman" w:cs="Times New Roman"/>
          <w:b/>
          <w:bCs/>
          <w:sz w:val="24"/>
          <w:szCs w:val="24"/>
          <w:lang w:eastAsia="x-none"/>
        </w:rPr>
        <w:t>/длъжност и име/</w:t>
      </w:r>
    </w:p>
    <w:p w:rsidR="00BF5C6B" w:rsidRDefault="00BF5C6B"/>
    <w:sectPr w:rsidR="00BF5C6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F36" w:rsidRDefault="00F95F36">
      <w:pPr>
        <w:spacing w:after="0" w:line="240" w:lineRule="auto"/>
      </w:pPr>
      <w:r>
        <w:separator/>
      </w:r>
    </w:p>
  </w:endnote>
  <w:endnote w:type="continuationSeparator" w:id="0">
    <w:p w:rsidR="00F95F36" w:rsidRDefault="00F95F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eeSans">
    <w:altName w:val="Arial"/>
    <w:charset w:val="01"/>
    <w:family w:val="swiss"/>
    <w:pitch w:val="default"/>
  </w:font>
  <w:font w:name="Optima">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jaVu Sans">
    <w:charset w:val="01"/>
    <w:family w:val="auto"/>
    <w:pitch w:val="variable"/>
  </w:font>
  <w:font w:name="ヒラギノ角ゴ Pro W3">
    <w:altName w:val="Times New Roman"/>
    <w:charset w:val="00"/>
    <w:family w:val="roman"/>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814" w:rsidRDefault="00381814">
    <w:pPr>
      <w:pStyle w:val="Footer"/>
      <w:jc w:val="center"/>
      <w:rPr>
        <w:rFonts w:ascii="Times New Roman" w:eastAsia="Times New Roman" w:hAnsi="Times New Roman"/>
        <w:sz w:val="18"/>
        <w:szCs w:val="18"/>
        <w:lang w:eastAsia="bg-BG"/>
      </w:rPr>
    </w:pPr>
    <w:r>
      <w:fldChar w:fldCharType="begin"/>
    </w:r>
    <w:r>
      <w:instrText xml:space="preserve"> PAGE </w:instrText>
    </w:r>
    <w:r>
      <w:fldChar w:fldCharType="separate"/>
    </w:r>
    <w:r w:rsidR="00797BA8">
      <w:rPr>
        <w:noProof/>
      </w:rPr>
      <w:t>61</w:t>
    </w:r>
    <w:r>
      <w:fldChar w:fldCharType="end"/>
    </w:r>
  </w:p>
  <w:p w:rsidR="00381814" w:rsidRDefault="00381814">
    <w:pPr>
      <w:pBdr>
        <w:top w:val="single" w:sz="4" w:space="1" w:color="000000"/>
      </w:pBdr>
      <w:suppressAutoHyphens w:val="0"/>
      <w:autoSpaceDE w:val="0"/>
      <w:spacing w:after="0" w:line="240" w:lineRule="auto"/>
      <w:jc w:val="center"/>
    </w:pPr>
    <w:r>
      <w:rPr>
        <w:rFonts w:ascii="Times New Roman" w:eastAsia="Times New Roman" w:hAnsi="Times New Roman" w:cs="Times New Roman"/>
        <w:sz w:val="18"/>
        <w:szCs w:val="18"/>
        <w:lang w:eastAsia="bg-BG"/>
      </w:rPr>
      <w:t>„</w:t>
    </w:r>
    <w:r>
      <w:rPr>
        <w:rFonts w:ascii="Times New Roman" w:eastAsia="Times New Roman" w:hAnsi="Times New Roman" w:cs="Times New Roman"/>
        <w:b/>
        <w:bCs/>
        <w:i/>
        <w:iCs/>
        <w:sz w:val="18"/>
        <w:szCs w:val="18"/>
        <w:lang w:eastAsia="bg-BG"/>
      </w:rPr>
      <w:t xml:space="preserve">Проектът се осъществява с финансовата подкрепа на Оперативна програма </w:t>
    </w:r>
    <w:r>
      <w:rPr>
        <w:rFonts w:ascii="Times New Roman" w:eastAsia="Times New Roman" w:hAnsi="Times New Roman" w:cs="Times New Roman"/>
        <w:sz w:val="18"/>
        <w:szCs w:val="18"/>
        <w:lang w:eastAsia="bg-BG"/>
      </w:rPr>
      <w:t>„</w:t>
    </w:r>
    <w:r>
      <w:rPr>
        <w:rFonts w:ascii="Times New Roman" w:eastAsia="Times New Roman" w:hAnsi="Times New Roman" w:cs="Times New Roman"/>
        <w:b/>
        <w:bCs/>
        <w:i/>
        <w:iCs/>
        <w:sz w:val="18"/>
        <w:szCs w:val="18"/>
        <w:lang w:eastAsia="bg-BG"/>
      </w:rPr>
      <w:t>Административен капацитет”, съфинансирана от Европейския съюз чрез Европейския социален фонд.”</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814" w:rsidRPr="00244F31" w:rsidRDefault="00381814" w:rsidP="00381814">
    <w:pPr>
      <w:pBdr>
        <w:top w:val="single" w:sz="4" w:space="1" w:color="auto"/>
      </w:pBdr>
      <w:suppressAutoHyphens w:val="0"/>
      <w:autoSpaceDE w:val="0"/>
      <w:autoSpaceDN w:val="0"/>
      <w:adjustRightInd w:val="0"/>
      <w:spacing w:after="0" w:line="240" w:lineRule="auto"/>
      <w:jc w:val="center"/>
      <w:rPr>
        <w:rFonts w:ascii="Times New Roman" w:eastAsia="Times New Roman" w:hAnsi="Times New Roman" w:cs="Times New Roman"/>
        <w:sz w:val="18"/>
        <w:szCs w:val="18"/>
        <w:lang w:eastAsia="bg-BG"/>
      </w:rPr>
    </w:pPr>
    <w:r w:rsidRPr="00244F31">
      <w:rPr>
        <w:rFonts w:ascii="Times New Roman" w:eastAsia="Times New Roman" w:hAnsi="Times New Roman" w:cs="Times New Roman"/>
        <w:sz w:val="18"/>
        <w:szCs w:val="18"/>
        <w:lang w:eastAsia="bg-BG"/>
      </w:rPr>
      <w:t>„</w:t>
    </w:r>
    <w:r w:rsidRPr="00244F31">
      <w:rPr>
        <w:rFonts w:ascii="Times New Roman" w:eastAsia="Times New Roman" w:hAnsi="Times New Roman" w:cs="Times New Roman"/>
        <w:b/>
        <w:bCs/>
        <w:i/>
        <w:iCs/>
        <w:sz w:val="18"/>
        <w:szCs w:val="18"/>
        <w:lang w:eastAsia="bg-BG"/>
      </w:rPr>
      <w:t xml:space="preserve">Проектът се осъществява с финансовата подкрепа на Оперативна програма </w:t>
    </w:r>
    <w:r w:rsidRPr="00244F31">
      <w:rPr>
        <w:rFonts w:ascii="Times New Roman" w:eastAsia="Times New Roman" w:hAnsi="Times New Roman" w:cs="Times New Roman"/>
        <w:sz w:val="18"/>
        <w:szCs w:val="18"/>
        <w:lang w:eastAsia="bg-BG"/>
      </w:rPr>
      <w:t>„</w:t>
    </w:r>
    <w:r w:rsidRPr="00244F31">
      <w:rPr>
        <w:rFonts w:ascii="Times New Roman" w:eastAsia="Times New Roman" w:hAnsi="Times New Roman" w:cs="Times New Roman"/>
        <w:b/>
        <w:bCs/>
        <w:i/>
        <w:iCs/>
        <w:sz w:val="18"/>
        <w:szCs w:val="18"/>
        <w:lang w:eastAsia="bg-BG"/>
      </w:rPr>
      <w:t>Административен капацитет”, съфинансирана от Европейския съюз чрез Европейския социален фонд.”</w:t>
    </w:r>
  </w:p>
  <w:p w:rsidR="00381814" w:rsidRPr="00244F31" w:rsidRDefault="00381814" w:rsidP="003818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F36" w:rsidRDefault="00F95F36">
      <w:pPr>
        <w:spacing w:after="0" w:line="240" w:lineRule="auto"/>
      </w:pPr>
      <w:r>
        <w:separator/>
      </w:r>
    </w:p>
  </w:footnote>
  <w:footnote w:type="continuationSeparator" w:id="0">
    <w:p w:rsidR="00F95F36" w:rsidRDefault="00F95F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814" w:rsidRDefault="00381814">
    <w:pPr>
      <w:pStyle w:val="Header"/>
      <w:rPr>
        <w:rFonts w:ascii="Times New Roman" w:eastAsia="Times New Roman" w:hAnsi="Times New Roman" w:cs="Times New Roman"/>
        <w:sz w:val="20"/>
        <w:szCs w:val="20"/>
      </w:rPr>
    </w:pPr>
    <w:r>
      <w:rPr>
        <w:lang w:val="en-US"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4pt;height:56.65pt" filled="t">
          <v:fill opacity="0" color2="black"/>
          <v:imagedata r:id="rId1" o:title=""/>
        </v:shape>
      </w:pict>
    </w:r>
  </w:p>
  <w:p w:rsidR="00381814" w:rsidRDefault="00381814">
    <w:pPr>
      <w:pBdr>
        <w:top w:val="single" w:sz="4" w:space="1" w:color="000000"/>
      </w:pBdr>
      <w:tabs>
        <w:tab w:val="left" w:pos="2739"/>
      </w:tabs>
      <w:ind w:left="-284" w:right="-142"/>
      <w:jc w:val="center"/>
    </w:pPr>
    <w:r>
      <w:rPr>
        <w:rFonts w:ascii="Times New Roman" w:eastAsia="Times New Roman" w:hAnsi="Times New Roman" w:cs="Times New Roman"/>
        <w:sz w:val="20"/>
        <w:szCs w:val="20"/>
      </w:rPr>
      <w:t>„</w:t>
    </w:r>
    <w:r>
      <w:rPr>
        <w:rFonts w:ascii="Times New Roman" w:hAnsi="Times New Roman" w:cs="Times New Roman"/>
        <w:sz w:val="20"/>
        <w:szCs w:val="20"/>
      </w:rPr>
      <w:t>Надграждане на информационната система (ИС) на НАПОО и осигуряване на оперативна съвместимост с цел ускоряване и оптимизиране на процесите по обслужване на гражданите и бизнеса“, договор № 13-32-22</w:t>
    </w:r>
    <w:r>
      <w:rPr>
        <w:rFonts w:ascii="Times New Roman" w:hAnsi="Times New Roman" w:cs="Times New Roman"/>
        <w:sz w:val="20"/>
        <w:szCs w:val="20"/>
        <w:lang w:val="en-US"/>
      </w:rPr>
      <w:t>/</w:t>
    </w:r>
    <w:r>
      <w:rPr>
        <w:rFonts w:ascii="Times New Roman" w:hAnsi="Times New Roman" w:cs="Times New Roman"/>
        <w:sz w:val="20"/>
        <w:szCs w:val="20"/>
      </w:rPr>
      <w:t xml:space="preserve"> 03.02.2014 г.</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814" w:rsidRDefault="0038181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393933" o:spid="_x0000_s2051" type="#_x0000_t136" style="position:absolute;margin-left:0;margin-top:0;width:481.15pt;height:206.2pt;rotation:315;z-index:-251656192;mso-position-horizontal:center;mso-position-horizontal-relative:margin;mso-position-vertical:center;mso-position-vertical-relative:margin" o:allowincell="f" fillcolor="silver" stroked="f">
          <v:fill opacity=".5"/>
          <v:textpath style="font-family:&quot;Calibri&quot;;font-size:1pt" string="ПРОЕКТ!"/>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814" w:rsidRDefault="00381814" w:rsidP="00381814">
    <w:pPr>
      <w:pStyle w:val="Header"/>
      <w:rPr>
        <w:noProof/>
        <w:lang w:eastAsia="en-US"/>
      </w:rPr>
    </w:pPr>
    <w:r>
      <w:rPr>
        <w:noProof/>
        <w:lang w:eastAsia="bg-BG"/>
      </w:rPr>
      <w:drawing>
        <wp:inline distT="0" distB="0" distL="0" distR="0">
          <wp:extent cx="5722620" cy="719455"/>
          <wp:effectExtent l="0" t="0" r="0" b="4445"/>
          <wp:docPr id="1" name="Picture 1" descr="Description: blanka_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blanka_wo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2620" cy="719455"/>
                  </a:xfrm>
                  <a:prstGeom prst="rect">
                    <a:avLst/>
                  </a:prstGeom>
                  <a:noFill/>
                  <a:ln>
                    <a:noFill/>
                  </a:ln>
                </pic:spPr>
              </pic:pic>
            </a:graphicData>
          </a:graphic>
        </wp:inline>
      </w:drawing>
    </w:r>
  </w:p>
  <w:p w:rsidR="00381814" w:rsidRPr="00244F31" w:rsidRDefault="00381814" w:rsidP="00381814">
    <w:pPr>
      <w:pBdr>
        <w:top w:val="single" w:sz="4" w:space="1" w:color="auto"/>
      </w:pBdr>
      <w:tabs>
        <w:tab w:val="left" w:pos="2739"/>
      </w:tabs>
      <w:ind w:left="-284" w:right="-142"/>
      <w:jc w:val="center"/>
      <w:rPr>
        <w:rFonts w:ascii="Times New Roman" w:hAnsi="Times New Roman" w:cs="Times New Roman"/>
        <w:b/>
        <w:sz w:val="20"/>
        <w:szCs w:val="20"/>
        <w:lang w:val="ru-RU"/>
      </w:rPr>
    </w:pPr>
    <w:r w:rsidRPr="00244F31">
      <w:rPr>
        <w:rFonts w:ascii="Times New Roman" w:hAnsi="Times New Roman" w:cs="Times New Roman"/>
        <w:sz w:val="20"/>
        <w:szCs w:val="20"/>
      </w:rPr>
      <w:t>„Надграждане на информационната система (ИС) на НАПОО и осигуряване на оперативна съвместимост с цел ускоряване и оптимизиране на процесите по обслужване на гражданите и бизнеса“, договор № 13-32-22</w:t>
    </w:r>
    <w:r w:rsidRPr="00244F31">
      <w:rPr>
        <w:rFonts w:ascii="Times New Roman" w:hAnsi="Times New Roman" w:cs="Times New Roman"/>
        <w:sz w:val="20"/>
        <w:szCs w:val="20"/>
        <w:lang w:val="en-US"/>
      </w:rPr>
      <w:t>/</w:t>
    </w:r>
    <w:r w:rsidRPr="00244F31">
      <w:rPr>
        <w:rFonts w:ascii="Times New Roman" w:hAnsi="Times New Roman" w:cs="Times New Roman"/>
        <w:sz w:val="20"/>
        <w:szCs w:val="20"/>
      </w:rPr>
      <w:t xml:space="preserve"> 03.02.2014 г.</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814" w:rsidRDefault="0038181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393932" o:spid="_x0000_s2050" type="#_x0000_t136" style="position:absolute;margin-left:0;margin-top:0;width:481.15pt;height:206.2pt;rotation:315;z-index:-251657216;mso-position-horizontal:center;mso-position-horizontal-relative:margin;mso-position-vertical:center;mso-position-vertical-relative:margin" o:allowincell="f" fillcolor="silver" stroked="f">
          <v:fill opacity=".5"/>
          <v:textpath style="font-family:&quot;Calibri&quot;;font-size:1pt" string="ПРОЕКТ!"/>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Heading8"/>
      <w:suff w:val="nothing"/>
      <w:lvlText w:val=""/>
      <w:lvlJc w:val="left"/>
      <w:pPr>
        <w:tabs>
          <w:tab w:val="num" w:pos="0"/>
        </w:tabs>
        <w:ind w:left="1440" w:hanging="1440"/>
      </w:pPr>
    </w:lvl>
    <w:lvl w:ilvl="8">
      <w:start w:val="1"/>
      <w:numFmt w:val="none"/>
      <w:pStyle w:val="Heading9"/>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decimal"/>
      <w:pStyle w:val="ListNumber3"/>
      <w:lvlText w:val="%1."/>
      <w:lvlJc w:val="left"/>
      <w:pPr>
        <w:tabs>
          <w:tab w:val="num" w:pos="926"/>
        </w:tabs>
        <w:ind w:left="926" w:hanging="360"/>
      </w:pPr>
    </w:lvl>
  </w:abstractNum>
  <w:abstractNum w:abstractNumId="3">
    <w:nsid w:val="00000004"/>
    <w:multiLevelType w:val="singleLevel"/>
    <w:tmpl w:val="00000004"/>
    <w:name w:val="WW8Num4"/>
    <w:lvl w:ilvl="0">
      <w:numFmt w:val="bullet"/>
      <w:lvlText w:val=""/>
      <w:lvlJc w:val="left"/>
      <w:pPr>
        <w:tabs>
          <w:tab w:val="num" w:pos="283"/>
        </w:tabs>
        <w:ind w:left="283" w:hanging="283"/>
      </w:pPr>
      <w:rPr>
        <w:rFonts w:ascii="Symbol" w:hAnsi="Symbol" w:cs="Symbol"/>
        <w:color w:val="000000"/>
        <w:sz w:val="20"/>
        <w:lang w:val="en-US"/>
      </w:r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7"/>
    <w:multiLevelType w:val="singleLevel"/>
    <w:tmpl w:val="00000007"/>
    <w:name w:val="WW8Num7"/>
    <w:lvl w:ilvl="0">
      <w:start w:val="1"/>
      <w:numFmt w:val="bullet"/>
      <w:lvlText w:val=""/>
      <w:lvlJc w:val="left"/>
      <w:pPr>
        <w:tabs>
          <w:tab w:val="num" w:pos="1463"/>
        </w:tabs>
        <w:ind w:left="1463" w:hanging="360"/>
      </w:pPr>
      <w:rPr>
        <w:rFonts w:ascii="Symbol" w:hAnsi="Symbol" w:cs="Symbol"/>
      </w:rPr>
    </w:lvl>
  </w:abstractNum>
  <w:abstractNum w:abstractNumId="7">
    <w:nsid w:val="00000008"/>
    <w:multiLevelType w:val="singleLevel"/>
    <w:tmpl w:val="00000008"/>
    <w:name w:val="WW8Num8"/>
    <w:lvl w:ilvl="0">
      <w:start w:val="1"/>
      <w:numFmt w:val="decimal"/>
      <w:lvlText w:val="%1."/>
      <w:lvlJc w:val="left"/>
      <w:pPr>
        <w:tabs>
          <w:tab w:val="num" w:pos="0"/>
        </w:tabs>
        <w:ind w:left="720" w:hanging="360"/>
      </w:pPr>
      <w:rPr>
        <w:rFonts w:ascii="Times New Roman" w:eastAsia="Times New Roman" w:hAnsi="Times New Roman" w:cs="Times New Roman"/>
        <w:b/>
        <w:color w:val="000000"/>
        <w:sz w:val="24"/>
        <w:szCs w:val="20"/>
      </w:rPr>
    </w:lvl>
  </w:abstractNum>
  <w:abstractNum w:abstractNumId="8">
    <w:nsid w:val="00000009"/>
    <w:multiLevelType w:val="multilevel"/>
    <w:tmpl w:val="00000009"/>
    <w:name w:val="WW8Num9"/>
    <w:lvl w:ilvl="0">
      <w:start w:val="2"/>
      <w:numFmt w:val="decimal"/>
      <w:lvlText w:val="%1."/>
      <w:lvlJc w:val="left"/>
      <w:pPr>
        <w:tabs>
          <w:tab w:val="num" w:pos="0"/>
        </w:tabs>
        <w:ind w:left="540" w:hanging="540"/>
      </w:pPr>
      <w:rPr>
        <w:rFonts w:ascii="Times New Roman" w:eastAsia="Times New Roman" w:hAnsi="Times New Roman" w:cs="Times New Roman"/>
        <w:sz w:val="24"/>
        <w:szCs w:val="24"/>
      </w:rPr>
    </w:lvl>
    <w:lvl w:ilvl="1">
      <w:start w:val="3"/>
      <w:numFmt w:val="decimal"/>
      <w:lvlText w:val="%1.%2."/>
      <w:lvlJc w:val="left"/>
      <w:pPr>
        <w:tabs>
          <w:tab w:val="num" w:pos="0"/>
        </w:tabs>
        <w:ind w:left="540" w:hanging="540"/>
      </w:pPr>
      <w:rPr>
        <w:rFonts w:ascii="Times New Roman" w:eastAsia="Times New Roman" w:hAnsi="Times New Roman" w:cs="Times New Roman"/>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sz w:val="24"/>
        <w:szCs w:val="24"/>
      </w:rPr>
    </w:lvl>
  </w:abstractNum>
  <w:abstractNum w:abstractNumId="9">
    <w:nsid w:val="0000000A"/>
    <w:multiLevelType w:val="singleLevel"/>
    <w:tmpl w:val="F9001CB6"/>
    <w:name w:val="WW8Num10"/>
    <w:lvl w:ilvl="0">
      <w:start w:val="1"/>
      <w:numFmt w:val="bullet"/>
      <w:lvlText w:val=""/>
      <w:lvlJc w:val="left"/>
      <w:pPr>
        <w:tabs>
          <w:tab w:val="num" w:pos="0"/>
        </w:tabs>
        <w:ind w:left="1035" w:hanging="360"/>
      </w:pPr>
      <w:rPr>
        <w:rFonts w:ascii="Symbol" w:hAnsi="Symbol" w:cs="Symbol"/>
        <w:b w:val="0"/>
        <w:color w:val="auto"/>
        <w:sz w:val="24"/>
        <w:szCs w:val="24"/>
      </w:rPr>
    </w:lvl>
  </w:abstractNum>
  <w:abstractNum w:abstractNumId="10">
    <w:nsid w:val="0000000B"/>
    <w:multiLevelType w:val="multilevel"/>
    <w:tmpl w:val="0000000B"/>
    <w:name w:val="WW8Num11"/>
    <w:lvl w:ilvl="0">
      <w:start w:val="4"/>
      <w:numFmt w:val="decimal"/>
      <w:lvlText w:val="%1."/>
      <w:lvlJc w:val="left"/>
      <w:pPr>
        <w:tabs>
          <w:tab w:val="num" w:pos="0"/>
        </w:tabs>
        <w:ind w:left="480" w:hanging="480"/>
      </w:pPr>
    </w:lvl>
    <w:lvl w:ilvl="1">
      <w:start w:val="15"/>
      <w:numFmt w:val="decimal"/>
      <w:lvlText w:val="%1.%2."/>
      <w:lvlJc w:val="left"/>
      <w:pPr>
        <w:tabs>
          <w:tab w:val="num" w:pos="709"/>
        </w:tabs>
        <w:ind w:left="1615" w:hanging="480"/>
      </w:pPr>
      <w:rPr>
        <w:rFonts w:ascii="Times New Roman" w:hAnsi="Times New Roman" w:cs="Times New Roman"/>
        <w:b/>
        <w:bCs/>
        <w:sz w:val="24"/>
        <w:szCs w:val="24"/>
      </w:rPr>
    </w:lvl>
    <w:lvl w:ilvl="2">
      <w:start w:val="1"/>
      <w:numFmt w:val="decimal"/>
      <w:lvlText w:val="%1.%2.%3."/>
      <w:lvlJc w:val="left"/>
      <w:pPr>
        <w:tabs>
          <w:tab w:val="num" w:pos="0"/>
        </w:tabs>
        <w:ind w:left="2990" w:hanging="720"/>
      </w:pPr>
    </w:lvl>
    <w:lvl w:ilvl="3">
      <w:start w:val="1"/>
      <w:numFmt w:val="decimal"/>
      <w:lvlText w:val="%1.%2.%3.%4."/>
      <w:lvlJc w:val="left"/>
      <w:pPr>
        <w:tabs>
          <w:tab w:val="num" w:pos="-2837"/>
        </w:tabs>
        <w:ind w:left="1288" w:hanging="720"/>
      </w:pPr>
    </w:lvl>
    <w:lvl w:ilvl="4">
      <w:start w:val="1"/>
      <w:numFmt w:val="decimal"/>
      <w:lvlText w:val="%1.%2.%3.%4.%5."/>
      <w:lvlJc w:val="left"/>
      <w:pPr>
        <w:tabs>
          <w:tab w:val="num" w:pos="0"/>
        </w:tabs>
        <w:ind w:left="5620" w:hanging="1080"/>
      </w:pPr>
    </w:lvl>
    <w:lvl w:ilvl="5">
      <w:start w:val="1"/>
      <w:numFmt w:val="decimal"/>
      <w:lvlText w:val="%1.%2.%3.%4.%5.%6."/>
      <w:lvlJc w:val="left"/>
      <w:pPr>
        <w:tabs>
          <w:tab w:val="num" w:pos="0"/>
        </w:tabs>
        <w:ind w:left="6755" w:hanging="1080"/>
      </w:pPr>
    </w:lvl>
    <w:lvl w:ilvl="6">
      <w:start w:val="1"/>
      <w:numFmt w:val="decimal"/>
      <w:lvlText w:val="%1.%2.%3.%4.%5.%6.%7."/>
      <w:lvlJc w:val="left"/>
      <w:pPr>
        <w:tabs>
          <w:tab w:val="num" w:pos="0"/>
        </w:tabs>
        <w:ind w:left="8250" w:hanging="1440"/>
      </w:pPr>
    </w:lvl>
    <w:lvl w:ilvl="7">
      <w:start w:val="1"/>
      <w:numFmt w:val="decimal"/>
      <w:lvlText w:val="%1.%2.%3.%4.%5.%6.%7.%8."/>
      <w:lvlJc w:val="left"/>
      <w:pPr>
        <w:tabs>
          <w:tab w:val="num" w:pos="0"/>
        </w:tabs>
        <w:ind w:left="9385" w:hanging="1440"/>
      </w:pPr>
    </w:lvl>
    <w:lvl w:ilvl="8">
      <w:start w:val="1"/>
      <w:numFmt w:val="decimal"/>
      <w:lvlText w:val="%1.%2.%3.%4.%5.%6.%7.%8.%9."/>
      <w:lvlJc w:val="left"/>
      <w:pPr>
        <w:tabs>
          <w:tab w:val="num" w:pos="0"/>
        </w:tabs>
        <w:ind w:left="10880" w:hanging="1800"/>
      </w:pPr>
    </w:lvl>
  </w:abstractNum>
  <w:abstractNum w:abstractNumId="11">
    <w:nsid w:val="0000000C"/>
    <w:multiLevelType w:val="multilevel"/>
    <w:tmpl w:val="0000000C"/>
    <w:name w:val="WW8Num1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nsid w:val="0000000D"/>
    <w:multiLevelType w:val="multilevel"/>
    <w:tmpl w:val="0000000D"/>
    <w:name w:val="WW8Num13"/>
    <w:lvl w:ilvl="0">
      <w:start w:val="1"/>
      <w:numFmt w:val="bullet"/>
      <w:lvlText w:val="-"/>
      <w:lvlJc w:val="left"/>
      <w:pPr>
        <w:tabs>
          <w:tab w:val="num" w:pos="0"/>
        </w:tabs>
        <w:ind w:left="0" w:firstLine="0"/>
      </w:pPr>
      <w:rPr>
        <w:rFonts w:ascii="Times New Roman" w:hAnsi="Times New Roman" w:cs="Times New Roman"/>
        <w:b w:val="0"/>
        <w:i/>
        <w:caps w:val="0"/>
        <w:smallCaps w:val="0"/>
        <w:strike w:val="0"/>
        <w:dstrike w:val="0"/>
        <w:color w:val="000000"/>
        <w:spacing w:val="0"/>
        <w:w w:val="100"/>
        <w:position w:val="0"/>
        <w:sz w:val="20"/>
        <w:szCs w:val="24"/>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3">
    <w:nsid w:val="00000010"/>
    <w:multiLevelType w:val="multilevel"/>
    <w:tmpl w:val="00000010"/>
    <w:name w:val="WW8Num1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nsid w:val="00000011"/>
    <w:multiLevelType w:val="multilevel"/>
    <w:tmpl w:val="00000011"/>
    <w:name w:val="WW8Num17"/>
    <w:lvl w:ilvl="0">
      <w:start w:val="1"/>
      <w:numFmt w:val="decimal"/>
      <w:lvlText w:val="%1."/>
      <w:lvlJc w:val="left"/>
      <w:pPr>
        <w:tabs>
          <w:tab w:val="num" w:pos="709"/>
        </w:tabs>
        <w:ind w:left="480" w:hanging="480"/>
      </w:pPr>
    </w:lvl>
    <w:lvl w:ilvl="1">
      <w:start w:val="15"/>
      <w:numFmt w:val="decimal"/>
      <w:lvlText w:val="%1.%2."/>
      <w:lvlJc w:val="left"/>
      <w:pPr>
        <w:tabs>
          <w:tab w:val="num" w:pos="0"/>
        </w:tabs>
        <w:ind w:left="1615" w:hanging="480"/>
      </w:pPr>
    </w:lvl>
    <w:lvl w:ilvl="2">
      <w:start w:val="1"/>
      <w:numFmt w:val="decimal"/>
      <w:lvlText w:val="%1.%2.%3."/>
      <w:lvlJc w:val="left"/>
      <w:pPr>
        <w:tabs>
          <w:tab w:val="num" w:pos="0"/>
        </w:tabs>
        <w:ind w:left="2990" w:hanging="720"/>
      </w:pPr>
    </w:lvl>
    <w:lvl w:ilvl="3">
      <w:start w:val="1"/>
      <w:numFmt w:val="decimal"/>
      <w:lvlText w:val="%1.%2.%3.%4."/>
      <w:lvlJc w:val="left"/>
      <w:pPr>
        <w:tabs>
          <w:tab w:val="num" w:pos="0"/>
        </w:tabs>
        <w:ind w:left="4125" w:hanging="720"/>
      </w:pPr>
    </w:lvl>
    <w:lvl w:ilvl="4">
      <w:start w:val="1"/>
      <w:numFmt w:val="decimal"/>
      <w:lvlText w:val="%1.%2.%3.%4.%5."/>
      <w:lvlJc w:val="left"/>
      <w:pPr>
        <w:tabs>
          <w:tab w:val="num" w:pos="0"/>
        </w:tabs>
        <w:ind w:left="5620" w:hanging="1080"/>
      </w:pPr>
    </w:lvl>
    <w:lvl w:ilvl="5">
      <w:start w:val="1"/>
      <w:numFmt w:val="decimal"/>
      <w:lvlText w:val="%1.%2.%3.%4.%5.%6."/>
      <w:lvlJc w:val="left"/>
      <w:pPr>
        <w:tabs>
          <w:tab w:val="num" w:pos="0"/>
        </w:tabs>
        <w:ind w:left="6755" w:hanging="1080"/>
      </w:pPr>
    </w:lvl>
    <w:lvl w:ilvl="6">
      <w:start w:val="1"/>
      <w:numFmt w:val="decimal"/>
      <w:lvlText w:val="%1.%2.%3.%4.%5.%6.%7."/>
      <w:lvlJc w:val="left"/>
      <w:pPr>
        <w:tabs>
          <w:tab w:val="num" w:pos="0"/>
        </w:tabs>
        <w:ind w:left="8250" w:hanging="1440"/>
      </w:pPr>
    </w:lvl>
    <w:lvl w:ilvl="7">
      <w:start w:val="1"/>
      <w:numFmt w:val="decimal"/>
      <w:lvlText w:val="%1.%2.%3.%4.%5.%6.%7.%8."/>
      <w:lvlJc w:val="left"/>
      <w:pPr>
        <w:tabs>
          <w:tab w:val="num" w:pos="0"/>
        </w:tabs>
        <w:ind w:left="9385" w:hanging="1440"/>
      </w:pPr>
    </w:lvl>
    <w:lvl w:ilvl="8">
      <w:start w:val="1"/>
      <w:numFmt w:val="decimal"/>
      <w:lvlText w:val="%1.%2.%3.%4.%5.%6.%7.%8.%9."/>
      <w:lvlJc w:val="left"/>
      <w:pPr>
        <w:tabs>
          <w:tab w:val="num" w:pos="0"/>
        </w:tabs>
        <w:ind w:left="10880" w:hanging="1800"/>
      </w:pPr>
    </w:lvl>
  </w:abstractNum>
  <w:abstractNum w:abstractNumId="15">
    <w:nsid w:val="00000012"/>
    <w:multiLevelType w:val="multilevel"/>
    <w:tmpl w:val="00000012"/>
    <w:name w:val="WW8Num18"/>
    <w:lvl w:ilvl="0">
      <w:start w:val="2"/>
      <w:numFmt w:val="decimal"/>
      <w:lvlText w:val="%1"/>
      <w:lvlJc w:val="left"/>
      <w:pPr>
        <w:tabs>
          <w:tab w:val="num" w:pos="0"/>
        </w:tabs>
        <w:ind w:left="360" w:hanging="360"/>
      </w:pPr>
    </w:lvl>
    <w:lvl w:ilvl="1">
      <w:start w:val="1"/>
      <w:numFmt w:val="decimal"/>
      <w:lvlText w:val="%1.%2"/>
      <w:lvlJc w:val="left"/>
      <w:pPr>
        <w:tabs>
          <w:tab w:val="num" w:pos="0"/>
        </w:tabs>
        <w:ind w:left="1395" w:hanging="360"/>
      </w:pPr>
      <w:rPr>
        <w:rFonts w:ascii="Times New Roman" w:eastAsia="Times New Roman" w:hAnsi="Times New Roman" w:cs="Times New Roman"/>
        <w:b/>
        <w:bCs/>
        <w:sz w:val="24"/>
        <w:szCs w:val="24"/>
      </w:rPr>
    </w:lvl>
    <w:lvl w:ilvl="2">
      <w:start w:val="1"/>
      <w:numFmt w:val="decimal"/>
      <w:lvlText w:val="%1.%2.%3"/>
      <w:lvlJc w:val="left"/>
      <w:pPr>
        <w:tabs>
          <w:tab w:val="num" w:pos="0"/>
        </w:tabs>
        <w:ind w:left="2790" w:hanging="720"/>
      </w:pPr>
    </w:lvl>
    <w:lvl w:ilvl="3">
      <w:start w:val="1"/>
      <w:numFmt w:val="decimal"/>
      <w:lvlText w:val="%1.%2.%3.%4"/>
      <w:lvlJc w:val="left"/>
      <w:pPr>
        <w:tabs>
          <w:tab w:val="num" w:pos="0"/>
        </w:tabs>
        <w:ind w:left="3825" w:hanging="720"/>
      </w:pPr>
    </w:lvl>
    <w:lvl w:ilvl="4">
      <w:start w:val="1"/>
      <w:numFmt w:val="decimal"/>
      <w:lvlText w:val="%1.%2.%3.%4.%5"/>
      <w:lvlJc w:val="left"/>
      <w:pPr>
        <w:tabs>
          <w:tab w:val="num" w:pos="0"/>
        </w:tabs>
        <w:ind w:left="5220" w:hanging="1080"/>
      </w:pPr>
    </w:lvl>
    <w:lvl w:ilvl="5">
      <w:start w:val="1"/>
      <w:numFmt w:val="decimal"/>
      <w:lvlText w:val="%1.%2.%3.%4.%5.%6"/>
      <w:lvlJc w:val="left"/>
      <w:pPr>
        <w:tabs>
          <w:tab w:val="num" w:pos="0"/>
        </w:tabs>
        <w:ind w:left="6255" w:hanging="1080"/>
      </w:pPr>
    </w:lvl>
    <w:lvl w:ilvl="6">
      <w:start w:val="1"/>
      <w:numFmt w:val="decimal"/>
      <w:lvlText w:val="%1.%2.%3.%4.%5.%6.%7"/>
      <w:lvlJc w:val="left"/>
      <w:pPr>
        <w:tabs>
          <w:tab w:val="num" w:pos="0"/>
        </w:tabs>
        <w:ind w:left="7650" w:hanging="1440"/>
      </w:pPr>
    </w:lvl>
    <w:lvl w:ilvl="7">
      <w:start w:val="1"/>
      <w:numFmt w:val="decimal"/>
      <w:lvlText w:val="%1.%2.%3.%4.%5.%6.%7.%8"/>
      <w:lvlJc w:val="left"/>
      <w:pPr>
        <w:tabs>
          <w:tab w:val="num" w:pos="0"/>
        </w:tabs>
        <w:ind w:left="8685" w:hanging="1440"/>
      </w:pPr>
    </w:lvl>
    <w:lvl w:ilvl="8">
      <w:start w:val="1"/>
      <w:numFmt w:val="decimal"/>
      <w:lvlText w:val="%1.%2.%3.%4.%5.%6.%7.%8.%9"/>
      <w:lvlJc w:val="left"/>
      <w:pPr>
        <w:tabs>
          <w:tab w:val="num" w:pos="0"/>
        </w:tabs>
        <w:ind w:left="10080" w:hanging="1800"/>
      </w:pPr>
    </w:lvl>
  </w:abstractNum>
  <w:abstractNum w:abstractNumId="16">
    <w:nsid w:val="00000013"/>
    <w:multiLevelType w:val="singleLevel"/>
    <w:tmpl w:val="00000013"/>
    <w:name w:val="WW8Num19"/>
    <w:lvl w:ilvl="0">
      <w:start w:val="1"/>
      <w:numFmt w:val="decimal"/>
      <w:lvlText w:val="%1."/>
      <w:lvlJc w:val="left"/>
      <w:pPr>
        <w:tabs>
          <w:tab w:val="num" w:pos="720"/>
        </w:tabs>
        <w:ind w:left="720" w:hanging="360"/>
      </w:pPr>
    </w:lvl>
  </w:abstractNum>
  <w:abstractNum w:abstractNumId="17">
    <w:nsid w:val="00000014"/>
    <w:multiLevelType w:val="multilevel"/>
    <w:tmpl w:val="5A587372"/>
    <w:name w:val="WW8Num20"/>
    <w:lvl w:ilvl="0">
      <w:start w:val="1"/>
      <w:numFmt w:val="decimal"/>
      <w:lvlText w:val="%1."/>
      <w:lvlJc w:val="left"/>
      <w:pPr>
        <w:tabs>
          <w:tab w:val="num" w:pos="0"/>
        </w:tabs>
        <w:ind w:left="1070" w:hanging="360"/>
      </w:pPr>
      <w:rPr>
        <w:b/>
      </w:rPr>
    </w:lvl>
    <w:lvl w:ilvl="1">
      <w:start w:val="6"/>
      <w:numFmt w:val="decimal"/>
      <w:isLgl/>
      <w:lvlText w:val="%1.%2."/>
      <w:lvlJc w:val="left"/>
      <w:pPr>
        <w:ind w:left="1250" w:hanging="54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8">
    <w:nsid w:val="00000015"/>
    <w:multiLevelType w:val="multilevel"/>
    <w:tmpl w:val="00000015"/>
    <w:name w:val="WW8Num21"/>
    <w:lvl w:ilvl="0">
      <w:start w:val="1"/>
      <w:numFmt w:val="bullet"/>
      <w:pStyle w:val="Bulets"/>
      <w:lvlText w:val=""/>
      <w:lvlJc w:val="left"/>
      <w:pPr>
        <w:tabs>
          <w:tab w:val="num" w:pos="1247"/>
        </w:tabs>
        <w:ind w:left="1247" w:hanging="396"/>
      </w:pPr>
      <w:rPr>
        <w:rFonts w:ascii="Symbol" w:hAnsi="Symbol" w:cs="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6"/>
    <w:multiLevelType w:val="singleLevel"/>
    <w:tmpl w:val="00000016"/>
    <w:name w:val="WW8Num22"/>
    <w:lvl w:ilvl="0">
      <w:start w:val="1"/>
      <w:numFmt w:val="decimal"/>
      <w:lvlText w:val="%1."/>
      <w:lvlJc w:val="left"/>
      <w:pPr>
        <w:tabs>
          <w:tab w:val="num" w:pos="720"/>
        </w:tabs>
        <w:ind w:left="720" w:hanging="360"/>
      </w:pPr>
    </w:lvl>
  </w:abstractNum>
  <w:abstractNum w:abstractNumId="20">
    <w:nsid w:val="00000017"/>
    <w:multiLevelType w:val="multilevel"/>
    <w:tmpl w:val="00000017"/>
    <w:name w:val="WW8Num23"/>
    <w:lvl w:ilvl="0">
      <w:start w:val="1"/>
      <w:numFmt w:val="bullet"/>
      <w:lvlText w:val=""/>
      <w:lvlJc w:val="left"/>
      <w:pPr>
        <w:tabs>
          <w:tab w:val="num" w:pos="0"/>
        </w:tabs>
        <w:ind w:left="1146" w:hanging="360"/>
      </w:pPr>
      <w:rPr>
        <w:rFonts w:ascii="Symbol" w:hAnsi="Symbol" w:cs="Symbol"/>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21">
    <w:nsid w:val="00000018"/>
    <w:multiLevelType w:val="singleLevel"/>
    <w:tmpl w:val="00000018"/>
    <w:name w:val="WW8Num24"/>
    <w:lvl w:ilvl="0">
      <w:start w:val="1"/>
      <w:numFmt w:val="decimal"/>
      <w:lvlText w:val="%1."/>
      <w:lvlJc w:val="left"/>
      <w:pPr>
        <w:tabs>
          <w:tab w:val="num" w:pos="720"/>
        </w:tabs>
        <w:ind w:left="720" w:hanging="360"/>
      </w:pPr>
      <w:rPr>
        <w:rFonts w:ascii="Times New Roman" w:hAnsi="Times New Roman" w:cs="Times New Roman"/>
        <w:b/>
        <w:sz w:val="24"/>
        <w:szCs w:val="24"/>
        <w:lang w:val="bg-BG"/>
      </w:rPr>
    </w:lvl>
  </w:abstractNum>
  <w:abstractNum w:abstractNumId="22">
    <w:nsid w:val="00000019"/>
    <w:multiLevelType w:val="multilevel"/>
    <w:tmpl w:val="00000019"/>
    <w:name w:val="WW8Num25"/>
    <w:lvl w:ilvl="0">
      <w:start w:val="2"/>
      <w:numFmt w:val="decimal"/>
      <w:lvlText w:val="%1."/>
      <w:lvlJc w:val="left"/>
      <w:pPr>
        <w:tabs>
          <w:tab w:val="num" w:pos="0"/>
        </w:tabs>
        <w:ind w:left="360" w:hanging="360"/>
      </w:pPr>
    </w:lvl>
    <w:lvl w:ilvl="1">
      <w:start w:val="6"/>
      <w:numFmt w:val="decimal"/>
      <w:lvlText w:val="%1.%2."/>
      <w:lvlJc w:val="left"/>
      <w:pPr>
        <w:tabs>
          <w:tab w:val="num" w:pos="709"/>
        </w:tabs>
        <w:ind w:left="1755" w:hanging="360"/>
      </w:pPr>
      <w:rPr>
        <w:rFonts w:ascii="Times New Roman" w:eastAsia="SimHei" w:hAnsi="Times New Roman" w:cs="Times New Roman"/>
        <w:b/>
        <w:bCs/>
        <w:sz w:val="24"/>
        <w:szCs w:val="20"/>
      </w:rPr>
    </w:lvl>
    <w:lvl w:ilvl="2">
      <w:start w:val="1"/>
      <w:numFmt w:val="decimal"/>
      <w:lvlText w:val="%1.%2.%3."/>
      <w:lvlJc w:val="left"/>
      <w:pPr>
        <w:tabs>
          <w:tab w:val="num" w:pos="0"/>
        </w:tabs>
        <w:ind w:left="3510" w:hanging="720"/>
      </w:pPr>
    </w:lvl>
    <w:lvl w:ilvl="3">
      <w:start w:val="1"/>
      <w:numFmt w:val="decimal"/>
      <w:lvlText w:val="%1.%2.%3.%4."/>
      <w:lvlJc w:val="left"/>
      <w:pPr>
        <w:tabs>
          <w:tab w:val="num" w:pos="0"/>
        </w:tabs>
        <w:ind w:left="4905" w:hanging="720"/>
      </w:pPr>
    </w:lvl>
    <w:lvl w:ilvl="4">
      <w:start w:val="1"/>
      <w:numFmt w:val="decimal"/>
      <w:lvlText w:val="%1.%2.%3.%4.%5."/>
      <w:lvlJc w:val="left"/>
      <w:pPr>
        <w:tabs>
          <w:tab w:val="num" w:pos="0"/>
        </w:tabs>
        <w:ind w:left="6660" w:hanging="1080"/>
      </w:pPr>
    </w:lvl>
    <w:lvl w:ilvl="5">
      <w:start w:val="1"/>
      <w:numFmt w:val="decimal"/>
      <w:lvlText w:val="%1.%2.%3.%4.%5.%6."/>
      <w:lvlJc w:val="left"/>
      <w:pPr>
        <w:tabs>
          <w:tab w:val="num" w:pos="0"/>
        </w:tabs>
        <w:ind w:left="8055" w:hanging="1080"/>
      </w:pPr>
    </w:lvl>
    <w:lvl w:ilvl="6">
      <w:start w:val="1"/>
      <w:numFmt w:val="decimal"/>
      <w:lvlText w:val="%1.%2.%3.%4.%5.%6.%7."/>
      <w:lvlJc w:val="left"/>
      <w:pPr>
        <w:tabs>
          <w:tab w:val="num" w:pos="0"/>
        </w:tabs>
        <w:ind w:left="9810" w:hanging="1440"/>
      </w:pPr>
    </w:lvl>
    <w:lvl w:ilvl="7">
      <w:start w:val="1"/>
      <w:numFmt w:val="decimal"/>
      <w:lvlText w:val="%1.%2.%3.%4.%5.%6.%7.%8."/>
      <w:lvlJc w:val="left"/>
      <w:pPr>
        <w:tabs>
          <w:tab w:val="num" w:pos="0"/>
        </w:tabs>
        <w:ind w:left="11205" w:hanging="1440"/>
      </w:pPr>
    </w:lvl>
    <w:lvl w:ilvl="8">
      <w:start w:val="1"/>
      <w:numFmt w:val="decimal"/>
      <w:lvlText w:val="%1.%2.%3.%4.%5.%6.%7.%8.%9."/>
      <w:lvlJc w:val="left"/>
      <w:pPr>
        <w:tabs>
          <w:tab w:val="num" w:pos="0"/>
        </w:tabs>
        <w:ind w:left="12960" w:hanging="1800"/>
      </w:pPr>
    </w:lvl>
  </w:abstractNum>
  <w:abstractNum w:abstractNumId="23">
    <w:nsid w:val="0000001A"/>
    <w:multiLevelType w:val="singleLevel"/>
    <w:tmpl w:val="0000001A"/>
    <w:name w:val="WW8Num26"/>
    <w:lvl w:ilvl="0">
      <w:start w:val="1"/>
      <w:numFmt w:val="decimal"/>
      <w:lvlText w:val="%1."/>
      <w:lvlJc w:val="left"/>
      <w:pPr>
        <w:tabs>
          <w:tab w:val="num" w:pos="720"/>
        </w:tabs>
        <w:ind w:left="720" w:hanging="360"/>
      </w:pPr>
    </w:lvl>
  </w:abstractNum>
  <w:abstractNum w:abstractNumId="24">
    <w:nsid w:val="0000001B"/>
    <w:multiLevelType w:val="singleLevel"/>
    <w:tmpl w:val="0000001B"/>
    <w:name w:val="WW8Num27"/>
    <w:lvl w:ilvl="0">
      <w:start w:val="1"/>
      <w:numFmt w:val="decimal"/>
      <w:lvlText w:val="%1."/>
      <w:lvlJc w:val="left"/>
      <w:pPr>
        <w:tabs>
          <w:tab w:val="num" w:pos="720"/>
        </w:tabs>
        <w:ind w:left="720" w:hanging="360"/>
      </w:pPr>
      <w:rPr>
        <w:rFonts w:ascii="Times New Roman" w:eastAsia="Times New Roman" w:hAnsi="Times New Roman" w:cs="Times New Roman"/>
        <w:sz w:val="24"/>
        <w:szCs w:val="24"/>
      </w:rPr>
    </w:lvl>
  </w:abstractNum>
  <w:abstractNum w:abstractNumId="25">
    <w:nsid w:val="0000001C"/>
    <w:multiLevelType w:val="multilevel"/>
    <w:tmpl w:val="0000001C"/>
    <w:name w:val="WW8Num28"/>
    <w:lvl w:ilvl="0">
      <w:start w:val="4"/>
      <w:numFmt w:val="decimal"/>
      <w:lvlText w:val="%1"/>
      <w:lvlJc w:val="left"/>
      <w:pPr>
        <w:tabs>
          <w:tab w:val="num" w:pos="0"/>
        </w:tabs>
        <w:ind w:left="375" w:hanging="375"/>
      </w:pPr>
    </w:lvl>
    <w:lvl w:ilvl="1">
      <w:start w:val="1"/>
      <w:numFmt w:val="decimal"/>
      <w:lvlText w:val="%1.%2"/>
      <w:lvlJc w:val="left"/>
      <w:pPr>
        <w:tabs>
          <w:tab w:val="num" w:pos="0"/>
        </w:tabs>
        <w:ind w:left="375" w:hanging="375"/>
      </w:pPr>
      <w:rPr>
        <w:rFonts w:ascii="Times New Roman" w:hAnsi="Times New Roman" w:cs="Times New Roman"/>
        <w:b/>
        <w:sz w:val="24"/>
        <w:szCs w:val="24"/>
      </w:rPr>
    </w:lvl>
    <w:lvl w:ilvl="2">
      <w:start w:val="1"/>
      <w:numFmt w:val="decimal"/>
      <w:lvlText w:val="%1.%2.%3"/>
      <w:lvlJc w:val="left"/>
      <w:pPr>
        <w:tabs>
          <w:tab w:val="num" w:pos="0"/>
        </w:tabs>
        <w:ind w:left="1855" w:hanging="720"/>
      </w:pPr>
      <w:rPr>
        <w:rFonts w:ascii="Times New Roman" w:hAnsi="Times New Roman" w:cs="Times New Roman"/>
        <w:position w:val="0"/>
        <w:sz w:val="24"/>
        <w:szCs w:val="24"/>
        <w:vertAlign w:val="baseline"/>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26">
    <w:nsid w:val="0000001D"/>
    <w:multiLevelType w:val="multilevel"/>
    <w:tmpl w:val="0000001D"/>
    <w:name w:val="WW8Num29"/>
    <w:lvl w:ilvl="0">
      <w:start w:val="1"/>
      <w:numFmt w:val="decimal"/>
      <w:lvlText w:val="%1."/>
      <w:lvlJc w:val="left"/>
      <w:pPr>
        <w:tabs>
          <w:tab w:val="num" w:pos="1743"/>
        </w:tabs>
        <w:ind w:left="1743" w:hanging="1035"/>
      </w:pPr>
      <w:rPr>
        <w:rFonts w:ascii="Times New Roman" w:hAnsi="Times New Roman" w:cs="Times New Roman"/>
        <w:b/>
        <w:sz w:val="24"/>
        <w:szCs w:val="24"/>
      </w:rPr>
    </w:lvl>
    <w:lvl w:ilvl="1">
      <w:start w:val="1"/>
      <w:numFmt w:val="decimal"/>
      <w:lvlText w:val="%1.%2."/>
      <w:lvlJc w:val="left"/>
      <w:pPr>
        <w:tabs>
          <w:tab w:val="num" w:pos="1128"/>
        </w:tabs>
        <w:ind w:left="1128" w:hanging="420"/>
      </w:pPr>
      <w:rPr>
        <w:rFonts w:ascii="Times New Roman" w:hAnsi="Times New Roman" w:cs="Times New Roman"/>
        <w:b/>
        <w:sz w:val="24"/>
        <w:szCs w:val="24"/>
      </w:rPr>
    </w:lvl>
    <w:lvl w:ilvl="2">
      <w:start w:val="1"/>
      <w:numFmt w:val="decimal"/>
      <w:lvlText w:val="%1.%2.%3."/>
      <w:lvlJc w:val="left"/>
      <w:pPr>
        <w:tabs>
          <w:tab w:val="num" w:pos="1428"/>
        </w:tabs>
        <w:ind w:left="1428" w:hanging="720"/>
      </w:pPr>
    </w:lvl>
    <w:lvl w:ilvl="3">
      <w:start w:val="1"/>
      <w:numFmt w:val="decimal"/>
      <w:lvlText w:val="%1.%2.%3.%4."/>
      <w:lvlJc w:val="left"/>
      <w:pPr>
        <w:tabs>
          <w:tab w:val="num" w:pos="1428"/>
        </w:tabs>
        <w:ind w:left="1428" w:hanging="720"/>
      </w:pPr>
    </w:lvl>
    <w:lvl w:ilvl="4">
      <w:start w:val="1"/>
      <w:numFmt w:val="decimal"/>
      <w:lvlText w:val="%1.%2.%3.%4.%5."/>
      <w:lvlJc w:val="left"/>
      <w:pPr>
        <w:tabs>
          <w:tab w:val="num" w:pos="1788"/>
        </w:tabs>
        <w:ind w:left="1788" w:hanging="1080"/>
      </w:pPr>
    </w:lvl>
    <w:lvl w:ilvl="5">
      <w:start w:val="1"/>
      <w:numFmt w:val="decimal"/>
      <w:lvlText w:val="%1.%2.%3.%4.%5.%6."/>
      <w:lvlJc w:val="left"/>
      <w:pPr>
        <w:tabs>
          <w:tab w:val="num" w:pos="1788"/>
        </w:tabs>
        <w:ind w:left="1788" w:hanging="1080"/>
      </w:pPr>
    </w:lvl>
    <w:lvl w:ilvl="6">
      <w:start w:val="1"/>
      <w:numFmt w:val="decimal"/>
      <w:lvlText w:val="%1.%2.%3.%4.%5.%6.%7."/>
      <w:lvlJc w:val="left"/>
      <w:pPr>
        <w:tabs>
          <w:tab w:val="num" w:pos="2148"/>
        </w:tabs>
        <w:ind w:left="2148" w:hanging="1440"/>
      </w:pPr>
    </w:lvl>
    <w:lvl w:ilvl="7">
      <w:start w:val="1"/>
      <w:numFmt w:val="decimal"/>
      <w:lvlText w:val="%1.%2.%3.%4.%5.%6.%7.%8."/>
      <w:lvlJc w:val="left"/>
      <w:pPr>
        <w:tabs>
          <w:tab w:val="num" w:pos="2148"/>
        </w:tabs>
        <w:ind w:left="2148" w:hanging="1440"/>
      </w:pPr>
    </w:lvl>
    <w:lvl w:ilvl="8">
      <w:start w:val="1"/>
      <w:numFmt w:val="decimal"/>
      <w:lvlText w:val="%1.%2.%3.%4.%5.%6.%7.%8.%9."/>
      <w:lvlJc w:val="left"/>
      <w:pPr>
        <w:tabs>
          <w:tab w:val="num" w:pos="2508"/>
        </w:tabs>
        <w:ind w:left="2508" w:hanging="1800"/>
      </w:pPr>
    </w:lvl>
  </w:abstractNum>
  <w:abstractNum w:abstractNumId="27">
    <w:nsid w:val="0000001F"/>
    <w:multiLevelType w:val="singleLevel"/>
    <w:tmpl w:val="0000001F"/>
    <w:name w:val="WW8Num31"/>
    <w:lvl w:ilvl="0">
      <w:start w:val="1"/>
      <w:numFmt w:val="bullet"/>
      <w:lvlText w:val=""/>
      <w:lvlJc w:val="left"/>
      <w:pPr>
        <w:tabs>
          <w:tab w:val="num" w:pos="0"/>
        </w:tabs>
        <w:ind w:left="360" w:hanging="360"/>
      </w:pPr>
      <w:rPr>
        <w:rFonts w:ascii="Symbol" w:hAnsi="Symbol" w:cs="Symbol"/>
        <w:color w:val="000000"/>
        <w:sz w:val="24"/>
        <w:szCs w:val="24"/>
        <w:lang w:eastAsia="bg-BG"/>
      </w:rPr>
    </w:lvl>
  </w:abstractNum>
  <w:abstractNum w:abstractNumId="28">
    <w:nsid w:val="00000021"/>
    <w:multiLevelType w:val="multilevel"/>
    <w:tmpl w:val="00000021"/>
    <w:name w:val="WW8Num33"/>
    <w:lvl w:ilvl="0">
      <w:start w:val="1"/>
      <w:numFmt w:val="bullet"/>
      <w:lvlText w:val="-"/>
      <w:lvlJc w:val="left"/>
      <w:pPr>
        <w:tabs>
          <w:tab w:val="num" w:pos="0"/>
        </w:tabs>
        <w:ind w:left="0" w:firstLine="0"/>
      </w:pPr>
      <w:rPr>
        <w:rFonts w:ascii="Times New Roman" w:hAnsi="Times New Roman" w:cs="Times New Roman"/>
        <w:b w:val="0"/>
        <w:i/>
        <w:caps w:val="0"/>
        <w:smallCaps w:val="0"/>
        <w:color w:val="000000"/>
        <w:spacing w:val="0"/>
        <w:w w:val="100"/>
        <w:position w:val="0"/>
        <w:sz w:val="20"/>
        <w:szCs w:val="24"/>
        <w:u w:val="singl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9">
    <w:nsid w:val="00000022"/>
    <w:multiLevelType w:val="multilevel"/>
    <w:tmpl w:val="50982B0E"/>
    <w:name w:val="WW8Num34"/>
    <w:lvl w:ilvl="0">
      <w:start w:val="1"/>
      <w:numFmt w:val="decimal"/>
      <w:lvlText w:val="%1."/>
      <w:lvlJc w:val="left"/>
      <w:pPr>
        <w:tabs>
          <w:tab w:val="num" w:pos="0"/>
        </w:tabs>
        <w:ind w:left="1035" w:hanging="360"/>
      </w:pPr>
      <w:rPr>
        <w:rFonts w:ascii="Times New Roman" w:eastAsia="Times New Roman" w:hAnsi="Times New Roman" w:cs="Times New Roman"/>
        <w:b/>
        <w:sz w:val="24"/>
        <w:szCs w:val="24"/>
      </w:rPr>
    </w:lvl>
    <w:lvl w:ilvl="1">
      <w:start w:val="1"/>
      <w:numFmt w:val="decimal"/>
      <w:isLgl/>
      <w:lvlText w:val="%1.%2."/>
      <w:lvlJc w:val="left"/>
      <w:pPr>
        <w:ind w:left="1110" w:hanging="435"/>
      </w:pPr>
      <w:rPr>
        <w:rFonts w:hint="default"/>
      </w:rPr>
    </w:lvl>
    <w:lvl w:ilvl="2">
      <w:start w:val="1"/>
      <w:numFmt w:val="decimal"/>
      <w:isLgl/>
      <w:lvlText w:val="%1.%2.%3."/>
      <w:lvlJc w:val="left"/>
      <w:pPr>
        <w:ind w:left="1395" w:hanging="720"/>
      </w:pPr>
      <w:rPr>
        <w:rFonts w:hint="default"/>
      </w:rPr>
    </w:lvl>
    <w:lvl w:ilvl="3">
      <w:start w:val="1"/>
      <w:numFmt w:val="decimal"/>
      <w:isLgl/>
      <w:lvlText w:val="%1.%2.%3.%4."/>
      <w:lvlJc w:val="left"/>
      <w:pPr>
        <w:ind w:left="1395" w:hanging="720"/>
      </w:pPr>
      <w:rPr>
        <w:rFonts w:hint="default"/>
      </w:rPr>
    </w:lvl>
    <w:lvl w:ilvl="4">
      <w:start w:val="1"/>
      <w:numFmt w:val="decimal"/>
      <w:isLgl/>
      <w:lvlText w:val="%1.%2.%3.%4.%5."/>
      <w:lvlJc w:val="left"/>
      <w:pPr>
        <w:ind w:left="1755" w:hanging="1080"/>
      </w:pPr>
      <w:rPr>
        <w:rFonts w:hint="default"/>
      </w:rPr>
    </w:lvl>
    <w:lvl w:ilvl="5">
      <w:start w:val="1"/>
      <w:numFmt w:val="decimal"/>
      <w:isLgl/>
      <w:lvlText w:val="%1.%2.%3.%4.%5.%6."/>
      <w:lvlJc w:val="left"/>
      <w:pPr>
        <w:ind w:left="1755" w:hanging="1080"/>
      </w:pPr>
      <w:rPr>
        <w:rFonts w:hint="default"/>
      </w:rPr>
    </w:lvl>
    <w:lvl w:ilvl="6">
      <w:start w:val="1"/>
      <w:numFmt w:val="decimal"/>
      <w:isLgl/>
      <w:lvlText w:val="%1.%2.%3.%4.%5.%6.%7."/>
      <w:lvlJc w:val="left"/>
      <w:pPr>
        <w:ind w:left="2115" w:hanging="1440"/>
      </w:pPr>
      <w:rPr>
        <w:rFonts w:hint="default"/>
      </w:rPr>
    </w:lvl>
    <w:lvl w:ilvl="7">
      <w:start w:val="1"/>
      <w:numFmt w:val="decimal"/>
      <w:isLgl/>
      <w:lvlText w:val="%1.%2.%3.%4.%5.%6.%7.%8."/>
      <w:lvlJc w:val="left"/>
      <w:pPr>
        <w:ind w:left="2115" w:hanging="1440"/>
      </w:pPr>
      <w:rPr>
        <w:rFonts w:hint="default"/>
      </w:rPr>
    </w:lvl>
    <w:lvl w:ilvl="8">
      <w:start w:val="1"/>
      <w:numFmt w:val="decimal"/>
      <w:isLgl/>
      <w:lvlText w:val="%1.%2.%3.%4.%5.%6.%7.%8.%9."/>
      <w:lvlJc w:val="left"/>
      <w:pPr>
        <w:ind w:left="2475" w:hanging="1800"/>
      </w:pPr>
      <w:rPr>
        <w:rFonts w:hint="default"/>
      </w:rPr>
    </w:lvl>
  </w:abstractNum>
  <w:abstractNum w:abstractNumId="30">
    <w:nsid w:val="00000024"/>
    <w:multiLevelType w:val="multilevel"/>
    <w:tmpl w:val="00000024"/>
    <w:name w:val="WW8Num36"/>
    <w:lvl w:ilvl="0">
      <w:start w:val="1"/>
      <w:numFmt w:val="bullet"/>
      <w:lvlText w:val=""/>
      <w:lvlJc w:val="left"/>
      <w:pPr>
        <w:tabs>
          <w:tab w:val="num" w:pos="720"/>
        </w:tabs>
        <w:ind w:left="720" w:hanging="360"/>
      </w:pPr>
      <w:rPr>
        <w:rFonts w:ascii="Symbol" w:hAnsi="Symbol" w:cs="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sz w:val="24"/>
        <w:szCs w:val="24"/>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sz w:val="24"/>
        <w:szCs w:val="24"/>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1">
    <w:nsid w:val="00000025"/>
    <w:multiLevelType w:val="singleLevel"/>
    <w:tmpl w:val="00000025"/>
    <w:name w:val="WW8Num37"/>
    <w:lvl w:ilvl="0">
      <w:start w:val="1"/>
      <w:numFmt w:val="bullet"/>
      <w:lvlText w:val=""/>
      <w:lvlJc w:val="left"/>
      <w:pPr>
        <w:tabs>
          <w:tab w:val="num" w:pos="357"/>
        </w:tabs>
        <w:ind w:left="357" w:hanging="357"/>
      </w:pPr>
      <w:rPr>
        <w:rFonts w:ascii="Symbol" w:hAnsi="Symbol" w:cs="Symbol"/>
        <w:sz w:val="24"/>
        <w:szCs w:val="24"/>
      </w:rPr>
    </w:lvl>
  </w:abstractNum>
  <w:abstractNum w:abstractNumId="32">
    <w:nsid w:val="00000026"/>
    <w:multiLevelType w:val="singleLevel"/>
    <w:tmpl w:val="00000026"/>
    <w:name w:val="WW8Num38"/>
    <w:lvl w:ilvl="0">
      <w:start w:val="1"/>
      <w:numFmt w:val="decimal"/>
      <w:lvlText w:val="%1."/>
      <w:lvlJc w:val="left"/>
      <w:pPr>
        <w:tabs>
          <w:tab w:val="num" w:pos="720"/>
        </w:tabs>
        <w:ind w:left="720" w:hanging="360"/>
      </w:pPr>
      <w:rPr>
        <w:rFonts w:ascii="Times New Roman" w:eastAsia="Times New Roman" w:hAnsi="Times New Roman" w:cs="Times New Roman"/>
        <w:sz w:val="24"/>
        <w:szCs w:val="24"/>
      </w:rPr>
    </w:lvl>
  </w:abstractNum>
  <w:abstractNum w:abstractNumId="33">
    <w:nsid w:val="00000027"/>
    <w:multiLevelType w:val="multilevel"/>
    <w:tmpl w:val="00000027"/>
    <w:name w:val="WW8Num39"/>
    <w:lvl w:ilvl="0">
      <w:start w:val="1"/>
      <w:numFmt w:val="bullet"/>
      <w:lvlText w:val=""/>
      <w:lvlJc w:val="left"/>
      <w:pPr>
        <w:tabs>
          <w:tab w:val="num" w:pos="720"/>
        </w:tabs>
        <w:ind w:left="720" w:hanging="360"/>
      </w:pPr>
      <w:rPr>
        <w:rFonts w:ascii="Symbol" w:hAnsi="Symbol" w:cs="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sz w:val="24"/>
        <w:szCs w:val="24"/>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sz w:val="24"/>
        <w:szCs w:val="24"/>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4">
    <w:nsid w:val="0000002A"/>
    <w:multiLevelType w:val="multilevel"/>
    <w:tmpl w:val="0000002A"/>
    <w:name w:val="WW8Num42"/>
    <w:lvl w:ilvl="0">
      <w:start w:val="1"/>
      <w:numFmt w:val="bullet"/>
      <w:lvlText w:val=""/>
      <w:lvlJc w:val="left"/>
      <w:pPr>
        <w:tabs>
          <w:tab w:val="num" w:pos="283"/>
        </w:tabs>
        <w:ind w:left="283" w:hanging="283"/>
      </w:pPr>
      <w:rPr>
        <w:rFonts w:ascii="Symbol" w:hAnsi="Symbol" w:cs="Symbol"/>
        <w:color w:val="00000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nsid w:val="0000002C"/>
    <w:multiLevelType w:val="multilevel"/>
    <w:tmpl w:val="397EE168"/>
    <w:name w:val="WW8Num44"/>
    <w:lvl w:ilvl="0">
      <w:start w:val="1"/>
      <w:numFmt w:val="decimal"/>
      <w:lvlText w:val="%1."/>
      <w:lvlJc w:val="left"/>
      <w:pPr>
        <w:tabs>
          <w:tab w:val="num" w:pos="0"/>
        </w:tabs>
        <w:ind w:left="1146" w:hanging="360"/>
      </w:pPr>
      <w:rPr>
        <w:rFonts w:ascii="Times New Roman" w:eastAsia="Times New Roman" w:hAnsi="Times New Roman" w:cs="Times New Roman"/>
        <w:b/>
        <w:sz w:val="24"/>
        <w:szCs w:val="24"/>
      </w:rPr>
    </w:lvl>
    <w:lvl w:ilvl="1">
      <w:start w:val="3"/>
      <w:numFmt w:val="decimal"/>
      <w:isLgl/>
      <w:lvlText w:val="%1.%2."/>
      <w:lvlJc w:val="left"/>
      <w:pPr>
        <w:ind w:left="1146" w:hanging="36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1866" w:hanging="108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226" w:hanging="1440"/>
      </w:pPr>
      <w:rPr>
        <w:rFonts w:hint="default"/>
      </w:rPr>
    </w:lvl>
  </w:abstractNum>
  <w:abstractNum w:abstractNumId="36">
    <w:nsid w:val="0000002D"/>
    <w:multiLevelType w:val="singleLevel"/>
    <w:tmpl w:val="0000002D"/>
    <w:name w:val="WW8Num45"/>
    <w:lvl w:ilvl="0">
      <w:start w:val="1"/>
      <w:numFmt w:val="decimal"/>
      <w:lvlText w:val="%1."/>
      <w:lvlJc w:val="left"/>
      <w:pPr>
        <w:tabs>
          <w:tab w:val="num" w:pos="720"/>
        </w:tabs>
        <w:ind w:left="720" w:hanging="360"/>
      </w:pPr>
    </w:lvl>
  </w:abstractNum>
  <w:abstractNum w:abstractNumId="37">
    <w:nsid w:val="0000002E"/>
    <w:multiLevelType w:val="multilevel"/>
    <w:tmpl w:val="0000002E"/>
    <w:name w:val="WW8Num46"/>
    <w:lvl w:ilvl="0">
      <w:start w:val="1"/>
      <w:numFmt w:val="decimal"/>
      <w:lvlText w:val="%1."/>
      <w:lvlJc w:val="left"/>
      <w:pPr>
        <w:tabs>
          <w:tab w:val="num" w:pos="360"/>
        </w:tabs>
        <w:ind w:left="2061" w:hanging="360"/>
      </w:pPr>
      <w:rPr>
        <w:rFonts w:ascii="Times New Roman" w:hAnsi="Times New Roman"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nsid w:val="03784336"/>
    <w:multiLevelType w:val="singleLevel"/>
    <w:tmpl w:val="8AF8AF62"/>
    <w:lvl w:ilvl="0">
      <w:start w:val="1"/>
      <w:numFmt w:val="decimal"/>
      <w:lvlText w:val="%1."/>
      <w:legacy w:legacy="1" w:legacySpace="0" w:legacyIndent="360"/>
      <w:lvlJc w:val="left"/>
      <w:pPr>
        <w:ind w:left="2061" w:hanging="360"/>
      </w:pPr>
    </w:lvl>
  </w:abstractNum>
  <w:abstractNum w:abstractNumId="39">
    <w:nsid w:val="05B5334F"/>
    <w:multiLevelType w:val="hybridMultilevel"/>
    <w:tmpl w:val="57A8508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nsid w:val="359D0F9F"/>
    <w:multiLevelType w:val="hybridMultilevel"/>
    <w:tmpl w:val="F0381A0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nsid w:val="4A206587"/>
    <w:multiLevelType w:val="multilevel"/>
    <w:tmpl w:val="32BA82C8"/>
    <w:lvl w:ilvl="0">
      <w:start w:val="1"/>
      <w:numFmt w:val="decimal"/>
      <w:lvlText w:val="%1."/>
      <w:lvlJc w:val="left"/>
      <w:pPr>
        <w:tabs>
          <w:tab w:val="num" w:pos="1743"/>
        </w:tabs>
        <w:ind w:left="1743" w:hanging="1035"/>
      </w:pPr>
      <w:rPr>
        <w:rFonts w:cs="Times New Roman" w:hint="default"/>
        <w:b/>
      </w:rPr>
    </w:lvl>
    <w:lvl w:ilvl="1">
      <w:start w:val="1"/>
      <w:numFmt w:val="decimal"/>
      <w:isLgl/>
      <w:lvlText w:val="%1.%2."/>
      <w:lvlJc w:val="left"/>
      <w:pPr>
        <w:tabs>
          <w:tab w:val="num" w:pos="1128"/>
        </w:tabs>
        <w:ind w:left="1128" w:hanging="420"/>
      </w:pPr>
      <w:rPr>
        <w:rFonts w:hint="default"/>
        <w:b/>
      </w:rPr>
    </w:lvl>
    <w:lvl w:ilvl="2">
      <w:start w:val="1"/>
      <w:numFmt w:val="decimal"/>
      <w:isLgl/>
      <w:lvlText w:val="%1.%2.%3."/>
      <w:lvlJc w:val="left"/>
      <w:pPr>
        <w:tabs>
          <w:tab w:val="num" w:pos="1428"/>
        </w:tabs>
        <w:ind w:left="1428" w:hanging="720"/>
      </w:pPr>
      <w:rPr>
        <w:rFonts w:hint="default"/>
      </w:rPr>
    </w:lvl>
    <w:lvl w:ilvl="3">
      <w:start w:val="1"/>
      <w:numFmt w:val="decimal"/>
      <w:isLgl/>
      <w:lvlText w:val="%1.%2.%3.%4."/>
      <w:lvlJc w:val="left"/>
      <w:pPr>
        <w:tabs>
          <w:tab w:val="num" w:pos="1428"/>
        </w:tabs>
        <w:ind w:left="1428" w:hanging="720"/>
      </w:pPr>
      <w:rPr>
        <w:rFonts w:hint="default"/>
      </w:rPr>
    </w:lvl>
    <w:lvl w:ilvl="4">
      <w:start w:val="1"/>
      <w:numFmt w:val="decimal"/>
      <w:isLgl/>
      <w:lvlText w:val="%1.%2.%3.%4.%5."/>
      <w:lvlJc w:val="left"/>
      <w:pPr>
        <w:tabs>
          <w:tab w:val="num" w:pos="1788"/>
        </w:tabs>
        <w:ind w:left="1788" w:hanging="1080"/>
      </w:pPr>
      <w:rPr>
        <w:rFonts w:hint="default"/>
      </w:rPr>
    </w:lvl>
    <w:lvl w:ilvl="5">
      <w:start w:val="1"/>
      <w:numFmt w:val="decimal"/>
      <w:isLgl/>
      <w:lvlText w:val="%1.%2.%3.%4.%5.%6."/>
      <w:lvlJc w:val="left"/>
      <w:pPr>
        <w:tabs>
          <w:tab w:val="num" w:pos="1788"/>
        </w:tabs>
        <w:ind w:left="1788" w:hanging="1080"/>
      </w:pPr>
      <w:rPr>
        <w:rFonts w:hint="default"/>
      </w:rPr>
    </w:lvl>
    <w:lvl w:ilvl="6">
      <w:start w:val="1"/>
      <w:numFmt w:val="decimal"/>
      <w:isLgl/>
      <w:lvlText w:val="%1.%2.%3.%4.%5.%6.%7."/>
      <w:lvlJc w:val="left"/>
      <w:pPr>
        <w:tabs>
          <w:tab w:val="num" w:pos="2148"/>
        </w:tabs>
        <w:ind w:left="2148" w:hanging="1440"/>
      </w:pPr>
      <w:rPr>
        <w:rFonts w:hint="default"/>
      </w:rPr>
    </w:lvl>
    <w:lvl w:ilvl="7">
      <w:start w:val="1"/>
      <w:numFmt w:val="decimal"/>
      <w:isLgl/>
      <w:lvlText w:val="%1.%2.%3.%4.%5.%6.%7.%8."/>
      <w:lvlJc w:val="left"/>
      <w:pPr>
        <w:tabs>
          <w:tab w:val="num" w:pos="2148"/>
        </w:tabs>
        <w:ind w:left="2148" w:hanging="1440"/>
      </w:pPr>
      <w:rPr>
        <w:rFonts w:hint="default"/>
      </w:rPr>
    </w:lvl>
    <w:lvl w:ilvl="8">
      <w:start w:val="1"/>
      <w:numFmt w:val="decimal"/>
      <w:isLgl/>
      <w:lvlText w:val="%1.%2.%3.%4.%5.%6.%7.%8.%9."/>
      <w:lvlJc w:val="left"/>
      <w:pPr>
        <w:tabs>
          <w:tab w:val="num" w:pos="2508"/>
        </w:tabs>
        <w:ind w:left="2508" w:hanging="1800"/>
      </w:pPr>
      <w:rPr>
        <w:rFonts w:hint="default"/>
      </w:rPr>
    </w:lvl>
  </w:abstractNum>
  <w:abstractNum w:abstractNumId="42">
    <w:nsid w:val="4FA406D1"/>
    <w:multiLevelType w:val="hybridMultilevel"/>
    <w:tmpl w:val="73BC62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nsid w:val="58C546C3"/>
    <w:multiLevelType w:val="hybridMultilevel"/>
    <w:tmpl w:val="BE566B2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nsid w:val="687802CB"/>
    <w:multiLevelType w:val="hybridMultilevel"/>
    <w:tmpl w:val="EB70EC7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5">
    <w:nsid w:val="732114D0"/>
    <w:multiLevelType w:val="hybridMultilevel"/>
    <w:tmpl w:val="294A7B6E"/>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num w:numId="1">
    <w:abstractNumId w:val="1"/>
  </w:num>
  <w:num w:numId="2">
    <w:abstractNumId w:val="2"/>
  </w:num>
  <w:num w:numId="3">
    <w:abstractNumId w:val="7"/>
  </w:num>
  <w:num w:numId="4">
    <w:abstractNumId w:val="8"/>
  </w:num>
  <w:num w:numId="5">
    <w:abstractNumId w:val="9"/>
  </w:num>
  <w:num w:numId="6">
    <w:abstractNumId w:val="10"/>
  </w:num>
  <w:num w:numId="7">
    <w:abstractNumId w:val="11"/>
  </w:num>
  <w:num w:numId="8">
    <w:abstractNumId w:val="12"/>
  </w:num>
  <w:num w:numId="9">
    <w:abstractNumId w:val="13"/>
  </w:num>
  <w:num w:numId="10">
    <w:abstractNumId w:val="14"/>
  </w:num>
  <w:num w:numId="11">
    <w:abstractNumId w:val="15"/>
  </w:num>
  <w:num w:numId="12">
    <w:abstractNumId w:val="16"/>
  </w:num>
  <w:num w:numId="13">
    <w:abstractNumId w:val="17"/>
  </w:num>
  <w:num w:numId="14">
    <w:abstractNumId w:val="18"/>
  </w:num>
  <w:num w:numId="15">
    <w:abstractNumId w:val="19"/>
  </w:num>
  <w:num w:numId="16">
    <w:abstractNumId w:val="20"/>
  </w:num>
  <w:num w:numId="17">
    <w:abstractNumId w:val="21"/>
  </w:num>
  <w:num w:numId="18">
    <w:abstractNumId w:val="22"/>
  </w:num>
  <w:num w:numId="19">
    <w:abstractNumId w:val="23"/>
  </w:num>
  <w:num w:numId="20">
    <w:abstractNumId w:val="24"/>
  </w:num>
  <w:num w:numId="21">
    <w:abstractNumId w:val="25"/>
  </w:num>
  <w:num w:numId="22">
    <w:abstractNumId w:val="26"/>
  </w:num>
  <w:num w:numId="23">
    <w:abstractNumId w:val="27"/>
  </w:num>
  <w:num w:numId="24">
    <w:abstractNumId w:val="28"/>
  </w:num>
  <w:num w:numId="25">
    <w:abstractNumId w:val="29"/>
  </w:num>
  <w:num w:numId="26">
    <w:abstractNumId w:val="30"/>
  </w:num>
  <w:num w:numId="27">
    <w:abstractNumId w:val="31"/>
  </w:num>
  <w:num w:numId="28">
    <w:abstractNumId w:val="32"/>
  </w:num>
  <w:num w:numId="29">
    <w:abstractNumId w:val="33"/>
  </w:num>
  <w:num w:numId="30">
    <w:abstractNumId w:val="34"/>
  </w:num>
  <w:num w:numId="31">
    <w:abstractNumId w:val="35"/>
  </w:num>
  <w:num w:numId="32">
    <w:abstractNumId w:val="36"/>
  </w:num>
  <w:num w:numId="33">
    <w:abstractNumId w:val="37"/>
  </w:num>
  <w:num w:numId="34">
    <w:abstractNumId w:val="45"/>
  </w:num>
  <w:num w:numId="35">
    <w:abstractNumId w:val="0"/>
  </w:num>
  <w:num w:numId="36">
    <w:abstractNumId w:val="5"/>
  </w:num>
  <w:num w:numId="37">
    <w:abstractNumId w:val="6"/>
  </w:num>
  <w:num w:numId="38">
    <w:abstractNumId w:val="3"/>
  </w:num>
  <w:num w:numId="39">
    <w:abstractNumId w:val="4"/>
  </w:num>
  <w:num w:numId="40">
    <w:abstractNumId w:val="1"/>
  </w:num>
  <w:num w:numId="41">
    <w:abstractNumId w:val="44"/>
  </w:num>
  <w:num w:numId="42">
    <w:abstractNumId w:val="42"/>
  </w:num>
  <w:num w:numId="43">
    <w:abstractNumId w:val="43"/>
  </w:num>
  <w:num w:numId="44">
    <w:abstractNumId w:val="41"/>
  </w:num>
  <w:num w:numId="45">
    <w:abstractNumId w:val="38"/>
    <w:lvlOverride w:ilvl="0">
      <w:startOverride w:val="1"/>
    </w:lvlOverride>
  </w:num>
  <w:num w:numId="46">
    <w:abstractNumId w:val="40"/>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hideSpellingErrors/>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1AD"/>
    <w:rsid w:val="00016442"/>
    <w:rsid w:val="00152FE2"/>
    <w:rsid w:val="002E0537"/>
    <w:rsid w:val="00381814"/>
    <w:rsid w:val="004A31AD"/>
    <w:rsid w:val="00797BA8"/>
    <w:rsid w:val="007D0C17"/>
    <w:rsid w:val="00BF5C6B"/>
    <w:rsid w:val="00C42D2D"/>
    <w:rsid w:val="00D130CF"/>
    <w:rsid w:val="00E079FD"/>
    <w:rsid w:val="00EA7097"/>
    <w:rsid w:val="00F81E63"/>
    <w:rsid w:val="00F95F36"/>
    <w:rsid w:val="00FD570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List Number 3"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4A31AD"/>
    <w:pPr>
      <w:suppressAutoHyphens/>
    </w:pPr>
    <w:rPr>
      <w:rFonts w:ascii="Calibri" w:eastAsia="Calibri" w:hAnsi="Calibri" w:cs="Calibri"/>
      <w:lang w:eastAsia="zh-CN"/>
    </w:rPr>
  </w:style>
  <w:style w:type="paragraph" w:styleId="Heading1">
    <w:name w:val="heading 1"/>
    <w:basedOn w:val="Normal"/>
    <w:next w:val="Normal"/>
    <w:link w:val="Heading1Char"/>
    <w:qFormat/>
    <w:rsid w:val="004A31AD"/>
    <w:pPr>
      <w:numPr>
        <w:numId w:val="1"/>
      </w:numPr>
      <w:spacing w:after="0" w:line="240" w:lineRule="auto"/>
      <w:ind w:left="0" w:right="26" w:firstLine="0"/>
      <w:jc w:val="center"/>
      <w:outlineLvl w:val="0"/>
    </w:pPr>
    <w:rPr>
      <w:rFonts w:ascii="Times New Roman" w:eastAsia="Times New Roman" w:hAnsi="Times New Roman" w:cs="Times New Roman"/>
      <w:b/>
      <w:sz w:val="24"/>
      <w:szCs w:val="24"/>
    </w:rPr>
  </w:style>
  <w:style w:type="paragraph" w:styleId="Heading2">
    <w:name w:val="heading 2"/>
    <w:basedOn w:val="Normal"/>
    <w:next w:val="Normal"/>
    <w:link w:val="Heading2Char"/>
    <w:qFormat/>
    <w:rsid w:val="004A31A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A31AD"/>
    <w:pPr>
      <w:keepNext/>
      <w:numPr>
        <w:ilvl w:val="2"/>
        <w:numId w:val="1"/>
      </w:numPr>
      <w:suppressAutoHyphens w:val="0"/>
      <w:spacing w:after="0" w:line="360" w:lineRule="auto"/>
      <w:jc w:val="center"/>
      <w:outlineLvl w:val="2"/>
    </w:pPr>
    <w:rPr>
      <w:rFonts w:ascii="Tahoma" w:eastAsia="Times New Roman" w:hAnsi="Tahoma" w:cs="Tahoma"/>
      <w:b/>
      <w:bCs/>
      <w:szCs w:val="20"/>
    </w:rPr>
  </w:style>
  <w:style w:type="paragraph" w:styleId="Heading4">
    <w:name w:val="heading 4"/>
    <w:basedOn w:val="Normal"/>
    <w:next w:val="Normal"/>
    <w:link w:val="Heading4Char"/>
    <w:qFormat/>
    <w:rsid w:val="004A31AD"/>
    <w:pPr>
      <w:keepNext/>
      <w:numPr>
        <w:ilvl w:val="3"/>
        <w:numId w:val="1"/>
      </w:numPr>
      <w:suppressAutoHyphens w:val="0"/>
      <w:spacing w:after="0" w:line="360" w:lineRule="auto"/>
      <w:outlineLvl w:val="3"/>
    </w:pPr>
    <w:rPr>
      <w:rFonts w:ascii="Tahoma" w:eastAsia="Times New Roman" w:hAnsi="Tahoma" w:cs="Tahoma"/>
      <w:b/>
      <w:bCs/>
      <w:szCs w:val="20"/>
    </w:rPr>
  </w:style>
  <w:style w:type="paragraph" w:styleId="Heading8">
    <w:name w:val="heading 8"/>
    <w:basedOn w:val="Normal"/>
    <w:next w:val="Normal"/>
    <w:link w:val="Heading8Char"/>
    <w:qFormat/>
    <w:rsid w:val="004A31AD"/>
    <w:pPr>
      <w:numPr>
        <w:ilvl w:val="7"/>
        <w:numId w:val="1"/>
      </w:numPr>
      <w:suppressAutoHyphens w:val="0"/>
      <w:spacing w:before="240" w:after="60" w:line="240" w:lineRule="auto"/>
      <w:outlineLvl w:val="7"/>
    </w:pPr>
    <w:rPr>
      <w:rFonts w:ascii="Times New Roman" w:eastAsia="Times New Roman" w:hAnsi="Times New Roman" w:cs="Times New Roman"/>
      <w:i/>
      <w:iCs/>
      <w:sz w:val="24"/>
      <w:szCs w:val="24"/>
      <w:lang w:val="en-GB"/>
    </w:rPr>
  </w:style>
  <w:style w:type="paragraph" w:styleId="Heading9">
    <w:name w:val="heading 9"/>
    <w:basedOn w:val="Normal"/>
    <w:next w:val="Normal"/>
    <w:link w:val="Heading9Char"/>
    <w:qFormat/>
    <w:rsid w:val="004A31AD"/>
    <w:pPr>
      <w:numPr>
        <w:ilvl w:val="8"/>
        <w:numId w:val="1"/>
      </w:numPr>
      <w:suppressAutoHyphens w:val="0"/>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A31AD"/>
    <w:rPr>
      <w:rFonts w:ascii="Times New Roman" w:eastAsia="Times New Roman" w:hAnsi="Times New Roman" w:cs="Times New Roman"/>
      <w:b/>
      <w:sz w:val="24"/>
      <w:szCs w:val="24"/>
      <w:lang w:eastAsia="zh-CN"/>
    </w:rPr>
  </w:style>
  <w:style w:type="character" w:customStyle="1" w:styleId="Heading2Char">
    <w:name w:val="Heading 2 Char"/>
    <w:basedOn w:val="DefaultParagraphFont"/>
    <w:link w:val="Heading2"/>
    <w:rsid w:val="004A31AD"/>
    <w:rPr>
      <w:rFonts w:ascii="Arial" w:eastAsia="Calibri" w:hAnsi="Arial" w:cs="Arial"/>
      <w:b/>
      <w:bCs/>
      <w:i/>
      <w:iCs/>
      <w:sz w:val="28"/>
      <w:szCs w:val="28"/>
      <w:lang w:eastAsia="zh-CN"/>
    </w:rPr>
  </w:style>
  <w:style w:type="character" w:customStyle="1" w:styleId="Heading3Char">
    <w:name w:val="Heading 3 Char"/>
    <w:basedOn w:val="DefaultParagraphFont"/>
    <w:link w:val="Heading3"/>
    <w:rsid w:val="004A31AD"/>
    <w:rPr>
      <w:rFonts w:ascii="Tahoma" w:eastAsia="Times New Roman" w:hAnsi="Tahoma" w:cs="Tahoma"/>
      <w:b/>
      <w:bCs/>
      <w:szCs w:val="20"/>
      <w:lang w:eastAsia="zh-CN"/>
    </w:rPr>
  </w:style>
  <w:style w:type="character" w:customStyle="1" w:styleId="Heading4Char">
    <w:name w:val="Heading 4 Char"/>
    <w:basedOn w:val="DefaultParagraphFont"/>
    <w:link w:val="Heading4"/>
    <w:rsid w:val="004A31AD"/>
    <w:rPr>
      <w:rFonts w:ascii="Tahoma" w:eastAsia="Times New Roman" w:hAnsi="Tahoma" w:cs="Tahoma"/>
      <w:b/>
      <w:bCs/>
      <w:szCs w:val="20"/>
      <w:lang w:eastAsia="zh-CN"/>
    </w:rPr>
  </w:style>
  <w:style w:type="character" w:customStyle="1" w:styleId="Heading8Char">
    <w:name w:val="Heading 8 Char"/>
    <w:basedOn w:val="DefaultParagraphFont"/>
    <w:link w:val="Heading8"/>
    <w:rsid w:val="004A31AD"/>
    <w:rPr>
      <w:rFonts w:ascii="Times New Roman" w:eastAsia="Times New Roman" w:hAnsi="Times New Roman" w:cs="Times New Roman"/>
      <w:i/>
      <w:iCs/>
      <w:sz w:val="24"/>
      <w:szCs w:val="24"/>
      <w:lang w:val="en-GB" w:eastAsia="zh-CN"/>
    </w:rPr>
  </w:style>
  <w:style w:type="character" w:customStyle="1" w:styleId="Heading9Char">
    <w:name w:val="Heading 9 Char"/>
    <w:basedOn w:val="DefaultParagraphFont"/>
    <w:link w:val="Heading9"/>
    <w:rsid w:val="004A31AD"/>
    <w:rPr>
      <w:rFonts w:ascii="Arial" w:eastAsia="Times New Roman" w:hAnsi="Arial" w:cs="Arial"/>
      <w:lang w:eastAsia="zh-CN"/>
    </w:rPr>
  </w:style>
  <w:style w:type="character" w:customStyle="1" w:styleId="WW8Num1z0">
    <w:name w:val="WW8Num1z0"/>
    <w:rsid w:val="004A31AD"/>
  </w:style>
  <w:style w:type="character" w:customStyle="1" w:styleId="WW8Num1z1">
    <w:name w:val="WW8Num1z1"/>
    <w:rsid w:val="004A31AD"/>
  </w:style>
  <w:style w:type="character" w:customStyle="1" w:styleId="WW8Num1z2">
    <w:name w:val="WW8Num1z2"/>
    <w:rsid w:val="004A31AD"/>
  </w:style>
  <w:style w:type="character" w:customStyle="1" w:styleId="WW8Num1z3">
    <w:name w:val="WW8Num1z3"/>
    <w:rsid w:val="004A31AD"/>
  </w:style>
  <w:style w:type="character" w:customStyle="1" w:styleId="WW8Num1z4">
    <w:name w:val="WW8Num1z4"/>
    <w:rsid w:val="004A31AD"/>
  </w:style>
  <w:style w:type="character" w:customStyle="1" w:styleId="WW8Num1z5">
    <w:name w:val="WW8Num1z5"/>
    <w:rsid w:val="004A31AD"/>
  </w:style>
  <w:style w:type="character" w:customStyle="1" w:styleId="WW8Num1z6">
    <w:name w:val="WW8Num1z6"/>
    <w:rsid w:val="004A31AD"/>
  </w:style>
  <w:style w:type="character" w:customStyle="1" w:styleId="WW8Num1z7">
    <w:name w:val="WW8Num1z7"/>
    <w:rsid w:val="004A31AD"/>
  </w:style>
  <w:style w:type="character" w:customStyle="1" w:styleId="WW8Num1z8">
    <w:name w:val="WW8Num1z8"/>
    <w:rsid w:val="004A31AD"/>
  </w:style>
  <w:style w:type="character" w:customStyle="1" w:styleId="WW8Num2z0">
    <w:name w:val="WW8Num2z0"/>
    <w:rsid w:val="004A31AD"/>
  </w:style>
  <w:style w:type="character" w:customStyle="1" w:styleId="WW8Num2z1">
    <w:name w:val="WW8Num2z1"/>
    <w:rsid w:val="004A31AD"/>
  </w:style>
  <w:style w:type="character" w:customStyle="1" w:styleId="WW8Num2z2">
    <w:name w:val="WW8Num2z2"/>
    <w:rsid w:val="004A31AD"/>
  </w:style>
  <w:style w:type="character" w:customStyle="1" w:styleId="WW8Num2z3">
    <w:name w:val="WW8Num2z3"/>
    <w:rsid w:val="004A31AD"/>
  </w:style>
  <w:style w:type="character" w:customStyle="1" w:styleId="WW8Num2z4">
    <w:name w:val="WW8Num2z4"/>
    <w:rsid w:val="004A31AD"/>
  </w:style>
  <w:style w:type="character" w:customStyle="1" w:styleId="WW8Num2z5">
    <w:name w:val="WW8Num2z5"/>
    <w:rsid w:val="004A31AD"/>
  </w:style>
  <w:style w:type="character" w:customStyle="1" w:styleId="WW8Num2z6">
    <w:name w:val="WW8Num2z6"/>
    <w:rsid w:val="004A31AD"/>
  </w:style>
  <w:style w:type="character" w:customStyle="1" w:styleId="WW8Num2z7">
    <w:name w:val="WW8Num2z7"/>
    <w:rsid w:val="004A31AD"/>
  </w:style>
  <w:style w:type="character" w:customStyle="1" w:styleId="WW8Num2z8">
    <w:name w:val="WW8Num2z8"/>
    <w:rsid w:val="004A31AD"/>
  </w:style>
  <w:style w:type="character" w:customStyle="1" w:styleId="WW8Num3z0">
    <w:name w:val="WW8Num3z0"/>
    <w:rsid w:val="004A31AD"/>
  </w:style>
  <w:style w:type="character" w:customStyle="1" w:styleId="WW8Num4z0">
    <w:name w:val="WW8Num4z0"/>
    <w:rsid w:val="004A31AD"/>
    <w:rPr>
      <w:rFonts w:ascii="Symbol" w:hAnsi="Symbol" w:cs="Symbol"/>
      <w:color w:val="000000"/>
      <w:sz w:val="20"/>
      <w:lang w:val="en-US"/>
    </w:rPr>
  </w:style>
  <w:style w:type="character" w:customStyle="1" w:styleId="WW8Num5z0">
    <w:name w:val="WW8Num5z0"/>
    <w:rsid w:val="004A31AD"/>
    <w:rPr>
      <w:rFonts w:ascii="Symbol" w:hAnsi="Symbol" w:cs="OpenSymbol"/>
    </w:rPr>
  </w:style>
  <w:style w:type="character" w:customStyle="1" w:styleId="WW8Num5z1">
    <w:name w:val="WW8Num5z1"/>
    <w:rsid w:val="004A31AD"/>
    <w:rPr>
      <w:rFonts w:ascii="OpenSymbol" w:hAnsi="OpenSymbol" w:cs="OpenSymbol"/>
    </w:rPr>
  </w:style>
  <w:style w:type="character" w:customStyle="1" w:styleId="WW8Num6z0">
    <w:name w:val="WW8Num6z0"/>
    <w:rsid w:val="004A31AD"/>
    <w:rPr>
      <w:rFonts w:ascii="Symbol" w:hAnsi="Symbol" w:cs="OpenSymbol"/>
    </w:rPr>
  </w:style>
  <w:style w:type="character" w:customStyle="1" w:styleId="WW8Num6z1">
    <w:name w:val="WW8Num6z1"/>
    <w:rsid w:val="004A31AD"/>
    <w:rPr>
      <w:rFonts w:ascii="OpenSymbol" w:hAnsi="OpenSymbol" w:cs="OpenSymbol"/>
    </w:rPr>
  </w:style>
  <w:style w:type="character" w:customStyle="1" w:styleId="WW8Num7z0">
    <w:name w:val="WW8Num7z0"/>
    <w:rsid w:val="004A31AD"/>
    <w:rPr>
      <w:rFonts w:ascii="Symbol" w:hAnsi="Symbol" w:cs="Symbol"/>
    </w:rPr>
  </w:style>
  <w:style w:type="character" w:customStyle="1" w:styleId="WW8Num8z0">
    <w:name w:val="WW8Num8z0"/>
    <w:rsid w:val="004A31AD"/>
    <w:rPr>
      <w:rFonts w:ascii="Times New Roman" w:eastAsia="Times New Roman" w:hAnsi="Times New Roman" w:cs="Times New Roman"/>
      <w:b/>
      <w:color w:val="000000"/>
      <w:sz w:val="24"/>
      <w:szCs w:val="20"/>
    </w:rPr>
  </w:style>
  <w:style w:type="character" w:customStyle="1" w:styleId="WW8Num9z0">
    <w:name w:val="WW8Num9z0"/>
    <w:rsid w:val="004A31AD"/>
    <w:rPr>
      <w:rFonts w:ascii="Times New Roman" w:eastAsia="Times New Roman" w:hAnsi="Times New Roman" w:cs="Times New Roman"/>
      <w:sz w:val="24"/>
      <w:szCs w:val="24"/>
    </w:rPr>
  </w:style>
  <w:style w:type="character" w:customStyle="1" w:styleId="WW8Num10z0">
    <w:name w:val="WW8Num10z0"/>
    <w:rsid w:val="004A31AD"/>
    <w:rPr>
      <w:rFonts w:ascii="Symbol" w:hAnsi="Symbol" w:cs="Symbol"/>
      <w:sz w:val="24"/>
      <w:szCs w:val="24"/>
    </w:rPr>
  </w:style>
  <w:style w:type="character" w:customStyle="1" w:styleId="WW8Num11z0">
    <w:name w:val="WW8Num11z0"/>
    <w:rsid w:val="004A31AD"/>
  </w:style>
  <w:style w:type="character" w:customStyle="1" w:styleId="WW8Num11z1">
    <w:name w:val="WW8Num11z1"/>
    <w:rsid w:val="004A31AD"/>
    <w:rPr>
      <w:rFonts w:ascii="Times New Roman" w:hAnsi="Times New Roman" w:cs="Times New Roman"/>
      <w:b/>
      <w:bCs/>
      <w:sz w:val="24"/>
      <w:szCs w:val="24"/>
    </w:rPr>
  </w:style>
  <w:style w:type="character" w:customStyle="1" w:styleId="WW8Num11z2">
    <w:name w:val="WW8Num11z2"/>
    <w:rsid w:val="004A31AD"/>
  </w:style>
  <w:style w:type="character" w:customStyle="1" w:styleId="WW8Num11z3">
    <w:name w:val="WW8Num11z3"/>
    <w:rsid w:val="004A31AD"/>
  </w:style>
  <w:style w:type="character" w:customStyle="1" w:styleId="WW8Num11z4">
    <w:name w:val="WW8Num11z4"/>
    <w:rsid w:val="004A31AD"/>
  </w:style>
  <w:style w:type="character" w:customStyle="1" w:styleId="WW8Num11z5">
    <w:name w:val="WW8Num11z5"/>
    <w:rsid w:val="004A31AD"/>
  </w:style>
  <w:style w:type="character" w:customStyle="1" w:styleId="WW8Num11z6">
    <w:name w:val="WW8Num11z6"/>
    <w:rsid w:val="004A31AD"/>
  </w:style>
  <w:style w:type="character" w:customStyle="1" w:styleId="WW8Num11z7">
    <w:name w:val="WW8Num11z7"/>
    <w:rsid w:val="004A31AD"/>
  </w:style>
  <w:style w:type="character" w:customStyle="1" w:styleId="WW8Num11z8">
    <w:name w:val="WW8Num11z8"/>
    <w:rsid w:val="004A31AD"/>
  </w:style>
  <w:style w:type="character" w:customStyle="1" w:styleId="WW8Num12z0">
    <w:name w:val="WW8Num12z0"/>
    <w:rsid w:val="004A31AD"/>
    <w:rPr>
      <w:rFonts w:ascii="Symbol" w:hAnsi="Symbol" w:cs="Symbol"/>
    </w:rPr>
  </w:style>
  <w:style w:type="character" w:customStyle="1" w:styleId="WW8Num12z1">
    <w:name w:val="WW8Num12z1"/>
    <w:rsid w:val="004A31AD"/>
    <w:rPr>
      <w:rFonts w:ascii="OpenSymbol" w:hAnsi="OpenSymbol" w:cs="OpenSymbol"/>
    </w:rPr>
  </w:style>
  <w:style w:type="character" w:customStyle="1" w:styleId="WW8Num13z0">
    <w:name w:val="WW8Num13z0"/>
    <w:rsid w:val="004A31AD"/>
    <w:rPr>
      <w:rFonts w:ascii="Times New Roman" w:hAnsi="Times New Roman" w:cs="Times New Roman"/>
      <w:b w:val="0"/>
      <w:i/>
      <w:caps w:val="0"/>
      <w:smallCaps w:val="0"/>
      <w:strike w:val="0"/>
      <w:dstrike w:val="0"/>
      <w:color w:val="000000"/>
      <w:spacing w:val="0"/>
      <w:w w:val="100"/>
      <w:position w:val="0"/>
      <w:sz w:val="20"/>
      <w:szCs w:val="24"/>
      <w:u w:val="none"/>
      <w:vertAlign w:val="baseline"/>
    </w:rPr>
  </w:style>
  <w:style w:type="character" w:customStyle="1" w:styleId="WW8Num13z1">
    <w:name w:val="WW8Num13z1"/>
    <w:rsid w:val="004A31AD"/>
    <w:rPr>
      <w:rFonts w:cs="Times New Roman"/>
    </w:rPr>
  </w:style>
  <w:style w:type="character" w:customStyle="1" w:styleId="WW8Num14z0">
    <w:name w:val="WW8Num14z0"/>
    <w:rsid w:val="004A31AD"/>
    <w:rPr>
      <w:rFonts w:ascii="Symbol" w:hAnsi="Symbol" w:cs="Symbol"/>
      <w:sz w:val="24"/>
      <w:szCs w:val="24"/>
    </w:rPr>
  </w:style>
  <w:style w:type="character" w:customStyle="1" w:styleId="WW8Num14z1">
    <w:name w:val="WW8Num14z1"/>
    <w:rsid w:val="004A31AD"/>
    <w:rPr>
      <w:rFonts w:ascii="OpenSymbol" w:hAnsi="OpenSymbol" w:cs="OpenSymbol"/>
    </w:rPr>
  </w:style>
  <w:style w:type="character" w:customStyle="1" w:styleId="WW8Num15z0">
    <w:name w:val="WW8Num15z0"/>
    <w:rsid w:val="004A31AD"/>
    <w:rPr>
      <w:rFonts w:ascii="Symbol" w:hAnsi="Symbol" w:cs="Symbol"/>
      <w:sz w:val="24"/>
      <w:szCs w:val="24"/>
    </w:rPr>
  </w:style>
  <w:style w:type="character" w:customStyle="1" w:styleId="WW8Num15z1">
    <w:name w:val="WW8Num15z1"/>
    <w:rsid w:val="004A31AD"/>
    <w:rPr>
      <w:rFonts w:ascii="OpenSymbol" w:hAnsi="OpenSymbol" w:cs="OpenSymbol"/>
    </w:rPr>
  </w:style>
  <w:style w:type="character" w:customStyle="1" w:styleId="WW8Num16z0">
    <w:name w:val="WW8Num16z0"/>
    <w:rsid w:val="004A31AD"/>
    <w:rPr>
      <w:rFonts w:ascii="Symbol" w:hAnsi="Symbol" w:cs="Symbol"/>
    </w:rPr>
  </w:style>
  <w:style w:type="character" w:customStyle="1" w:styleId="WW8Num16z1">
    <w:name w:val="WW8Num16z1"/>
    <w:rsid w:val="004A31AD"/>
    <w:rPr>
      <w:rFonts w:ascii="OpenSymbol" w:hAnsi="OpenSymbol" w:cs="OpenSymbol"/>
    </w:rPr>
  </w:style>
  <w:style w:type="character" w:customStyle="1" w:styleId="WW8Num17z0">
    <w:name w:val="WW8Num17z0"/>
    <w:rsid w:val="004A31AD"/>
  </w:style>
  <w:style w:type="character" w:customStyle="1" w:styleId="WW8Num17z1">
    <w:name w:val="WW8Num17z1"/>
    <w:rsid w:val="004A31AD"/>
  </w:style>
  <w:style w:type="character" w:customStyle="1" w:styleId="WW8Num17z2">
    <w:name w:val="WW8Num17z2"/>
    <w:rsid w:val="004A31AD"/>
  </w:style>
  <w:style w:type="character" w:customStyle="1" w:styleId="WW8Num17z3">
    <w:name w:val="WW8Num17z3"/>
    <w:rsid w:val="004A31AD"/>
  </w:style>
  <w:style w:type="character" w:customStyle="1" w:styleId="WW8Num17z4">
    <w:name w:val="WW8Num17z4"/>
    <w:rsid w:val="004A31AD"/>
  </w:style>
  <w:style w:type="character" w:customStyle="1" w:styleId="WW8Num17z5">
    <w:name w:val="WW8Num17z5"/>
    <w:rsid w:val="004A31AD"/>
  </w:style>
  <w:style w:type="character" w:customStyle="1" w:styleId="WW8Num17z6">
    <w:name w:val="WW8Num17z6"/>
    <w:rsid w:val="004A31AD"/>
  </w:style>
  <w:style w:type="character" w:customStyle="1" w:styleId="WW8Num17z7">
    <w:name w:val="WW8Num17z7"/>
    <w:rsid w:val="004A31AD"/>
  </w:style>
  <w:style w:type="character" w:customStyle="1" w:styleId="WW8Num17z8">
    <w:name w:val="WW8Num17z8"/>
    <w:rsid w:val="004A31AD"/>
  </w:style>
  <w:style w:type="character" w:customStyle="1" w:styleId="WW8Num18z0">
    <w:name w:val="WW8Num18z0"/>
    <w:rsid w:val="004A31AD"/>
  </w:style>
  <w:style w:type="character" w:customStyle="1" w:styleId="WW8Num18z1">
    <w:name w:val="WW8Num18z1"/>
    <w:rsid w:val="004A31AD"/>
    <w:rPr>
      <w:rFonts w:ascii="Times New Roman" w:eastAsia="Times New Roman" w:hAnsi="Times New Roman" w:cs="Times New Roman"/>
      <w:b/>
      <w:bCs/>
      <w:sz w:val="24"/>
      <w:szCs w:val="24"/>
    </w:rPr>
  </w:style>
  <w:style w:type="character" w:customStyle="1" w:styleId="WW8Num18z2">
    <w:name w:val="WW8Num18z2"/>
    <w:rsid w:val="004A31AD"/>
  </w:style>
  <w:style w:type="character" w:customStyle="1" w:styleId="WW8Num18z3">
    <w:name w:val="WW8Num18z3"/>
    <w:rsid w:val="004A31AD"/>
  </w:style>
  <w:style w:type="character" w:customStyle="1" w:styleId="WW8Num18z4">
    <w:name w:val="WW8Num18z4"/>
    <w:rsid w:val="004A31AD"/>
  </w:style>
  <w:style w:type="character" w:customStyle="1" w:styleId="WW8Num18z5">
    <w:name w:val="WW8Num18z5"/>
    <w:rsid w:val="004A31AD"/>
  </w:style>
  <w:style w:type="character" w:customStyle="1" w:styleId="WW8Num18z6">
    <w:name w:val="WW8Num18z6"/>
    <w:rsid w:val="004A31AD"/>
  </w:style>
  <w:style w:type="character" w:customStyle="1" w:styleId="WW8Num18z7">
    <w:name w:val="WW8Num18z7"/>
    <w:rsid w:val="004A31AD"/>
  </w:style>
  <w:style w:type="character" w:customStyle="1" w:styleId="WW8Num18z8">
    <w:name w:val="WW8Num18z8"/>
    <w:rsid w:val="004A31AD"/>
  </w:style>
  <w:style w:type="character" w:customStyle="1" w:styleId="WW8Num19z0">
    <w:name w:val="WW8Num19z0"/>
    <w:rsid w:val="004A31AD"/>
  </w:style>
  <w:style w:type="character" w:customStyle="1" w:styleId="WW8Num20z0">
    <w:name w:val="WW8Num20z0"/>
    <w:rsid w:val="004A31AD"/>
    <w:rPr>
      <w:b/>
    </w:rPr>
  </w:style>
  <w:style w:type="character" w:customStyle="1" w:styleId="WW8Num21z0">
    <w:name w:val="WW8Num21z0"/>
    <w:rsid w:val="004A31AD"/>
    <w:rPr>
      <w:rFonts w:ascii="Symbol" w:hAnsi="Symbol" w:cs="Symbol"/>
    </w:rPr>
  </w:style>
  <w:style w:type="character" w:customStyle="1" w:styleId="WW8Num21z1">
    <w:name w:val="WW8Num21z1"/>
    <w:rsid w:val="004A31AD"/>
    <w:rPr>
      <w:rFonts w:cs="Times New Roman"/>
    </w:rPr>
  </w:style>
  <w:style w:type="character" w:customStyle="1" w:styleId="WW8Num21z2">
    <w:name w:val="WW8Num21z2"/>
    <w:rsid w:val="004A31AD"/>
  </w:style>
  <w:style w:type="character" w:customStyle="1" w:styleId="WW8Num21z3">
    <w:name w:val="WW8Num21z3"/>
    <w:rsid w:val="004A31AD"/>
  </w:style>
  <w:style w:type="character" w:customStyle="1" w:styleId="WW8Num21z4">
    <w:name w:val="WW8Num21z4"/>
    <w:rsid w:val="004A31AD"/>
  </w:style>
  <w:style w:type="character" w:customStyle="1" w:styleId="WW8Num21z5">
    <w:name w:val="WW8Num21z5"/>
    <w:rsid w:val="004A31AD"/>
  </w:style>
  <w:style w:type="character" w:customStyle="1" w:styleId="WW8Num21z6">
    <w:name w:val="WW8Num21z6"/>
    <w:rsid w:val="004A31AD"/>
  </w:style>
  <w:style w:type="character" w:customStyle="1" w:styleId="WW8Num21z7">
    <w:name w:val="WW8Num21z7"/>
    <w:rsid w:val="004A31AD"/>
  </w:style>
  <w:style w:type="character" w:customStyle="1" w:styleId="WW8Num21z8">
    <w:name w:val="WW8Num21z8"/>
    <w:rsid w:val="004A31AD"/>
  </w:style>
  <w:style w:type="character" w:customStyle="1" w:styleId="WW8Num22z0">
    <w:name w:val="WW8Num22z0"/>
    <w:rsid w:val="004A31AD"/>
  </w:style>
  <w:style w:type="character" w:customStyle="1" w:styleId="WW8Num23z0">
    <w:name w:val="WW8Num23z0"/>
    <w:rsid w:val="004A31AD"/>
    <w:rPr>
      <w:rFonts w:ascii="Symbol" w:hAnsi="Symbol" w:cs="Symbol"/>
    </w:rPr>
  </w:style>
  <w:style w:type="character" w:customStyle="1" w:styleId="WW8Num23z1">
    <w:name w:val="WW8Num23z1"/>
    <w:rsid w:val="004A31AD"/>
    <w:rPr>
      <w:rFonts w:ascii="Courier New" w:hAnsi="Courier New" w:cs="Courier New"/>
    </w:rPr>
  </w:style>
  <w:style w:type="character" w:customStyle="1" w:styleId="WW8Num23z2">
    <w:name w:val="WW8Num23z2"/>
    <w:rsid w:val="004A31AD"/>
    <w:rPr>
      <w:rFonts w:ascii="Wingdings" w:hAnsi="Wingdings" w:cs="Wingdings"/>
    </w:rPr>
  </w:style>
  <w:style w:type="character" w:customStyle="1" w:styleId="WW8Num24z0">
    <w:name w:val="WW8Num24z0"/>
    <w:rsid w:val="004A31AD"/>
    <w:rPr>
      <w:rFonts w:ascii="Times New Roman" w:hAnsi="Times New Roman" w:cs="Times New Roman"/>
      <w:b/>
      <w:sz w:val="24"/>
      <w:szCs w:val="24"/>
      <w:lang w:val="bg-BG"/>
    </w:rPr>
  </w:style>
  <w:style w:type="character" w:customStyle="1" w:styleId="WW8Num25z0">
    <w:name w:val="WW8Num25z0"/>
    <w:rsid w:val="004A31AD"/>
  </w:style>
  <w:style w:type="character" w:customStyle="1" w:styleId="WW8Num25z1">
    <w:name w:val="WW8Num25z1"/>
    <w:rsid w:val="004A31AD"/>
    <w:rPr>
      <w:rFonts w:ascii="Times New Roman" w:eastAsia="SimHei" w:hAnsi="Times New Roman" w:cs="Times New Roman"/>
      <w:b/>
      <w:bCs/>
      <w:sz w:val="24"/>
      <w:szCs w:val="20"/>
    </w:rPr>
  </w:style>
  <w:style w:type="character" w:customStyle="1" w:styleId="WW8Num25z2">
    <w:name w:val="WW8Num25z2"/>
    <w:rsid w:val="004A31AD"/>
  </w:style>
  <w:style w:type="character" w:customStyle="1" w:styleId="WW8Num25z3">
    <w:name w:val="WW8Num25z3"/>
    <w:rsid w:val="004A31AD"/>
  </w:style>
  <w:style w:type="character" w:customStyle="1" w:styleId="WW8Num25z4">
    <w:name w:val="WW8Num25z4"/>
    <w:rsid w:val="004A31AD"/>
  </w:style>
  <w:style w:type="character" w:customStyle="1" w:styleId="WW8Num25z5">
    <w:name w:val="WW8Num25z5"/>
    <w:rsid w:val="004A31AD"/>
  </w:style>
  <w:style w:type="character" w:customStyle="1" w:styleId="WW8Num25z6">
    <w:name w:val="WW8Num25z6"/>
    <w:rsid w:val="004A31AD"/>
  </w:style>
  <w:style w:type="character" w:customStyle="1" w:styleId="WW8Num25z7">
    <w:name w:val="WW8Num25z7"/>
    <w:rsid w:val="004A31AD"/>
  </w:style>
  <w:style w:type="character" w:customStyle="1" w:styleId="WW8Num25z8">
    <w:name w:val="WW8Num25z8"/>
    <w:rsid w:val="004A31AD"/>
  </w:style>
  <w:style w:type="character" w:customStyle="1" w:styleId="WW8Num26z0">
    <w:name w:val="WW8Num26z0"/>
    <w:rsid w:val="004A31AD"/>
  </w:style>
  <w:style w:type="character" w:customStyle="1" w:styleId="WW8Num27z0">
    <w:name w:val="WW8Num27z0"/>
    <w:rsid w:val="004A31AD"/>
    <w:rPr>
      <w:rFonts w:ascii="Times New Roman" w:eastAsia="Times New Roman" w:hAnsi="Times New Roman" w:cs="Times New Roman"/>
      <w:sz w:val="24"/>
      <w:szCs w:val="24"/>
    </w:rPr>
  </w:style>
  <w:style w:type="character" w:customStyle="1" w:styleId="WW8Num28z0">
    <w:name w:val="WW8Num28z0"/>
    <w:rsid w:val="004A31AD"/>
  </w:style>
  <w:style w:type="character" w:customStyle="1" w:styleId="WW8Num28z1">
    <w:name w:val="WW8Num28z1"/>
    <w:rsid w:val="004A31AD"/>
    <w:rPr>
      <w:rFonts w:ascii="Times New Roman" w:hAnsi="Times New Roman" w:cs="Times New Roman"/>
      <w:b/>
      <w:sz w:val="24"/>
      <w:szCs w:val="24"/>
    </w:rPr>
  </w:style>
  <w:style w:type="character" w:customStyle="1" w:styleId="WW8Num28z2">
    <w:name w:val="WW8Num28z2"/>
    <w:rsid w:val="004A31AD"/>
    <w:rPr>
      <w:rFonts w:ascii="Times New Roman" w:hAnsi="Times New Roman" w:cs="Times New Roman"/>
      <w:position w:val="0"/>
      <w:sz w:val="24"/>
      <w:szCs w:val="24"/>
      <w:vertAlign w:val="baseline"/>
    </w:rPr>
  </w:style>
  <w:style w:type="character" w:customStyle="1" w:styleId="WW8Num28z3">
    <w:name w:val="WW8Num28z3"/>
    <w:rsid w:val="004A31AD"/>
  </w:style>
  <w:style w:type="character" w:customStyle="1" w:styleId="WW8Num28z4">
    <w:name w:val="WW8Num28z4"/>
    <w:rsid w:val="004A31AD"/>
  </w:style>
  <w:style w:type="character" w:customStyle="1" w:styleId="WW8Num28z5">
    <w:name w:val="WW8Num28z5"/>
    <w:rsid w:val="004A31AD"/>
  </w:style>
  <w:style w:type="character" w:customStyle="1" w:styleId="WW8Num28z6">
    <w:name w:val="WW8Num28z6"/>
    <w:rsid w:val="004A31AD"/>
  </w:style>
  <w:style w:type="character" w:customStyle="1" w:styleId="WW8Num28z7">
    <w:name w:val="WW8Num28z7"/>
    <w:rsid w:val="004A31AD"/>
  </w:style>
  <w:style w:type="character" w:customStyle="1" w:styleId="WW8Num28z8">
    <w:name w:val="WW8Num28z8"/>
    <w:rsid w:val="004A31AD"/>
  </w:style>
  <w:style w:type="character" w:customStyle="1" w:styleId="WW8Num29z0">
    <w:name w:val="WW8Num29z0"/>
    <w:rsid w:val="004A31AD"/>
    <w:rPr>
      <w:rFonts w:ascii="Times New Roman" w:hAnsi="Times New Roman" w:cs="Times New Roman"/>
      <w:b/>
      <w:sz w:val="24"/>
      <w:szCs w:val="24"/>
    </w:rPr>
  </w:style>
  <w:style w:type="character" w:customStyle="1" w:styleId="WW8Num29z2">
    <w:name w:val="WW8Num29z2"/>
    <w:rsid w:val="004A31AD"/>
  </w:style>
  <w:style w:type="character" w:customStyle="1" w:styleId="WW8Num29z3">
    <w:name w:val="WW8Num29z3"/>
    <w:rsid w:val="004A31AD"/>
  </w:style>
  <w:style w:type="character" w:customStyle="1" w:styleId="WW8Num29z4">
    <w:name w:val="WW8Num29z4"/>
    <w:rsid w:val="004A31AD"/>
  </w:style>
  <w:style w:type="character" w:customStyle="1" w:styleId="WW8Num29z5">
    <w:name w:val="WW8Num29z5"/>
    <w:rsid w:val="004A31AD"/>
  </w:style>
  <w:style w:type="character" w:customStyle="1" w:styleId="WW8Num29z6">
    <w:name w:val="WW8Num29z6"/>
    <w:rsid w:val="004A31AD"/>
  </w:style>
  <w:style w:type="character" w:customStyle="1" w:styleId="WW8Num29z7">
    <w:name w:val="WW8Num29z7"/>
    <w:rsid w:val="004A31AD"/>
  </w:style>
  <w:style w:type="character" w:customStyle="1" w:styleId="WW8Num29z8">
    <w:name w:val="WW8Num29z8"/>
    <w:rsid w:val="004A31AD"/>
  </w:style>
  <w:style w:type="character" w:customStyle="1" w:styleId="WW8Num30z0">
    <w:name w:val="WW8Num30z0"/>
    <w:rsid w:val="004A31AD"/>
    <w:rPr>
      <w:rFonts w:ascii="Times New Roman" w:hAnsi="Times New Roman" w:cs="Times New Roman"/>
      <w:color w:val="auto"/>
      <w:szCs w:val="24"/>
    </w:rPr>
  </w:style>
  <w:style w:type="character" w:customStyle="1" w:styleId="WW8Num31z0">
    <w:name w:val="WW8Num31z0"/>
    <w:rsid w:val="004A31AD"/>
    <w:rPr>
      <w:rFonts w:ascii="Symbol" w:hAnsi="Symbol" w:cs="Symbol"/>
      <w:color w:val="000000"/>
      <w:sz w:val="24"/>
      <w:szCs w:val="24"/>
      <w:lang w:eastAsia="bg-BG"/>
    </w:rPr>
  </w:style>
  <w:style w:type="character" w:customStyle="1" w:styleId="WW8Num32z0">
    <w:name w:val="WW8Num32z0"/>
    <w:rsid w:val="004A31AD"/>
    <w:rPr>
      <w:rFonts w:ascii="Symbol" w:hAnsi="Symbol" w:cs="Symbol"/>
    </w:rPr>
  </w:style>
  <w:style w:type="character" w:customStyle="1" w:styleId="WW8Num33z0">
    <w:name w:val="WW8Num33z0"/>
    <w:rsid w:val="004A31AD"/>
    <w:rPr>
      <w:rFonts w:ascii="Times New Roman" w:hAnsi="Times New Roman" w:cs="Times New Roman"/>
      <w:b w:val="0"/>
      <w:i/>
      <w:caps w:val="0"/>
      <w:smallCaps w:val="0"/>
      <w:color w:val="000000"/>
      <w:spacing w:val="0"/>
      <w:w w:val="100"/>
      <w:position w:val="0"/>
      <w:sz w:val="20"/>
      <w:szCs w:val="24"/>
      <w:u w:val="single"/>
      <w:vertAlign w:val="baseline"/>
    </w:rPr>
  </w:style>
  <w:style w:type="character" w:customStyle="1" w:styleId="WW8Num33z1">
    <w:name w:val="WW8Num33z1"/>
    <w:rsid w:val="004A31AD"/>
    <w:rPr>
      <w:rFonts w:cs="Times New Roman"/>
    </w:rPr>
  </w:style>
  <w:style w:type="character" w:customStyle="1" w:styleId="WW8Num34z0">
    <w:name w:val="WW8Num34z0"/>
    <w:rsid w:val="004A31AD"/>
    <w:rPr>
      <w:rFonts w:ascii="Times New Roman" w:eastAsia="Times New Roman" w:hAnsi="Times New Roman" w:cs="Times New Roman"/>
      <w:b/>
      <w:sz w:val="24"/>
      <w:szCs w:val="24"/>
    </w:rPr>
  </w:style>
  <w:style w:type="character" w:customStyle="1" w:styleId="WW8Num35z0">
    <w:name w:val="WW8Num35z0"/>
    <w:rsid w:val="004A31AD"/>
    <w:rPr>
      <w:rFonts w:ascii="Times New Roman" w:hAnsi="Times New Roman" w:cs="Times New Roman"/>
      <w:color w:val="auto"/>
      <w:sz w:val="24"/>
      <w:szCs w:val="24"/>
    </w:rPr>
  </w:style>
  <w:style w:type="character" w:customStyle="1" w:styleId="WW8Num35z1">
    <w:name w:val="WW8Num35z1"/>
    <w:rsid w:val="004A31AD"/>
    <w:rPr>
      <w:rFonts w:ascii="OpenSymbol" w:hAnsi="OpenSymbol" w:cs="OpenSymbol"/>
    </w:rPr>
  </w:style>
  <w:style w:type="character" w:customStyle="1" w:styleId="WW8Num35z3">
    <w:name w:val="WW8Num35z3"/>
    <w:rsid w:val="004A31AD"/>
    <w:rPr>
      <w:rFonts w:ascii="Symbol" w:hAnsi="Symbol" w:cs="Symbol"/>
    </w:rPr>
  </w:style>
  <w:style w:type="character" w:customStyle="1" w:styleId="WW8Num36z0">
    <w:name w:val="WW8Num36z0"/>
    <w:rsid w:val="004A31AD"/>
    <w:rPr>
      <w:rFonts w:ascii="Symbol" w:hAnsi="Symbol" w:cs="Symbol"/>
      <w:sz w:val="24"/>
      <w:szCs w:val="24"/>
    </w:rPr>
  </w:style>
  <w:style w:type="character" w:customStyle="1" w:styleId="WW8Num36z1">
    <w:name w:val="WW8Num36z1"/>
    <w:rsid w:val="004A31AD"/>
    <w:rPr>
      <w:rFonts w:ascii="OpenSymbol" w:hAnsi="OpenSymbol" w:cs="OpenSymbol"/>
    </w:rPr>
  </w:style>
  <w:style w:type="character" w:customStyle="1" w:styleId="WW8Num37z0">
    <w:name w:val="WW8Num37z0"/>
    <w:rsid w:val="004A31AD"/>
    <w:rPr>
      <w:rFonts w:ascii="Symbol" w:hAnsi="Symbol" w:cs="Symbol"/>
      <w:sz w:val="24"/>
      <w:szCs w:val="24"/>
    </w:rPr>
  </w:style>
  <w:style w:type="character" w:customStyle="1" w:styleId="WW8Num38z0">
    <w:name w:val="WW8Num38z0"/>
    <w:rsid w:val="004A31AD"/>
    <w:rPr>
      <w:rFonts w:ascii="Times New Roman" w:eastAsia="Times New Roman" w:hAnsi="Times New Roman" w:cs="Times New Roman"/>
      <w:sz w:val="24"/>
      <w:szCs w:val="24"/>
    </w:rPr>
  </w:style>
  <w:style w:type="character" w:customStyle="1" w:styleId="WW8Num39z0">
    <w:name w:val="WW8Num39z0"/>
    <w:rsid w:val="004A31AD"/>
    <w:rPr>
      <w:rFonts w:ascii="Symbol" w:hAnsi="Symbol" w:cs="Symbol"/>
      <w:sz w:val="24"/>
      <w:szCs w:val="24"/>
    </w:rPr>
  </w:style>
  <w:style w:type="character" w:customStyle="1" w:styleId="WW8Num39z1">
    <w:name w:val="WW8Num39z1"/>
    <w:rsid w:val="004A31AD"/>
    <w:rPr>
      <w:rFonts w:ascii="OpenSymbol" w:hAnsi="OpenSymbol" w:cs="OpenSymbol"/>
    </w:rPr>
  </w:style>
  <w:style w:type="character" w:customStyle="1" w:styleId="WW8Num40z0">
    <w:name w:val="WW8Num40z0"/>
    <w:rsid w:val="004A31AD"/>
    <w:rPr>
      <w:rFonts w:ascii="Times New Roman" w:hAnsi="Times New Roman" w:cs="Times New Roman"/>
      <w:szCs w:val="24"/>
    </w:rPr>
  </w:style>
  <w:style w:type="character" w:customStyle="1" w:styleId="WW8Num41z0">
    <w:name w:val="WW8Num41z0"/>
    <w:rsid w:val="004A31AD"/>
    <w:rPr>
      <w:rFonts w:ascii="Symbol" w:hAnsi="Symbol" w:cs="Symbol"/>
      <w:sz w:val="24"/>
      <w:szCs w:val="24"/>
    </w:rPr>
  </w:style>
  <w:style w:type="character" w:customStyle="1" w:styleId="WW8Num42z0">
    <w:name w:val="WW8Num42z0"/>
    <w:rsid w:val="004A31AD"/>
    <w:rPr>
      <w:rFonts w:ascii="Symbol" w:hAnsi="Symbol" w:cs="Symbol"/>
      <w:color w:val="000000"/>
      <w:sz w:val="20"/>
    </w:rPr>
  </w:style>
  <w:style w:type="character" w:customStyle="1" w:styleId="WW8Num42z1">
    <w:name w:val="WW8Num42z1"/>
    <w:rsid w:val="004A31AD"/>
  </w:style>
  <w:style w:type="character" w:customStyle="1" w:styleId="WW8Num42z2">
    <w:name w:val="WW8Num42z2"/>
    <w:rsid w:val="004A31AD"/>
  </w:style>
  <w:style w:type="character" w:customStyle="1" w:styleId="WW8Num42z3">
    <w:name w:val="WW8Num42z3"/>
    <w:rsid w:val="004A31AD"/>
  </w:style>
  <w:style w:type="character" w:customStyle="1" w:styleId="WW8Num42z4">
    <w:name w:val="WW8Num42z4"/>
    <w:rsid w:val="004A31AD"/>
  </w:style>
  <w:style w:type="character" w:customStyle="1" w:styleId="WW8Num42z5">
    <w:name w:val="WW8Num42z5"/>
    <w:rsid w:val="004A31AD"/>
  </w:style>
  <w:style w:type="character" w:customStyle="1" w:styleId="WW8Num42z6">
    <w:name w:val="WW8Num42z6"/>
    <w:rsid w:val="004A31AD"/>
  </w:style>
  <w:style w:type="character" w:customStyle="1" w:styleId="WW8Num42z7">
    <w:name w:val="WW8Num42z7"/>
    <w:rsid w:val="004A31AD"/>
  </w:style>
  <w:style w:type="character" w:customStyle="1" w:styleId="WW8Num42z8">
    <w:name w:val="WW8Num42z8"/>
    <w:rsid w:val="004A31AD"/>
  </w:style>
  <w:style w:type="character" w:customStyle="1" w:styleId="WW8Num43z0">
    <w:name w:val="WW8Num43z0"/>
    <w:rsid w:val="004A31AD"/>
    <w:rPr>
      <w:rFonts w:ascii="Symbol" w:hAnsi="Symbol" w:cs="Symbol"/>
    </w:rPr>
  </w:style>
  <w:style w:type="character" w:customStyle="1" w:styleId="WW8Num44z0">
    <w:name w:val="WW8Num44z0"/>
    <w:rsid w:val="004A31AD"/>
    <w:rPr>
      <w:rFonts w:ascii="Times New Roman" w:eastAsia="Times New Roman" w:hAnsi="Times New Roman" w:cs="Times New Roman"/>
      <w:b/>
      <w:sz w:val="24"/>
      <w:szCs w:val="24"/>
    </w:rPr>
  </w:style>
  <w:style w:type="character" w:customStyle="1" w:styleId="WW8Num45z0">
    <w:name w:val="WW8Num45z0"/>
    <w:rsid w:val="004A31AD"/>
  </w:style>
  <w:style w:type="character" w:customStyle="1" w:styleId="WW8Num46z0">
    <w:name w:val="WW8Num46z0"/>
    <w:rsid w:val="004A31AD"/>
    <w:rPr>
      <w:rFonts w:ascii="Times New Roman" w:hAnsi="Times New Roman" w:cs="Times New Roman"/>
      <w:sz w:val="24"/>
      <w:szCs w:val="24"/>
    </w:rPr>
  </w:style>
  <w:style w:type="character" w:customStyle="1" w:styleId="WW8Num46z1">
    <w:name w:val="WW8Num46z1"/>
    <w:rsid w:val="004A31AD"/>
  </w:style>
  <w:style w:type="character" w:customStyle="1" w:styleId="WW8Num46z2">
    <w:name w:val="WW8Num46z2"/>
    <w:rsid w:val="004A31AD"/>
  </w:style>
  <w:style w:type="character" w:customStyle="1" w:styleId="WW8Num46z3">
    <w:name w:val="WW8Num46z3"/>
    <w:rsid w:val="004A31AD"/>
  </w:style>
  <w:style w:type="character" w:customStyle="1" w:styleId="WW8Num46z4">
    <w:name w:val="WW8Num46z4"/>
    <w:rsid w:val="004A31AD"/>
  </w:style>
  <w:style w:type="character" w:customStyle="1" w:styleId="WW8Num46z5">
    <w:name w:val="WW8Num46z5"/>
    <w:rsid w:val="004A31AD"/>
  </w:style>
  <w:style w:type="character" w:customStyle="1" w:styleId="WW8Num46z6">
    <w:name w:val="WW8Num46z6"/>
    <w:rsid w:val="004A31AD"/>
  </w:style>
  <w:style w:type="character" w:customStyle="1" w:styleId="WW8Num46z7">
    <w:name w:val="WW8Num46z7"/>
    <w:rsid w:val="004A31AD"/>
  </w:style>
  <w:style w:type="character" w:customStyle="1" w:styleId="WW8Num46z8">
    <w:name w:val="WW8Num46z8"/>
    <w:rsid w:val="004A31AD"/>
  </w:style>
  <w:style w:type="character" w:customStyle="1" w:styleId="WW8Num4z1">
    <w:name w:val="WW8Num4z1"/>
    <w:rsid w:val="004A31AD"/>
    <w:rPr>
      <w:rFonts w:ascii="OpenSymbol" w:hAnsi="OpenSymbol" w:cs="OpenSymbol"/>
    </w:rPr>
  </w:style>
  <w:style w:type="character" w:customStyle="1" w:styleId="WW8Num3z1">
    <w:name w:val="WW8Num3z1"/>
    <w:rsid w:val="004A31AD"/>
    <w:rPr>
      <w:rFonts w:ascii="OpenSymbol" w:hAnsi="OpenSymbol" w:cs="OpenSymbol"/>
    </w:rPr>
  </w:style>
  <w:style w:type="character" w:customStyle="1" w:styleId="WW8Num5z2">
    <w:name w:val="WW8Num5z2"/>
    <w:rsid w:val="004A31AD"/>
    <w:rPr>
      <w:rFonts w:ascii="Wingdings" w:hAnsi="Wingdings" w:cs="Wingdings"/>
    </w:rPr>
  </w:style>
  <w:style w:type="character" w:customStyle="1" w:styleId="WW8Num6z2">
    <w:name w:val="WW8Num6z2"/>
    <w:rsid w:val="004A31AD"/>
  </w:style>
  <w:style w:type="character" w:customStyle="1" w:styleId="WW8Num6z3">
    <w:name w:val="WW8Num6z3"/>
    <w:rsid w:val="004A31AD"/>
  </w:style>
  <w:style w:type="character" w:customStyle="1" w:styleId="WW8Num6z4">
    <w:name w:val="WW8Num6z4"/>
    <w:rsid w:val="004A31AD"/>
  </w:style>
  <w:style w:type="character" w:customStyle="1" w:styleId="WW8Num6z5">
    <w:name w:val="WW8Num6z5"/>
    <w:rsid w:val="004A31AD"/>
  </w:style>
  <w:style w:type="character" w:customStyle="1" w:styleId="WW8Num6z6">
    <w:name w:val="WW8Num6z6"/>
    <w:rsid w:val="004A31AD"/>
  </w:style>
  <w:style w:type="character" w:customStyle="1" w:styleId="WW8Num6z7">
    <w:name w:val="WW8Num6z7"/>
    <w:rsid w:val="004A31AD"/>
  </w:style>
  <w:style w:type="character" w:customStyle="1" w:styleId="WW8Num6z8">
    <w:name w:val="WW8Num6z8"/>
    <w:rsid w:val="004A31AD"/>
  </w:style>
  <w:style w:type="character" w:customStyle="1" w:styleId="WW8Num7z1">
    <w:name w:val="WW8Num7z1"/>
    <w:rsid w:val="004A31AD"/>
  </w:style>
  <w:style w:type="character" w:customStyle="1" w:styleId="WW8Num7z2">
    <w:name w:val="WW8Num7z2"/>
    <w:rsid w:val="004A31AD"/>
  </w:style>
  <w:style w:type="character" w:customStyle="1" w:styleId="WW8Num7z3">
    <w:name w:val="WW8Num7z3"/>
    <w:rsid w:val="004A31AD"/>
  </w:style>
  <w:style w:type="character" w:customStyle="1" w:styleId="WW8Num7z4">
    <w:name w:val="WW8Num7z4"/>
    <w:rsid w:val="004A31AD"/>
  </w:style>
  <w:style w:type="character" w:customStyle="1" w:styleId="WW8Num7z5">
    <w:name w:val="WW8Num7z5"/>
    <w:rsid w:val="004A31AD"/>
  </w:style>
  <w:style w:type="character" w:customStyle="1" w:styleId="WW8Num7z6">
    <w:name w:val="WW8Num7z6"/>
    <w:rsid w:val="004A31AD"/>
  </w:style>
  <w:style w:type="character" w:customStyle="1" w:styleId="WW8Num7z7">
    <w:name w:val="WW8Num7z7"/>
    <w:rsid w:val="004A31AD"/>
  </w:style>
  <w:style w:type="character" w:customStyle="1" w:styleId="WW8Num7z8">
    <w:name w:val="WW8Num7z8"/>
    <w:rsid w:val="004A31AD"/>
  </w:style>
  <w:style w:type="character" w:customStyle="1" w:styleId="WW8Num9z1">
    <w:name w:val="WW8Num9z1"/>
    <w:rsid w:val="004A31AD"/>
    <w:rPr>
      <w:rFonts w:ascii="OpenSymbol" w:hAnsi="OpenSymbol" w:cs="OpenSymbol"/>
    </w:rPr>
  </w:style>
  <w:style w:type="character" w:customStyle="1" w:styleId="WW8Num10z1">
    <w:name w:val="WW8Num10z1"/>
    <w:rsid w:val="004A31AD"/>
    <w:rPr>
      <w:rFonts w:ascii="OpenSymbol" w:hAnsi="OpenSymbol" w:cs="OpenSymbol"/>
    </w:rPr>
  </w:style>
  <w:style w:type="character" w:customStyle="1" w:styleId="WW8Num12z2">
    <w:name w:val="WW8Num12z2"/>
    <w:rsid w:val="004A31AD"/>
    <w:rPr>
      <w:rFonts w:ascii="Wingdings" w:hAnsi="Wingdings" w:cs="Wingdings"/>
    </w:rPr>
  </w:style>
  <w:style w:type="character" w:customStyle="1" w:styleId="WW8Num13z2">
    <w:name w:val="WW8Num13z2"/>
    <w:rsid w:val="004A31AD"/>
  </w:style>
  <w:style w:type="character" w:customStyle="1" w:styleId="WW8Num13z3">
    <w:name w:val="WW8Num13z3"/>
    <w:rsid w:val="004A31AD"/>
  </w:style>
  <w:style w:type="character" w:customStyle="1" w:styleId="WW8Num13z4">
    <w:name w:val="WW8Num13z4"/>
    <w:rsid w:val="004A31AD"/>
  </w:style>
  <w:style w:type="character" w:customStyle="1" w:styleId="WW8Num13z5">
    <w:name w:val="WW8Num13z5"/>
    <w:rsid w:val="004A31AD"/>
  </w:style>
  <w:style w:type="character" w:customStyle="1" w:styleId="WW8Num13z6">
    <w:name w:val="WW8Num13z6"/>
    <w:rsid w:val="004A31AD"/>
  </w:style>
  <w:style w:type="character" w:customStyle="1" w:styleId="WW8Num13z7">
    <w:name w:val="WW8Num13z7"/>
    <w:rsid w:val="004A31AD"/>
  </w:style>
  <w:style w:type="character" w:customStyle="1" w:styleId="WW8Num13z8">
    <w:name w:val="WW8Num13z8"/>
    <w:rsid w:val="004A31AD"/>
  </w:style>
  <w:style w:type="character" w:customStyle="1" w:styleId="WW8Num15z2">
    <w:name w:val="WW8Num15z2"/>
    <w:rsid w:val="004A31AD"/>
  </w:style>
  <w:style w:type="character" w:customStyle="1" w:styleId="WW8Num15z3">
    <w:name w:val="WW8Num15z3"/>
    <w:rsid w:val="004A31AD"/>
  </w:style>
  <w:style w:type="character" w:customStyle="1" w:styleId="WW8Num15z4">
    <w:name w:val="WW8Num15z4"/>
    <w:rsid w:val="004A31AD"/>
  </w:style>
  <w:style w:type="character" w:customStyle="1" w:styleId="WW8Num15z5">
    <w:name w:val="WW8Num15z5"/>
    <w:rsid w:val="004A31AD"/>
  </w:style>
  <w:style w:type="character" w:customStyle="1" w:styleId="WW8Num15z6">
    <w:name w:val="WW8Num15z6"/>
    <w:rsid w:val="004A31AD"/>
  </w:style>
  <w:style w:type="character" w:customStyle="1" w:styleId="WW8Num15z7">
    <w:name w:val="WW8Num15z7"/>
    <w:rsid w:val="004A31AD"/>
  </w:style>
  <w:style w:type="character" w:customStyle="1" w:styleId="WW8Num15z8">
    <w:name w:val="WW8Num15z8"/>
    <w:rsid w:val="004A31AD"/>
  </w:style>
  <w:style w:type="character" w:customStyle="1" w:styleId="WW8Num19z1">
    <w:name w:val="WW8Num19z1"/>
    <w:rsid w:val="004A31AD"/>
    <w:rPr>
      <w:rFonts w:ascii="OpenSymbol" w:hAnsi="OpenSymbol" w:cs="OpenSymbol"/>
    </w:rPr>
  </w:style>
  <w:style w:type="character" w:customStyle="1" w:styleId="WW8Num20z1">
    <w:name w:val="WW8Num20z1"/>
    <w:rsid w:val="004A31AD"/>
    <w:rPr>
      <w:rFonts w:ascii="OpenSymbol" w:hAnsi="OpenSymbol" w:cs="OpenSymbol"/>
    </w:rPr>
  </w:style>
  <w:style w:type="character" w:customStyle="1" w:styleId="WW8Num22z1">
    <w:name w:val="WW8Num22z1"/>
    <w:rsid w:val="004A31AD"/>
    <w:rPr>
      <w:rFonts w:ascii="Times New Roman" w:eastAsia="Times New Roman" w:hAnsi="Times New Roman" w:cs="Times New Roman"/>
      <w:b/>
      <w:bCs/>
      <w:sz w:val="24"/>
      <w:szCs w:val="24"/>
    </w:rPr>
  </w:style>
  <w:style w:type="character" w:customStyle="1" w:styleId="WW8Num22z2">
    <w:name w:val="WW8Num22z2"/>
    <w:rsid w:val="004A31AD"/>
  </w:style>
  <w:style w:type="character" w:customStyle="1" w:styleId="WW8Num22z3">
    <w:name w:val="WW8Num22z3"/>
    <w:rsid w:val="004A31AD"/>
  </w:style>
  <w:style w:type="character" w:customStyle="1" w:styleId="WW8Num22z4">
    <w:name w:val="WW8Num22z4"/>
    <w:rsid w:val="004A31AD"/>
  </w:style>
  <w:style w:type="character" w:customStyle="1" w:styleId="WW8Num22z5">
    <w:name w:val="WW8Num22z5"/>
    <w:rsid w:val="004A31AD"/>
  </w:style>
  <w:style w:type="character" w:customStyle="1" w:styleId="WW8Num22z6">
    <w:name w:val="WW8Num22z6"/>
    <w:rsid w:val="004A31AD"/>
  </w:style>
  <w:style w:type="character" w:customStyle="1" w:styleId="WW8Num22z7">
    <w:name w:val="WW8Num22z7"/>
    <w:rsid w:val="004A31AD"/>
  </w:style>
  <w:style w:type="character" w:customStyle="1" w:styleId="WW8Num22z8">
    <w:name w:val="WW8Num22z8"/>
    <w:rsid w:val="004A31AD"/>
  </w:style>
  <w:style w:type="character" w:customStyle="1" w:styleId="WW8Num23z3">
    <w:name w:val="WW8Num23z3"/>
    <w:rsid w:val="004A31AD"/>
  </w:style>
  <w:style w:type="character" w:customStyle="1" w:styleId="WW8Num23z4">
    <w:name w:val="WW8Num23z4"/>
    <w:rsid w:val="004A31AD"/>
  </w:style>
  <w:style w:type="character" w:customStyle="1" w:styleId="WW8Num23z5">
    <w:name w:val="WW8Num23z5"/>
    <w:rsid w:val="004A31AD"/>
  </w:style>
  <w:style w:type="character" w:customStyle="1" w:styleId="WW8Num23z6">
    <w:name w:val="WW8Num23z6"/>
    <w:rsid w:val="004A31AD"/>
  </w:style>
  <w:style w:type="character" w:customStyle="1" w:styleId="WW8Num23z7">
    <w:name w:val="WW8Num23z7"/>
    <w:rsid w:val="004A31AD"/>
  </w:style>
  <w:style w:type="character" w:customStyle="1" w:styleId="WW8Num23z8">
    <w:name w:val="WW8Num23z8"/>
    <w:rsid w:val="004A31AD"/>
  </w:style>
  <w:style w:type="character" w:customStyle="1" w:styleId="WW8Num24z1">
    <w:name w:val="WW8Num24z1"/>
    <w:rsid w:val="004A31AD"/>
    <w:rPr>
      <w:rFonts w:ascii="Courier New" w:hAnsi="Courier New" w:cs="Courier New"/>
    </w:rPr>
  </w:style>
  <w:style w:type="character" w:customStyle="1" w:styleId="WW8Num24z2">
    <w:name w:val="WW8Num24z2"/>
    <w:rsid w:val="004A31AD"/>
    <w:rPr>
      <w:rFonts w:ascii="Wingdings" w:hAnsi="Wingdings" w:cs="Wingdings"/>
    </w:rPr>
  </w:style>
  <w:style w:type="character" w:customStyle="1" w:styleId="WW8Num24z3">
    <w:name w:val="WW8Num24z3"/>
    <w:rsid w:val="004A31AD"/>
    <w:rPr>
      <w:rFonts w:ascii="Symbol" w:hAnsi="Symbol" w:cs="Symbol"/>
    </w:rPr>
  </w:style>
  <w:style w:type="character" w:customStyle="1" w:styleId="WW8Num26z1">
    <w:name w:val="WW8Num26z1"/>
    <w:rsid w:val="004A31AD"/>
  </w:style>
  <w:style w:type="character" w:customStyle="1" w:styleId="WW8Num26z2">
    <w:name w:val="WW8Num26z2"/>
    <w:rsid w:val="004A31AD"/>
  </w:style>
  <w:style w:type="character" w:customStyle="1" w:styleId="WW8Num26z3">
    <w:name w:val="WW8Num26z3"/>
    <w:rsid w:val="004A31AD"/>
  </w:style>
  <w:style w:type="character" w:customStyle="1" w:styleId="WW8Num26z4">
    <w:name w:val="WW8Num26z4"/>
    <w:rsid w:val="004A31AD"/>
  </w:style>
  <w:style w:type="character" w:customStyle="1" w:styleId="WW8Num26z5">
    <w:name w:val="WW8Num26z5"/>
    <w:rsid w:val="004A31AD"/>
  </w:style>
  <w:style w:type="character" w:customStyle="1" w:styleId="WW8Num26z6">
    <w:name w:val="WW8Num26z6"/>
    <w:rsid w:val="004A31AD"/>
  </w:style>
  <w:style w:type="character" w:customStyle="1" w:styleId="WW8Num26z7">
    <w:name w:val="WW8Num26z7"/>
    <w:rsid w:val="004A31AD"/>
  </w:style>
  <w:style w:type="character" w:customStyle="1" w:styleId="WW8Num26z8">
    <w:name w:val="WW8Num26z8"/>
    <w:rsid w:val="004A31AD"/>
  </w:style>
  <w:style w:type="character" w:customStyle="1" w:styleId="WW8Num27z1">
    <w:name w:val="WW8Num27z1"/>
    <w:rsid w:val="004A31AD"/>
  </w:style>
  <w:style w:type="character" w:customStyle="1" w:styleId="WW8Num27z2">
    <w:name w:val="WW8Num27z2"/>
    <w:rsid w:val="004A31AD"/>
  </w:style>
  <w:style w:type="character" w:customStyle="1" w:styleId="WW8Num27z3">
    <w:name w:val="WW8Num27z3"/>
    <w:rsid w:val="004A31AD"/>
  </w:style>
  <w:style w:type="character" w:customStyle="1" w:styleId="WW8Num27z4">
    <w:name w:val="WW8Num27z4"/>
    <w:rsid w:val="004A31AD"/>
  </w:style>
  <w:style w:type="character" w:customStyle="1" w:styleId="WW8Num27z5">
    <w:name w:val="WW8Num27z5"/>
    <w:rsid w:val="004A31AD"/>
  </w:style>
  <w:style w:type="character" w:customStyle="1" w:styleId="WW8Num27z6">
    <w:name w:val="WW8Num27z6"/>
    <w:rsid w:val="004A31AD"/>
  </w:style>
  <w:style w:type="character" w:customStyle="1" w:styleId="WW8Num27z7">
    <w:name w:val="WW8Num27z7"/>
    <w:rsid w:val="004A31AD"/>
  </w:style>
  <w:style w:type="character" w:customStyle="1" w:styleId="WW8Num27z8">
    <w:name w:val="WW8Num27z8"/>
    <w:rsid w:val="004A31AD"/>
  </w:style>
  <w:style w:type="character" w:customStyle="1" w:styleId="WW8Num29z1">
    <w:name w:val="WW8Num29z1"/>
    <w:rsid w:val="004A31AD"/>
  </w:style>
  <w:style w:type="character" w:customStyle="1" w:styleId="WW8Num30z1">
    <w:name w:val="WW8Num30z1"/>
    <w:rsid w:val="004A31AD"/>
    <w:rPr>
      <w:rFonts w:ascii="Times New Roman" w:eastAsia="SimHei" w:hAnsi="Times New Roman" w:cs="Times New Roman"/>
      <w:b/>
      <w:bCs/>
      <w:sz w:val="24"/>
      <w:szCs w:val="20"/>
    </w:rPr>
  </w:style>
  <w:style w:type="character" w:customStyle="1" w:styleId="WW8Num30z2">
    <w:name w:val="WW8Num30z2"/>
    <w:rsid w:val="004A31AD"/>
  </w:style>
  <w:style w:type="character" w:customStyle="1" w:styleId="WW8Num30z3">
    <w:name w:val="WW8Num30z3"/>
    <w:rsid w:val="004A31AD"/>
  </w:style>
  <w:style w:type="character" w:customStyle="1" w:styleId="WW8Num30z4">
    <w:name w:val="WW8Num30z4"/>
    <w:rsid w:val="004A31AD"/>
  </w:style>
  <w:style w:type="character" w:customStyle="1" w:styleId="WW8Num30z5">
    <w:name w:val="WW8Num30z5"/>
    <w:rsid w:val="004A31AD"/>
  </w:style>
  <w:style w:type="character" w:customStyle="1" w:styleId="WW8Num30z6">
    <w:name w:val="WW8Num30z6"/>
    <w:rsid w:val="004A31AD"/>
  </w:style>
  <w:style w:type="character" w:customStyle="1" w:styleId="WW8Num30z7">
    <w:name w:val="WW8Num30z7"/>
    <w:rsid w:val="004A31AD"/>
  </w:style>
  <w:style w:type="character" w:customStyle="1" w:styleId="WW8Num30z8">
    <w:name w:val="WW8Num30z8"/>
    <w:rsid w:val="004A31AD"/>
  </w:style>
  <w:style w:type="character" w:customStyle="1" w:styleId="WW8Num31z1">
    <w:name w:val="WW8Num31z1"/>
    <w:rsid w:val="004A31AD"/>
  </w:style>
  <w:style w:type="character" w:customStyle="1" w:styleId="WW8Num31z2">
    <w:name w:val="WW8Num31z2"/>
    <w:rsid w:val="004A31AD"/>
  </w:style>
  <w:style w:type="character" w:customStyle="1" w:styleId="WW8Num31z3">
    <w:name w:val="WW8Num31z3"/>
    <w:rsid w:val="004A31AD"/>
  </w:style>
  <w:style w:type="character" w:customStyle="1" w:styleId="WW8Num31z4">
    <w:name w:val="WW8Num31z4"/>
    <w:rsid w:val="004A31AD"/>
  </w:style>
  <w:style w:type="character" w:customStyle="1" w:styleId="WW8Num31z5">
    <w:name w:val="WW8Num31z5"/>
    <w:rsid w:val="004A31AD"/>
  </w:style>
  <w:style w:type="character" w:customStyle="1" w:styleId="WW8Num31z6">
    <w:name w:val="WW8Num31z6"/>
    <w:rsid w:val="004A31AD"/>
  </w:style>
  <w:style w:type="character" w:customStyle="1" w:styleId="WW8Num31z7">
    <w:name w:val="WW8Num31z7"/>
    <w:rsid w:val="004A31AD"/>
  </w:style>
  <w:style w:type="character" w:customStyle="1" w:styleId="WW8Num31z8">
    <w:name w:val="WW8Num31z8"/>
    <w:rsid w:val="004A31AD"/>
  </w:style>
  <w:style w:type="character" w:customStyle="1" w:styleId="WW8Num32z1">
    <w:name w:val="WW8Num32z1"/>
    <w:rsid w:val="004A31AD"/>
  </w:style>
  <w:style w:type="character" w:customStyle="1" w:styleId="WW8Num32z2">
    <w:name w:val="WW8Num32z2"/>
    <w:rsid w:val="004A31AD"/>
  </w:style>
  <w:style w:type="character" w:customStyle="1" w:styleId="WW8Num32z3">
    <w:name w:val="WW8Num32z3"/>
    <w:rsid w:val="004A31AD"/>
  </w:style>
  <w:style w:type="character" w:customStyle="1" w:styleId="WW8Num32z4">
    <w:name w:val="WW8Num32z4"/>
    <w:rsid w:val="004A31AD"/>
  </w:style>
  <w:style w:type="character" w:customStyle="1" w:styleId="WW8Num32z5">
    <w:name w:val="WW8Num32z5"/>
    <w:rsid w:val="004A31AD"/>
  </w:style>
  <w:style w:type="character" w:customStyle="1" w:styleId="WW8Num32z6">
    <w:name w:val="WW8Num32z6"/>
    <w:rsid w:val="004A31AD"/>
  </w:style>
  <w:style w:type="character" w:customStyle="1" w:styleId="WW8Num32z7">
    <w:name w:val="WW8Num32z7"/>
    <w:rsid w:val="004A31AD"/>
  </w:style>
  <w:style w:type="character" w:customStyle="1" w:styleId="WW8Num32z8">
    <w:name w:val="WW8Num32z8"/>
    <w:rsid w:val="004A31AD"/>
  </w:style>
  <w:style w:type="character" w:customStyle="1" w:styleId="WW8Num33z2">
    <w:name w:val="WW8Num33z2"/>
    <w:rsid w:val="004A31AD"/>
    <w:rPr>
      <w:rFonts w:ascii="Times New Roman" w:hAnsi="Times New Roman" w:cs="Times New Roman"/>
      <w:position w:val="0"/>
      <w:sz w:val="24"/>
      <w:szCs w:val="24"/>
      <w:vertAlign w:val="baseline"/>
    </w:rPr>
  </w:style>
  <w:style w:type="character" w:customStyle="1" w:styleId="WW8Num33z3">
    <w:name w:val="WW8Num33z3"/>
    <w:rsid w:val="004A31AD"/>
  </w:style>
  <w:style w:type="character" w:customStyle="1" w:styleId="WW8Num33z4">
    <w:name w:val="WW8Num33z4"/>
    <w:rsid w:val="004A31AD"/>
  </w:style>
  <w:style w:type="character" w:customStyle="1" w:styleId="WW8Num33z5">
    <w:name w:val="WW8Num33z5"/>
    <w:rsid w:val="004A31AD"/>
  </w:style>
  <w:style w:type="character" w:customStyle="1" w:styleId="WW8Num33z6">
    <w:name w:val="WW8Num33z6"/>
    <w:rsid w:val="004A31AD"/>
  </w:style>
  <w:style w:type="character" w:customStyle="1" w:styleId="WW8Num33z7">
    <w:name w:val="WW8Num33z7"/>
    <w:rsid w:val="004A31AD"/>
  </w:style>
  <w:style w:type="character" w:customStyle="1" w:styleId="WW8Num33z8">
    <w:name w:val="WW8Num33z8"/>
    <w:rsid w:val="004A31AD"/>
  </w:style>
  <w:style w:type="character" w:customStyle="1" w:styleId="WW8Num34z1">
    <w:name w:val="WW8Num34z1"/>
    <w:rsid w:val="004A31AD"/>
    <w:rPr>
      <w:rFonts w:ascii="Times New Roman" w:hAnsi="Times New Roman" w:cs="Times New Roman"/>
      <w:b/>
      <w:sz w:val="24"/>
      <w:szCs w:val="24"/>
    </w:rPr>
  </w:style>
  <w:style w:type="character" w:customStyle="1" w:styleId="WW8Num34z2">
    <w:name w:val="WW8Num34z2"/>
    <w:rsid w:val="004A31AD"/>
  </w:style>
  <w:style w:type="character" w:customStyle="1" w:styleId="WW8Num34z3">
    <w:name w:val="WW8Num34z3"/>
    <w:rsid w:val="004A31AD"/>
  </w:style>
  <w:style w:type="character" w:customStyle="1" w:styleId="WW8Num34z4">
    <w:name w:val="WW8Num34z4"/>
    <w:rsid w:val="004A31AD"/>
  </w:style>
  <w:style w:type="character" w:customStyle="1" w:styleId="WW8Num34z5">
    <w:name w:val="WW8Num34z5"/>
    <w:rsid w:val="004A31AD"/>
  </w:style>
  <w:style w:type="character" w:customStyle="1" w:styleId="WW8Num34z6">
    <w:name w:val="WW8Num34z6"/>
    <w:rsid w:val="004A31AD"/>
  </w:style>
  <w:style w:type="character" w:customStyle="1" w:styleId="WW8Num34z7">
    <w:name w:val="WW8Num34z7"/>
    <w:rsid w:val="004A31AD"/>
  </w:style>
  <w:style w:type="character" w:customStyle="1" w:styleId="WW8Num34z8">
    <w:name w:val="WW8Num34z8"/>
    <w:rsid w:val="004A31AD"/>
  </w:style>
  <w:style w:type="character" w:customStyle="1" w:styleId="WW8Num35z2">
    <w:name w:val="WW8Num35z2"/>
    <w:rsid w:val="004A31AD"/>
    <w:rPr>
      <w:rFonts w:ascii="Wingdings" w:hAnsi="Wingdings" w:cs="Wingdings"/>
    </w:rPr>
  </w:style>
  <w:style w:type="character" w:customStyle="1" w:styleId="WW8Num36z2">
    <w:name w:val="WW8Num36z2"/>
    <w:rsid w:val="004A31AD"/>
    <w:rPr>
      <w:rFonts w:ascii="Wingdings" w:hAnsi="Wingdings" w:cs="Wingdings"/>
    </w:rPr>
  </w:style>
  <w:style w:type="character" w:customStyle="1" w:styleId="WW8Num37z1">
    <w:name w:val="WW8Num37z1"/>
    <w:rsid w:val="004A31AD"/>
    <w:rPr>
      <w:rFonts w:ascii="Courier New" w:hAnsi="Courier New" w:cs="Courier New"/>
    </w:rPr>
  </w:style>
  <w:style w:type="character" w:customStyle="1" w:styleId="WW8Num37z2">
    <w:name w:val="WW8Num37z2"/>
    <w:rsid w:val="004A31AD"/>
    <w:rPr>
      <w:rFonts w:ascii="Wingdings" w:hAnsi="Wingdings" w:cs="Wingdings"/>
    </w:rPr>
  </w:style>
  <w:style w:type="character" w:customStyle="1" w:styleId="WW8Num38z1">
    <w:name w:val="WW8Num38z1"/>
    <w:rsid w:val="004A31AD"/>
    <w:rPr>
      <w:rFonts w:cs="Times New Roman"/>
    </w:rPr>
  </w:style>
  <w:style w:type="character" w:customStyle="1" w:styleId="WW8Num39z2">
    <w:name w:val="WW8Num39z2"/>
    <w:rsid w:val="004A31AD"/>
  </w:style>
  <w:style w:type="character" w:customStyle="1" w:styleId="WW8Num39z3">
    <w:name w:val="WW8Num39z3"/>
    <w:rsid w:val="004A31AD"/>
  </w:style>
  <w:style w:type="character" w:customStyle="1" w:styleId="WW8Num39z4">
    <w:name w:val="WW8Num39z4"/>
    <w:rsid w:val="004A31AD"/>
  </w:style>
  <w:style w:type="character" w:customStyle="1" w:styleId="WW8Num39z5">
    <w:name w:val="WW8Num39z5"/>
    <w:rsid w:val="004A31AD"/>
  </w:style>
  <w:style w:type="character" w:customStyle="1" w:styleId="WW8Num39z6">
    <w:name w:val="WW8Num39z6"/>
    <w:rsid w:val="004A31AD"/>
  </w:style>
  <w:style w:type="character" w:customStyle="1" w:styleId="WW8Num39z7">
    <w:name w:val="WW8Num39z7"/>
    <w:rsid w:val="004A31AD"/>
  </w:style>
  <w:style w:type="character" w:customStyle="1" w:styleId="WW8Num39z8">
    <w:name w:val="WW8Num39z8"/>
    <w:rsid w:val="004A31AD"/>
  </w:style>
  <w:style w:type="character" w:customStyle="1" w:styleId="WW8Num40z1">
    <w:name w:val="WW8Num40z1"/>
    <w:rsid w:val="004A31AD"/>
    <w:rPr>
      <w:rFonts w:ascii="OpenSymbol" w:hAnsi="OpenSymbol" w:cs="OpenSymbol"/>
    </w:rPr>
  </w:style>
  <w:style w:type="character" w:customStyle="1" w:styleId="WW8Num40z3">
    <w:name w:val="WW8Num40z3"/>
    <w:rsid w:val="004A31AD"/>
    <w:rPr>
      <w:rFonts w:ascii="Symbol" w:hAnsi="Symbol" w:cs="Symbol"/>
    </w:rPr>
  </w:style>
  <w:style w:type="character" w:customStyle="1" w:styleId="WW8Num41z1">
    <w:name w:val="WW8Num41z1"/>
    <w:rsid w:val="004A31AD"/>
    <w:rPr>
      <w:rFonts w:ascii="OpenSymbol" w:hAnsi="OpenSymbol" w:cs="OpenSymbol"/>
    </w:rPr>
  </w:style>
  <w:style w:type="character" w:customStyle="1" w:styleId="WW8Num43z1">
    <w:name w:val="WW8Num43z1"/>
    <w:rsid w:val="004A31AD"/>
  </w:style>
  <w:style w:type="character" w:customStyle="1" w:styleId="WW8Num43z2">
    <w:name w:val="WW8Num43z2"/>
    <w:rsid w:val="004A31AD"/>
  </w:style>
  <w:style w:type="character" w:customStyle="1" w:styleId="WW8Num43z3">
    <w:name w:val="WW8Num43z3"/>
    <w:rsid w:val="004A31AD"/>
  </w:style>
  <w:style w:type="character" w:customStyle="1" w:styleId="WW8Num43z4">
    <w:name w:val="WW8Num43z4"/>
    <w:rsid w:val="004A31AD"/>
  </w:style>
  <w:style w:type="character" w:customStyle="1" w:styleId="WW8Num43z5">
    <w:name w:val="WW8Num43z5"/>
    <w:rsid w:val="004A31AD"/>
  </w:style>
  <w:style w:type="character" w:customStyle="1" w:styleId="WW8Num43z6">
    <w:name w:val="WW8Num43z6"/>
    <w:rsid w:val="004A31AD"/>
  </w:style>
  <w:style w:type="character" w:customStyle="1" w:styleId="WW8Num43z7">
    <w:name w:val="WW8Num43z7"/>
    <w:rsid w:val="004A31AD"/>
  </w:style>
  <w:style w:type="character" w:customStyle="1" w:styleId="WW8Num43z8">
    <w:name w:val="WW8Num43z8"/>
    <w:rsid w:val="004A31AD"/>
  </w:style>
  <w:style w:type="character" w:customStyle="1" w:styleId="WW8Num44z1">
    <w:name w:val="WW8Num44z1"/>
    <w:rsid w:val="004A31AD"/>
    <w:rPr>
      <w:rFonts w:ascii="OpenSymbol" w:hAnsi="OpenSymbol" w:cs="OpenSymbol"/>
    </w:rPr>
  </w:style>
  <w:style w:type="character" w:customStyle="1" w:styleId="WW8Num45z1">
    <w:name w:val="WW8Num45z1"/>
    <w:rsid w:val="004A31AD"/>
    <w:rPr>
      <w:rFonts w:ascii="Courier New" w:hAnsi="Courier New" w:cs="Courier New"/>
    </w:rPr>
  </w:style>
  <w:style w:type="character" w:customStyle="1" w:styleId="WW8Num45z2">
    <w:name w:val="WW8Num45z2"/>
    <w:rsid w:val="004A31AD"/>
    <w:rPr>
      <w:rFonts w:ascii="Wingdings" w:hAnsi="Wingdings" w:cs="Wingdings"/>
    </w:rPr>
  </w:style>
  <w:style w:type="character" w:customStyle="1" w:styleId="WW8Num45z3">
    <w:name w:val="WW8Num45z3"/>
    <w:rsid w:val="004A31AD"/>
    <w:rPr>
      <w:rFonts w:ascii="Symbol" w:hAnsi="Symbol" w:cs="Symbol"/>
    </w:rPr>
  </w:style>
  <w:style w:type="character" w:customStyle="1" w:styleId="WW8Num47z0">
    <w:name w:val="WW8Num47z0"/>
    <w:rsid w:val="004A31AD"/>
    <w:rPr>
      <w:rFonts w:ascii="Symbol" w:hAnsi="Symbol" w:cs="Symbol"/>
    </w:rPr>
  </w:style>
  <w:style w:type="character" w:customStyle="1" w:styleId="WW8Num47z1">
    <w:name w:val="WW8Num47z1"/>
    <w:rsid w:val="004A31AD"/>
    <w:rPr>
      <w:rFonts w:ascii="OpenSymbol" w:hAnsi="OpenSymbol" w:cs="OpenSymbol"/>
    </w:rPr>
  </w:style>
  <w:style w:type="character" w:customStyle="1" w:styleId="WW8Num48z0">
    <w:name w:val="WW8Num48z0"/>
    <w:rsid w:val="004A31AD"/>
    <w:rPr>
      <w:rFonts w:ascii="Symbol" w:hAnsi="Symbol" w:cs="Symbol"/>
      <w:color w:val="000000"/>
      <w:sz w:val="20"/>
    </w:rPr>
  </w:style>
  <w:style w:type="character" w:customStyle="1" w:styleId="WW8Num48z1">
    <w:name w:val="WW8Num48z1"/>
    <w:rsid w:val="004A31AD"/>
  </w:style>
  <w:style w:type="character" w:customStyle="1" w:styleId="WW8Num48z2">
    <w:name w:val="WW8Num48z2"/>
    <w:rsid w:val="004A31AD"/>
  </w:style>
  <w:style w:type="character" w:customStyle="1" w:styleId="WW8Num48z3">
    <w:name w:val="WW8Num48z3"/>
    <w:rsid w:val="004A31AD"/>
  </w:style>
  <w:style w:type="character" w:customStyle="1" w:styleId="WW8Num48z4">
    <w:name w:val="WW8Num48z4"/>
    <w:rsid w:val="004A31AD"/>
  </w:style>
  <w:style w:type="character" w:customStyle="1" w:styleId="WW8Num48z5">
    <w:name w:val="WW8Num48z5"/>
    <w:rsid w:val="004A31AD"/>
  </w:style>
  <w:style w:type="character" w:customStyle="1" w:styleId="WW8Num48z6">
    <w:name w:val="WW8Num48z6"/>
    <w:rsid w:val="004A31AD"/>
  </w:style>
  <w:style w:type="character" w:customStyle="1" w:styleId="WW8Num48z7">
    <w:name w:val="WW8Num48z7"/>
    <w:rsid w:val="004A31AD"/>
  </w:style>
  <w:style w:type="character" w:customStyle="1" w:styleId="WW8Num48z8">
    <w:name w:val="WW8Num48z8"/>
    <w:rsid w:val="004A31AD"/>
  </w:style>
  <w:style w:type="character" w:customStyle="1" w:styleId="WW8Num49z0">
    <w:name w:val="WW8Num49z0"/>
    <w:rsid w:val="004A31AD"/>
    <w:rPr>
      <w:rFonts w:ascii="Symbol" w:hAnsi="Symbol" w:cs="Symbol"/>
    </w:rPr>
  </w:style>
  <w:style w:type="character" w:customStyle="1" w:styleId="WW8Num49z1">
    <w:name w:val="WW8Num49z1"/>
    <w:rsid w:val="004A31AD"/>
    <w:rPr>
      <w:rFonts w:ascii="Courier New" w:hAnsi="Courier New" w:cs="Courier New"/>
    </w:rPr>
  </w:style>
  <w:style w:type="character" w:customStyle="1" w:styleId="WW8Num49z2">
    <w:name w:val="WW8Num49z2"/>
    <w:rsid w:val="004A31AD"/>
    <w:rPr>
      <w:rFonts w:ascii="Wingdings" w:hAnsi="Wingdings" w:cs="Wingdings"/>
    </w:rPr>
  </w:style>
  <w:style w:type="character" w:customStyle="1" w:styleId="WW8Num50z0">
    <w:name w:val="WW8Num50z0"/>
    <w:rsid w:val="004A31AD"/>
    <w:rPr>
      <w:rFonts w:ascii="Times New Roman" w:eastAsia="Times New Roman" w:hAnsi="Times New Roman" w:cs="Times New Roman"/>
      <w:b/>
      <w:sz w:val="24"/>
      <w:szCs w:val="24"/>
    </w:rPr>
  </w:style>
  <w:style w:type="character" w:customStyle="1" w:styleId="WW8Num50z1">
    <w:name w:val="WW8Num50z1"/>
    <w:rsid w:val="004A31AD"/>
    <w:rPr>
      <w:rFonts w:ascii="Courier New" w:hAnsi="Courier New" w:cs="Courier New"/>
    </w:rPr>
  </w:style>
  <w:style w:type="character" w:customStyle="1" w:styleId="WW8Num50z2">
    <w:name w:val="WW8Num50z2"/>
    <w:rsid w:val="004A31AD"/>
    <w:rPr>
      <w:rFonts w:ascii="Wingdings" w:hAnsi="Wingdings" w:cs="Wingdings"/>
    </w:rPr>
  </w:style>
  <w:style w:type="character" w:customStyle="1" w:styleId="WW8Num50z3">
    <w:name w:val="WW8Num50z3"/>
    <w:rsid w:val="004A31AD"/>
    <w:rPr>
      <w:rFonts w:ascii="Symbol" w:hAnsi="Symbol" w:cs="Symbol"/>
    </w:rPr>
  </w:style>
  <w:style w:type="character" w:customStyle="1" w:styleId="WW8Num51z0">
    <w:name w:val="WW8Num51z0"/>
    <w:rsid w:val="004A31AD"/>
  </w:style>
  <w:style w:type="character" w:customStyle="1" w:styleId="WW8Num51z1">
    <w:name w:val="WW8Num51z1"/>
    <w:rsid w:val="004A31AD"/>
  </w:style>
  <w:style w:type="character" w:customStyle="1" w:styleId="WW8Num51z2">
    <w:name w:val="WW8Num51z2"/>
    <w:rsid w:val="004A31AD"/>
  </w:style>
  <w:style w:type="character" w:customStyle="1" w:styleId="WW8Num51z3">
    <w:name w:val="WW8Num51z3"/>
    <w:rsid w:val="004A31AD"/>
  </w:style>
  <w:style w:type="character" w:customStyle="1" w:styleId="WW8Num51z4">
    <w:name w:val="WW8Num51z4"/>
    <w:rsid w:val="004A31AD"/>
  </w:style>
  <w:style w:type="character" w:customStyle="1" w:styleId="WW8Num51z5">
    <w:name w:val="WW8Num51z5"/>
    <w:rsid w:val="004A31AD"/>
  </w:style>
  <w:style w:type="character" w:customStyle="1" w:styleId="WW8Num51z6">
    <w:name w:val="WW8Num51z6"/>
    <w:rsid w:val="004A31AD"/>
  </w:style>
  <w:style w:type="character" w:customStyle="1" w:styleId="WW8Num51z7">
    <w:name w:val="WW8Num51z7"/>
    <w:rsid w:val="004A31AD"/>
  </w:style>
  <w:style w:type="character" w:customStyle="1" w:styleId="WW8Num51z8">
    <w:name w:val="WW8Num51z8"/>
    <w:rsid w:val="004A31AD"/>
  </w:style>
  <w:style w:type="character" w:customStyle="1" w:styleId="FontStyle16">
    <w:name w:val="Font Style16"/>
    <w:rsid w:val="004A31AD"/>
    <w:rPr>
      <w:rFonts w:ascii="Times New Roman" w:hAnsi="Times New Roman" w:cs="Times New Roman"/>
      <w:sz w:val="22"/>
      <w:szCs w:val="22"/>
    </w:rPr>
  </w:style>
  <w:style w:type="character" w:styleId="Hyperlink">
    <w:name w:val="Hyperlink"/>
    <w:rsid w:val="004A31AD"/>
    <w:rPr>
      <w:color w:val="0000FF"/>
      <w:u w:val="single"/>
    </w:rPr>
  </w:style>
  <w:style w:type="character" w:styleId="PageNumber">
    <w:name w:val="page number"/>
    <w:basedOn w:val="DefaultParagraphFont"/>
    <w:rsid w:val="004A31AD"/>
  </w:style>
  <w:style w:type="character" w:customStyle="1" w:styleId="HeaderChar">
    <w:name w:val="Header Char"/>
    <w:rsid w:val="004A31AD"/>
    <w:rPr>
      <w:rFonts w:ascii="Calibri" w:eastAsia="Calibri" w:hAnsi="Calibri" w:cs="Calibri"/>
      <w:sz w:val="22"/>
      <w:szCs w:val="22"/>
      <w:lang w:val="bg-BG" w:eastAsia="zh-CN" w:bidi="ar-SA"/>
    </w:rPr>
  </w:style>
  <w:style w:type="character" w:customStyle="1" w:styleId="BodyTextChar">
    <w:name w:val="Body Text Char"/>
    <w:rsid w:val="004A31AD"/>
    <w:rPr>
      <w:rFonts w:ascii="Arial" w:hAnsi="Arial" w:cs="Arial"/>
      <w:sz w:val="24"/>
      <w:lang w:val="bg-BG" w:bidi="ar-SA"/>
    </w:rPr>
  </w:style>
  <w:style w:type="character" w:customStyle="1" w:styleId="TitleChar">
    <w:name w:val="Title Char"/>
    <w:rsid w:val="004A31AD"/>
    <w:rPr>
      <w:b/>
      <w:sz w:val="24"/>
      <w:lang w:val="bg-BG" w:bidi="ar-SA"/>
    </w:rPr>
  </w:style>
  <w:style w:type="character" w:customStyle="1" w:styleId="BodyTextIndent2Char">
    <w:name w:val="Body Text Indent 2 Char"/>
    <w:rsid w:val="004A31AD"/>
    <w:rPr>
      <w:rFonts w:ascii="Arial" w:hAnsi="Arial" w:cs="Arial"/>
      <w:sz w:val="24"/>
      <w:lang w:val="en-AU" w:bidi="ar-SA"/>
    </w:rPr>
  </w:style>
  <w:style w:type="character" w:styleId="CommentReference">
    <w:name w:val="annotation reference"/>
    <w:uiPriority w:val="99"/>
    <w:rsid w:val="004A31AD"/>
    <w:rPr>
      <w:sz w:val="16"/>
      <w:szCs w:val="16"/>
    </w:rPr>
  </w:style>
  <w:style w:type="character" w:customStyle="1" w:styleId="17EPRHeaderCharCharChar">
    <w:name w:val="(17) EPR Header Char Char Char"/>
    <w:rsid w:val="004A31AD"/>
    <w:rPr>
      <w:sz w:val="24"/>
      <w:szCs w:val="24"/>
      <w:lang w:val="bg-BG" w:bidi="ar-SA"/>
    </w:rPr>
  </w:style>
  <w:style w:type="character" w:customStyle="1" w:styleId="BodyTextIndent3Char">
    <w:name w:val="Body Text Indent 3 Char"/>
    <w:rsid w:val="004A31AD"/>
    <w:rPr>
      <w:sz w:val="16"/>
      <w:szCs w:val="16"/>
      <w:lang w:val="bg-BG" w:bidi="ar-SA"/>
    </w:rPr>
  </w:style>
  <w:style w:type="character" w:customStyle="1" w:styleId="FontStyle22">
    <w:name w:val="Font Style22"/>
    <w:rsid w:val="004A31AD"/>
    <w:rPr>
      <w:rFonts w:ascii="Times New Roman" w:hAnsi="Times New Roman" w:cs="Times New Roman"/>
      <w:sz w:val="22"/>
      <w:szCs w:val="22"/>
    </w:rPr>
  </w:style>
  <w:style w:type="character" w:customStyle="1" w:styleId="FontStyle19">
    <w:name w:val="Font Style19"/>
    <w:rsid w:val="004A31AD"/>
    <w:rPr>
      <w:rFonts w:ascii="Times New Roman" w:hAnsi="Times New Roman" w:cs="Times New Roman"/>
      <w:b/>
      <w:bCs/>
      <w:i/>
      <w:iCs/>
      <w:sz w:val="22"/>
      <w:szCs w:val="22"/>
    </w:rPr>
  </w:style>
  <w:style w:type="character" w:customStyle="1" w:styleId="FontStyle23">
    <w:name w:val="Font Style23"/>
    <w:rsid w:val="004A31AD"/>
    <w:rPr>
      <w:rFonts w:ascii="Times New Roman" w:hAnsi="Times New Roman" w:cs="Times New Roman"/>
      <w:b/>
      <w:bCs/>
      <w:i/>
      <w:iCs/>
      <w:sz w:val="24"/>
      <w:szCs w:val="24"/>
    </w:rPr>
  </w:style>
  <w:style w:type="character" w:customStyle="1" w:styleId="ldef">
    <w:name w:val="ldef"/>
    <w:basedOn w:val="DefaultParagraphFont"/>
    <w:rsid w:val="004A31AD"/>
  </w:style>
  <w:style w:type="character" w:customStyle="1" w:styleId="FooterChar">
    <w:name w:val="Footer Char"/>
    <w:rsid w:val="004A31AD"/>
    <w:rPr>
      <w:rFonts w:ascii="Calibri" w:eastAsia="Calibri" w:hAnsi="Calibri" w:cs="Calibri"/>
      <w:sz w:val="22"/>
      <w:szCs w:val="22"/>
      <w:lang w:val="bg-BG" w:eastAsia="zh-CN"/>
    </w:rPr>
  </w:style>
  <w:style w:type="character" w:customStyle="1" w:styleId="CommentTextChar">
    <w:name w:val="Comment Text Char"/>
    <w:rsid w:val="004A31AD"/>
    <w:rPr>
      <w:lang w:val="bg-BG"/>
    </w:rPr>
  </w:style>
  <w:style w:type="character" w:customStyle="1" w:styleId="FootnoteTextChar">
    <w:name w:val="Footnote Text Char"/>
    <w:basedOn w:val="DefaultParagraphFont"/>
    <w:rsid w:val="004A31AD"/>
  </w:style>
  <w:style w:type="character" w:customStyle="1" w:styleId="FootnoteCharacters">
    <w:name w:val="Footnote Characters"/>
    <w:rsid w:val="004A31AD"/>
    <w:rPr>
      <w:vertAlign w:val="superscript"/>
    </w:rPr>
  </w:style>
  <w:style w:type="character" w:styleId="Strong">
    <w:name w:val="Strong"/>
    <w:qFormat/>
    <w:rsid w:val="004A31AD"/>
    <w:rPr>
      <w:b/>
      <w:bCs/>
    </w:rPr>
  </w:style>
  <w:style w:type="character" w:customStyle="1" w:styleId="BodyText2Char">
    <w:name w:val="Body Text 2 Char"/>
    <w:rsid w:val="004A31AD"/>
    <w:rPr>
      <w:sz w:val="28"/>
      <w:szCs w:val="28"/>
    </w:rPr>
  </w:style>
  <w:style w:type="character" w:customStyle="1" w:styleId="Bodytext4">
    <w:name w:val="Body text (4)_"/>
    <w:rsid w:val="004A31AD"/>
    <w:rPr>
      <w:sz w:val="21"/>
      <w:shd w:val="clear" w:color="auto" w:fill="FFFFFF"/>
    </w:rPr>
  </w:style>
  <w:style w:type="character" w:customStyle="1" w:styleId="Bodytext">
    <w:name w:val="Body text_"/>
    <w:rsid w:val="004A31AD"/>
    <w:rPr>
      <w:shd w:val="clear" w:color="auto" w:fill="FFFFFF"/>
    </w:rPr>
  </w:style>
  <w:style w:type="character" w:customStyle="1" w:styleId="newdocreference1">
    <w:name w:val="newdocreference1"/>
    <w:rsid w:val="004A31AD"/>
    <w:rPr>
      <w:i w:val="0"/>
      <w:iCs w:val="0"/>
      <w:color w:val="0000FF"/>
      <w:u w:val="single"/>
    </w:rPr>
  </w:style>
  <w:style w:type="character" w:customStyle="1" w:styleId="search01">
    <w:name w:val="search01"/>
    <w:rsid w:val="004A31AD"/>
    <w:rPr>
      <w:shd w:val="clear" w:color="auto" w:fill="FFFF66"/>
    </w:rPr>
  </w:style>
  <w:style w:type="character" w:customStyle="1" w:styleId="search12">
    <w:name w:val="search12"/>
    <w:rsid w:val="004A31AD"/>
    <w:rPr>
      <w:shd w:val="clear" w:color="auto" w:fill="99FF99"/>
    </w:rPr>
  </w:style>
  <w:style w:type="character" w:customStyle="1" w:styleId="search22">
    <w:name w:val="search22"/>
    <w:rsid w:val="004A31AD"/>
    <w:rPr>
      <w:shd w:val="clear" w:color="auto" w:fill="FF9999"/>
    </w:rPr>
  </w:style>
  <w:style w:type="character" w:customStyle="1" w:styleId="WW-InternetLink">
    <w:name w:val="WW-Internet Link"/>
    <w:rsid w:val="004A31AD"/>
    <w:rPr>
      <w:color w:val="0000FF"/>
      <w:u w:val="single"/>
    </w:rPr>
  </w:style>
  <w:style w:type="character" w:customStyle="1" w:styleId="Footnote">
    <w:name w:val="Footnote_"/>
    <w:rsid w:val="004A31AD"/>
    <w:rPr>
      <w:sz w:val="31"/>
      <w:szCs w:val="31"/>
      <w:shd w:val="clear" w:color="auto" w:fill="FFFFFF"/>
    </w:rPr>
  </w:style>
  <w:style w:type="character" w:styleId="FootnoteReference">
    <w:name w:val="footnote reference"/>
    <w:rsid w:val="004A31AD"/>
    <w:rPr>
      <w:vertAlign w:val="superscript"/>
    </w:rPr>
  </w:style>
  <w:style w:type="character" w:customStyle="1" w:styleId="IndexLink">
    <w:name w:val="Index Link"/>
    <w:rsid w:val="004A31AD"/>
  </w:style>
  <w:style w:type="paragraph" w:customStyle="1" w:styleId="Heading">
    <w:name w:val="Heading"/>
    <w:basedOn w:val="Normal"/>
    <w:next w:val="BodyText0"/>
    <w:rsid w:val="004A31AD"/>
    <w:pPr>
      <w:suppressAutoHyphens w:val="0"/>
      <w:spacing w:after="0" w:line="240" w:lineRule="auto"/>
      <w:jc w:val="center"/>
    </w:pPr>
    <w:rPr>
      <w:rFonts w:ascii="Times New Roman" w:eastAsia="Times New Roman" w:hAnsi="Times New Roman" w:cs="Times New Roman"/>
      <w:b/>
      <w:sz w:val="24"/>
      <w:szCs w:val="20"/>
    </w:rPr>
  </w:style>
  <w:style w:type="paragraph" w:styleId="BodyText0">
    <w:name w:val="Body Text"/>
    <w:basedOn w:val="Normal"/>
    <w:link w:val="BodyTextChar1"/>
    <w:rsid w:val="004A31AD"/>
    <w:pPr>
      <w:suppressAutoHyphens w:val="0"/>
      <w:spacing w:after="120" w:line="240" w:lineRule="auto"/>
      <w:jc w:val="both"/>
    </w:pPr>
    <w:rPr>
      <w:rFonts w:ascii="Arial" w:eastAsia="Times New Roman" w:hAnsi="Arial" w:cs="Times New Roman"/>
      <w:sz w:val="24"/>
      <w:szCs w:val="20"/>
    </w:rPr>
  </w:style>
  <w:style w:type="character" w:customStyle="1" w:styleId="BodyTextChar1">
    <w:name w:val="Body Text Char1"/>
    <w:basedOn w:val="DefaultParagraphFont"/>
    <w:link w:val="BodyText0"/>
    <w:rsid w:val="004A31AD"/>
    <w:rPr>
      <w:rFonts w:ascii="Arial" w:eastAsia="Times New Roman" w:hAnsi="Arial" w:cs="Times New Roman"/>
      <w:sz w:val="24"/>
      <w:szCs w:val="20"/>
      <w:lang w:eastAsia="zh-CN"/>
    </w:rPr>
  </w:style>
  <w:style w:type="paragraph" w:styleId="List">
    <w:name w:val="List"/>
    <w:basedOn w:val="BodyText0"/>
    <w:rsid w:val="004A31AD"/>
    <w:rPr>
      <w:rFonts w:cs="FreeSans"/>
    </w:rPr>
  </w:style>
  <w:style w:type="paragraph" w:styleId="Caption">
    <w:name w:val="caption"/>
    <w:basedOn w:val="Normal"/>
    <w:qFormat/>
    <w:rsid w:val="004A31AD"/>
    <w:pPr>
      <w:suppressLineNumbers/>
      <w:spacing w:before="120" w:after="120"/>
    </w:pPr>
    <w:rPr>
      <w:rFonts w:ascii="Arial" w:hAnsi="Arial" w:cs="FreeSans"/>
      <w:i/>
      <w:iCs/>
      <w:sz w:val="24"/>
      <w:szCs w:val="24"/>
    </w:rPr>
  </w:style>
  <w:style w:type="paragraph" w:customStyle="1" w:styleId="Index">
    <w:name w:val="Index"/>
    <w:basedOn w:val="Normal"/>
    <w:rsid w:val="004A31AD"/>
    <w:pPr>
      <w:suppressLineNumbers/>
    </w:pPr>
    <w:rPr>
      <w:rFonts w:ascii="Arial" w:hAnsi="Arial" w:cs="FreeSans"/>
    </w:rPr>
  </w:style>
  <w:style w:type="paragraph" w:customStyle="1" w:styleId="TOCHeading1">
    <w:name w:val="TOC Heading1"/>
    <w:basedOn w:val="Heading1"/>
    <w:next w:val="Normal"/>
    <w:rsid w:val="004A31AD"/>
    <w:pPr>
      <w:numPr>
        <w:numId w:val="0"/>
      </w:numPr>
      <w:ind w:right="0"/>
    </w:pPr>
    <w:rPr>
      <w:lang w:bidi="en-US"/>
    </w:rPr>
  </w:style>
  <w:style w:type="paragraph" w:styleId="TOC1">
    <w:name w:val="toc 1"/>
    <w:basedOn w:val="Normal"/>
    <w:next w:val="Normal"/>
    <w:rsid w:val="004A31AD"/>
    <w:pPr>
      <w:tabs>
        <w:tab w:val="right" w:leader="dot" w:pos="9323"/>
      </w:tabs>
      <w:spacing w:after="120"/>
      <w:jc w:val="both"/>
    </w:pPr>
  </w:style>
  <w:style w:type="paragraph" w:customStyle="1" w:styleId="Style8">
    <w:name w:val="Style8"/>
    <w:basedOn w:val="Normal"/>
    <w:rsid w:val="004A31AD"/>
    <w:pPr>
      <w:widowControl w:val="0"/>
      <w:suppressAutoHyphens w:val="0"/>
      <w:autoSpaceDE w:val="0"/>
      <w:spacing w:after="0" w:line="259" w:lineRule="exact"/>
      <w:ind w:firstLine="1517"/>
    </w:pPr>
    <w:rPr>
      <w:rFonts w:ascii="Times New Roman" w:eastAsia="Times New Roman" w:hAnsi="Times New Roman" w:cs="Times New Roman"/>
      <w:sz w:val="24"/>
      <w:szCs w:val="24"/>
    </w:rPr>
  </w:style>
  <w:style w:type="paragraph" w:styleId="Header">
    <w:name w:val="header"/>
    <w:basedOn w:val="Normal"/>
    <w:link w:val="HeaderChar1"/>
    <w:rsid w:val="004A31AD"/>
    <w:pPr>
      <w:tabs>
        <w:tab w:val="center" w:pos="4536"/>
        <w:tab w:val="right" w:pos="9072"/>
      </w:tabs>
    </w:pPr>
  </w:style>
  <w:style w:type="character" w:customStyle="1" w:styleId="HeaderChar1">
    <w:name w:val="Header Char1"/>
    <w:basedOn w:val="DefaultParagraphFont"/>
    <w:link w:val="Header"/>
    <w:rsid w:val="004A31AD"/>
    <w:rPr>
      <w:rFonts w:ascii="Calibri" w:eastAsia="Calibri" w:hAnsi="Calibri" w:cs="Calibri"/>
      <w:lang w:eastAsia="zh-CN"/>
    </w:rPr>
  </w:style>
  <w:style w:type="paragraph" w:styleId="Footer">
    <w:name w:val="footer"/>
    <w:basedOn w:val="Normal"/>
    <w:link w:val="FooterChar1"/>
    <w:rsid w:val="004A31AD"/>
    <w:pPr>
      <w:tabs>
        <w:tab w:val="center" w:pos="4536"/>
        <w:tab w:val="right" w:pos="9072"/>
      </w:tabs>
    </w:pPr>
    <w:rPr>
      <w:rFonts w:cs="Times New Roman"/>
    </w:rPr>
  </w:style>
  <w:style w:type="character" w:customStyle="1" w:styleId="FooterChar1">
    <w:name w:val="Footer Char1"/>
    <w:basedOn w:val="DefaultParagraphFont"/>
    <w:link w:val="Footer"/>
    <w:rsid w:val="004A31AD"/>
    <w:rPr>
      <w:rFonts w:ascii="Calibri" w:eastAsia="Calibri" w:hAnsi="Calibri" w:cs="Times New Roman"/>
      <w:lang w:eastAsia="zh-CN"/>
    </w:rPr>
  </w:style>
  <w:style w:type="paragraph" w:styleId="BalloonText">
    <w:name w:val="Balloon Text"/>
    <w:basedOn w:val="Normal"/>
    <w:link w:val="BalloonTextChar"/>
    <w:rsid w:val="004A31AD"/>
    <w:rPr>
      <w:rFonts w:ascii="Tahoma" w:hAnsi="Tahoma" w:cs="Tahoma"/>
      <w:sz w:val="16"/>
      <w:szCs w:val="16"/>
    </w:rPr>
  </w:style>
  <w:style w:type="character" w:customStyle="1" w:styleId="BalloonTextChar">
    <w:name w:val="Balloon Text Char"/>
    <w:basedOn w:val="DefaultParagraphFont"/>
    <w:link w:val="BalloonText"/>
    <w:rsid w:val="004A31AD"/>
    <w:rPr>
      <w:rFonts w:ascii="Tahoma" w:eastAsia="Calibri" w:hAnsi="Tahoma" w:cs="Tahoma"/>
      <w:sz w:val="16"/>
      <w:szCs w:val="16"/>
      <w:lang w:eastAsia="zh-CN"/>
    </w:rPr>
  </w:style>
  <w:style w:type="paragraph" w:styleId="BodyTextIndent2">
    <w:name w:val="Body Text Indent 2"/>
    <w:basedOn w:val="Normal"/>
    <w:link w:val="BodyTextIndent2Char1"/>
    <w:rsid w:val="004A31AD"/>
    <w:pPr>
      <w:suppressAutoHyphens w:val="0"/>
      <w:spacing w:after="120" w:line="480" w:lineRule="auto"/>
      <w:ind w:left="283"/>
    </w:pPr>
    <w:rPr>
      <w:rFonts w:ascii="Arial" w:eastAsia="Times New Roman" w:hAnsi="Arial" w:cs="Times New Roman"/>
      <w:sz w:val="24"/>
      <w:szCs w:val="20"/>
      <w:lang w:val="en-AU"/>
    </w:rPr>
  </w:style>
  <w:style w:type="character" w:customStyle="1" w:styleId="BodyTextIndent2Char1">
    <w:name w:val="Body Text Indent 2 Char1"/>
    <w:basedOn w:val="DefaultParagraphFont"/>
    <w:link w:val="BodyTextIndent2"/>
    <w:rsid w:val="004A31AD"/>
    <w:rPr>
      <w:rFonts w:ascii="Arial" w:eastAsia="Times New Roman" w:hAnsi="Arial" w:cs="Times New Roman"/>
      <w:sz w:val="24"/>
      <w:szCs w:val="20"/>
      <w:lang w:val="en-AU" w:eastAsia="zh-CN"/>
    </w:rPr>
  </w:style>
  <w:style w:type="paragraph" w:customStyle="1" w:styleId="firstline">
    <w:name w:val="firstline"/>
    <w:basedOn w:val="Normal"/>
    <w:rsid w:val="004A31AD"/>
    <w:pPr>
      <w:suppressAutoHyphens w:val="0"/>
      <w:spacing w:after="0" w:line="240" w:lineRule="atLeast"/>
      <w:ind w:firstLine="640"/>
      <w:jc w:val="both"/>
    </w:pPr>
    <w:rPr>
      <w:rFonts w:ascii="Times New Roman" w:eastAsia="Times New Roman" w:hAnsi="Times New Roman" w:cs="Times New Roman"/>
      <w:color w:val="000000"/>
      <w:sz w:val="24"/>
      <w:szCs w:val="24"/>
    </w:rPr>
  </w:style>
  <w:style w:type="paragraph" w:customStyle="1" w:styleId="Style">
    <w:name w:val="Style"/>
    <w:rsid w:val="004A31AD"/>
    <w:pPr>
      <w:widowControl w:val="0"/>
      <w:suppressAutoHyphens/>
      <w:autoSpaceDE w:val="0"/>
      <w:spacing w:after="0" w:line="240" w:lineRule="auto"/>
      <w:ind w:left="140" w:right="140" w:firstLine="840"/>
      <w:jc w:val="both"/>
    </w:pPr>
    <w:rPr>
      <w:rFonts w:ascii="Times New Roman" w:eastAsia="Times New Roman" w:hAnsi="Times New Roman" w:cs="Times New Roman"/>
      <w:sz w:val="24"/>
      <w:szCs w:val="24"/>
      <w:lang w:eastAsia="zh-CN"/>
    </w:rPr>
  </w:style>
  <w:style w:type="paragraph" w:styleId="BodyTextIndent">
    <w:name w:val="Body Text Indent"/>
    <w:basedOn w:val="Normal"/>
    <w:link w:val="BodyTextIndentChar"/>
    <w:rsid w:val="004A31AD"/>
    <w:pPr>
      <w:suppressAutoHyphens w:val="0"/>
      <w:spacing w:after="120" w:line="240" w:lineRule="auto"/>
      <w:ind w:left="283"/>
    </w:pPr>
    <w:rPr>
      <w:rFonts w:ascii="Times New Roman" w:eastAsia="Times New Roman" w:hAnsi="Times New Roman" w:cs="Times New Roman"/>
      <w:sz w:val="28"/>
      <w:szCs w:val="28"/>
    </w:rPr>
  </w:style>
  <w:style w:type="character" w:customStyle="1" w:styleId="BodyTextIndentChar">
    <w:name w:val="Body Text Indent Char"/>
    <w:basedOn w:val="DefaultParagraphFont"/>
    <w:link w:val="BodyTextIndent"/>
    <w:rsid w:val="004A31AD"/>
    <w:rPr>
      <w:rFonts w:ascii="Times New Roman" w:eastAsia="Times New Roman" w:hAnsi="Times New Roman" w:cs="Times New Roman"/>
      <w:sz w:val="28"/>
      <w:szCs w:val="28"/>
      <w:lang w:eastAsia="zh-CN"/>
    </w:rPr>
  </w:style>
  <w:style w:type="paragraph" w:styleId="BodyText2">
    <w:name w:val="Body Text 2"/>
    <w:basedOn w:val="Normal"/>
    <w:link w:val="BodyText2Char1"/>
    <w:rsid w:val="004A31AD"/>
    <w:pPr>
      <w:suppressAutoHyphens w:val="0"/>
      <w:spacing w:after="120" w:line="480" w:lineRule="auto"/>
    </w:pPr>
    <w:rPr>
      <w:rFonts w:ascii="Times New Roman" w:eastAsia="Times New Roman" w:hAnsi="Times New Roman" w:cs="Times New Roman"/>
      <w:sz w:val="28"/>
      <w:szCs w:val="28"/>
      <w:lang w:val="x-none"/>
    </w:rPr>
  </w:style>
  <w:style w:type="character" w:customStyle="1" w:styleId="BodyText2Char1">
    <w:name w:val="Body Text 2 Char1"/>
    <w:basedOn w:val="DefaultParagraphFont"/>
    <w:link w:val="BodyText2"/>
    <w:rsid w:val="004A31AD"/>
    <w:rPr>
      <w:rFonts w:ascii="Times New Roman" w:eastAsia="Times New Roman" w:hAnsi="Times New Roman" w:cs="Times New Roman"/>
      <w:sz w:val="28"/>
      <w:szCs w:val="28"/>
      <w:lang w:val="x-none" w:eastAsia="zh-CN"/>
    </w:rPr>
  </w:style>
  <w:style w:type="paragraph" w:customStyle="1" w:styleId="1CharChar1CharCharCharChar1">
    <w:name w:val="Знак Знак1 Char Char1 Знак Знак Char Char Знак Знак Char Char1 Знак Знак"/>
    <w:basedOn w:val="Normal"/>
    <w:rsid w:val="004A31AD"/>
    <w:pPr>
      <w:tabs>
        <w:tab w:val="left" w:pos="709"/>
      </w:tabs>
      <w:suppressAutoHyphens w:val="0"/>
      <w:spacing w:after="0" w:line="240" w:lineRule="auto"/>
    </w:pPr>
    <w:rPr>
      <w:rFonts w:ascii="Tahoma" w:eastAsia="Times New Roman" w:hAnsi="Tahoma" w:cs="Times New Roman"/>
      <w:sz w:val="24"/>
      <w:szCs w:val="24"/>
      <w:lang w:val="pl-PL"/>
    </w:rPr>
  </w:style>
  <w:style w:type="paragraph" w:styleId="BodyTextIndent3">
    <w:name w:val="Body Text Indent 3"/>
    <w:basedOn w:val="Normal"/>
    <w:link w:val="BodyTextIndent3Char1"/>
    <w:rsid w:val="004A31AD"/>
    <w:pPr>
      <w:suppressAutoHyphens w:val="0"/>
      <w:spacing w:after="120" w:line="240" w:lineRule="auto"/>
      <w:ind w:left="283"/>
    </w:pPr>
    <w:rPr>
      <w:rFonts w:ascii="Times New Roman" w:eastAsia="Times New Roman" w:hAnsi="Times New Roman" w:cs="Times New Roman"/>
      <w:sz w:val="16"/>
      <w:szCs w:val="16"/>
    </w:rPr>
  </w:style>
  <w:style w:type="character" w:customStyle="1" w:styleId="BodyTextIndent3Char1">
    <w:name w:val="Body Text Indent 3 Char1"/>
    <w:basedOn w:val="DefaultParagraphFont"/>
    <w:link w:val="BodyTextIndent3"/>
    <w:rsid w:val="004A31AD"/>
    <w:rPr>
      <w:rFonts w:ascii="Times New Roman" w:eastAsia="Times New Roman" w:hAnsi="Times New Roman" w:cs="Times New Roman"/>
      <w:sz w:val="16"/>
      <w:szCs w:val="16"/>
      <w:lang w:eastAsia="zh-CN"/>
    </w:rPr>
  </w:style>
  <w:style w:type="paragraph" w:styleId="CommentText">
    <w:name w:val="annotation text"/>
    <w:basedOn w:val="Normal"/>
    <w:link w:val="CommentTextChar1"/>
    <w:rsid w:val="004A31AD"/>
    <w:pPr>
      <w:suppressAutoHyphens w:val="0"/>
      <w:spacing w:after="0" w:line="240" w:lineRule="auto"/>
    </w:pPr>
    <w:rPr>
      <w:rFonts w:ascii="Times New Roman" w:eastAsia="Times New Roman" w:hAnsi="Times New Roman" w:cs="Times New Roman"/>
      <w:sz w:val="20"/>
      <w:szCs w:val="20"/>
    </w:rPr>
  </w:style>
  <w:style w:type="character" w:customStyle="1" w:styleId="CommentTextChar1">
    <w:name w:val="Comment Text Char1"/>
    <w:basedOn w:val="DefaultParagraphFont"/>
    <w:link w:val="CommentText"/>
    <w:rsid w:val="004A31AD"/>
    <w:rPr>
      <w:rFonts w:ascii="Times New Roman" w:eastAsia="Times New Roman" w:hAnsi="Times New Roman" w:cs="Times New Roman"/>
      <w:sz w:val="20"/>
      <w:szCs w:val="20"/>
      <w:lang w:eastAsia="zh-CN"/>
    </w:rPr>
  </w:style>
  <w:style w:type="paragraph" w:styleId="CommentSubject">
    <w:name w:val="annotation subject"/>
    <w:basedOn w:val="CommentText"/>
    <w:next w:val="CommentText"/>
    <w:link w:val="CommentSubjectChar"/>
    <w:rsid w:val="004A31AD"/>
    <w:rPr>
      <w:b/>
      <w:bCs/>
    </w:rPr>
  </w:style>
  <w:style w:type="character" w:customStyle="1" w:styleId="CommentSubjectChar">
    <w:name w:val="Comment Subject Char"/>
    <w:basedOn w:val="CommentTextChar1"/>
    <w:link w:val="CommentSubject"/>
    <w:rsid w:val="004A31AD"/>
    <w:rPr>
      <w:rFonts w:ascii="Times New Roman" w:eastAsia="Times New Roman" w:hAnsi="Times New Roman" w:cs="Times New Roman"/>
      <w:b/>
      <w:bCs/>
      <w:sz w:val="20"/>
      <w:szCs w:val="20"/>
      <w:lang w:eastAsia="zh-CN"/>
    </w:rPr>
  </w:style>
  <w:style w:type="paragraph" w:customStyle="1" w:styleId="Style2">
    <w:name w:val="Style2"/>
    <w:basedOn w:val="Normal"/>
    <w:rsid w:val="004A31AD"/>
    <w:pPr>
      <w:widowControl w:val="0"/>
      <w:suppressAutoHyphens w:val="0"/>
      <w:autoSpaceDE w:val="0"/>
      <w:spacing w:after="0" w:line="233" w:lineRule="exact"/>
      <w:jc w:val="both"/>
    </w:pPr>
    <w:rPr>
      <w:rFonts w:ascii="Arial" w:eastAsia="Times New Roman" w:hAnsi="Arial" w:cs="Arial"/>
      <w:sz w:val="24"/>
      <w:szCs w:val="24"/>
    </w:rPr>
  </w:style>
  <w:style w:type="paragraph" w:customStyle="1" w:styleId="p1">
    <w:name w:val="p1"/>
    <w:basedOn w:val="Normal"/>
    <w:rsid w:val="004A31AD"/>
    <w:pPr>
      <w:suppressAutoHyphens w:val="0"/>
      <w:spacing w:before="280" w:after="280" w:line="240" w:lineRule="auto"/>
    </w:pPr>
    <w:rPr>
      <w:rFonts w:ascii="Times New Roman" w:eastAsia="Times New Roman" w:hAnsi="Times New Roman" w:cs="Times New Roman"/>
      <w:sz w:val="24"/>
      <w:szCs w:val="24"/>
    </w:rPr>
  </w:style>
  <w:style w:type="paragraph" w:customStyle="1" w:styleId="Style3">
    <w:name w:val="Style3"/>
    <w:basedOn w:val="Normal"/>
    <w:rsid w:val="004A31AD"/>
    <w:pPr>
      <w:widowControl w:val="0"/>
      <w:suppressAutoHyphens w:val="0"/>
      <w:autoSpaceDE w:val="0"/>
      <w:spacing w:after="0" w:line="240" w:lineRule="auto"/>
    </w:pPr>
    <w:rPr>
      <w:rFonts w:ascii="Times New Roman" w:eastAsia="Times New Roman" w:hAnsi="Times New Roman" w:cs="Times New Roman"/>
      <w:sz w:val="24"/>
      <w:szCs w:val="24"/>
    </w:rPr>
  </w:style>
  <w:style w:type="paragraph" w:customStyle="1" w:styleId="Style12">
    <w:name w:val="Style12"/>
    <w:basedOn w:val="Normal"/>
    <w:rsid w:val="004A31AD"/>
    <w:pPr>
      <w:widowControl w:val="0"/>
      <w:suppressAutoHyphens w:val="0"/>
      <w:autoSpaceDE w:val="0"/>
      <w:spacing w:after="0" w:line="317" w:lineRule="exact"/>
      <w:jc w:val="both"/>
    </w:pPr>
    <w:rPr>
      <w:rFonts w:ascii="Times New Roman" w:eastAsia="Times New Roman" w:hAnsi="Times New Roman" w:cs="Times New Roman"/>
      <w:sz w:val="24"/>
      <w:szCs w:val="24"/>
    </w:rPr>
  </w:style>
  <w:style w:type="paragraph" w:styleId="PlainText">
    <w:name w:val="Plain Text"/>
    <w:basedOn w:val="Normal"/>
    <w:link w:val="PlainTextChar"/>
    <w:rsid w:val="004A31AD"/>
    <w:pPr>
      <w:suppressAutoHyphens w:val="0"/>
      <w:spacing w:after="0" w:line="240" w:lineRule="auto"/>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rsid w:val="004A31AD"/>
    <w:rPr>
      <w:rFonts w:ascii="Courier New" w:eastAsia="Times New Roman" w:hAnsi="Courier New" w:cs="Times New Roman"/>
      <w:sz w:val="20"/>
      <w:szCs w:val="20"/>
      <w:lang w:val="en-US" w:eastAsia="zh-CN"/>
    </w:rPr>
  </w:style>
  <w:style w:type="paragraph" w:styleId="DocumentMap">
    <w:name w:val="Document Map"/>
    <w:basedOn w:val="Normal"/>
    <w:link w:val="DocumentMapChar"/>
    <w:rsid w:val="004A31A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4A31AD"/>
    <w:rPr>
      <w:rFonts w:ascii="Tahoma" w:eastAsia="Calibri" w:hAnsi="Tahoma" w:cs="Tahoma"/>
      <w:sz w:val="20"/>
      <w:szCs w:val="20"/>
      <w:shd w:val="clear" w:color="auto" w:fill="000080"/>
      <w:lang w:eastAsia="zh-CN"/>
    </w:rPr>
  </w:style>
  <w:style w:type="paragraph" w:customStyle="1" w:styleId="Default">
    <w:name w:val="Default"/>
    <w:rsid w:val="004A31AD"/>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BodyText3">
    <w:name w:val="Body Text 3"/>
    <w:basedOn w:val="Normal"/>
    <w:link w:val="BodyText3Char"/>
    <w:rsid w:val="004A31AD"/>
    <w:pPr>
      <w:suppressAutoHyphens w:val="0"/>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4A31AD"/>
    <w:rPr>
      <w:rFonts w:ascii="Times New Roman" w:eastAsia="Times New Roman" w:hAnsi="Times New Roman" w:cs="Times New Roman"/>
      <w:sz w:val="16"/>
      <w:szCs w:val="16"/>
      <w:lang w:val="en-US" w:eastAsia="zh-CN"/>
    </w:rPr>
  </w:style>
  <w:style w:type="paragraph" w:styleId="HTMLPreformatted">
    <w:name w:val="HTML Preformatted"/>
    <w:basedOn w:val="Normal"/>
    <w:link w:val="HTMLPreformattedChar"/>
    <w:rsid w:val="004A3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4A31AD"/>
    <w:rPr>
      <w:rFonts w:ascii="Courier New" w:eastAsia="Times New Roman" w:hAnsi="Courier New" w:cs="Courier New"/>
      <w:sz w:val="20"/>
      <w:szCs w:val="20"/>
      <w:lang w:val="en-US" w:eastAsia="zh-CN"/>
    </w:rPr>
  </w:style>
  <w:style w:type="paragraph" w:customStyle="1" w:styleId="CharCharChar1CharCharCharChar">
    <w:name w:val="Char Char Char1 Char Char Char Char"/>
    <w:basedOn w:val="Normal"/>
    <w:rsid w:val="004A31AD"/>
    <w:pPr>
      <w:tabs>
        <w:tab w:val="left" w:pos="709"/>
      </w:tabs>
      <w:suppressAutoHyphens w:val="0"/>
      <w:spacing w:after="0" w:line="240" w:lineRule="auto"/>
    </w:pPr>
    <w:rPr>
      <w:rFonts w:ascii="Tahoma" w:eastAsia="Times New Roman" w:hAnsi="Tahoma" w:cs="Times New Roman"/>
      <w:sz w:val="24"/>
      <w:szCs w:val="24"/>
      <w:lang w:val="pl-PL"/>
    </w:rPr>
  </w:style>
  <w:style w:type="paragraph" w:customStyle="1" w:styleId="Title-head-text">
    <w:name w:val="Title-head-text"/>
    <w:basedOn w:val="Normal"/>
    <w:next w:val="Heading"/>
    <w:rsid w:val="004A31AD"/>
    <w:pPr>
      <w:suppressAutoHyphens w:val="0"/>
      <w:spacing w:after="0" w:line="240" w:lineRule="auto"/>
      <w:jc w:val="center"/>
    </w:pPr>
    <w:rPr>
      <w:rFonts w:ascii="Arial" w:eastAsia="Times New Roman" w:hAnsi="Arial" w:cs="Times New Roman"/>
      <w:b/>
      <w:sz w:val="28"/>
      <w:szCs w:val="28"/>
      <w:lang w:val="ru-RU"/>
    </w:rPr>
  </w:style>
  <w:style w:type="paragraph" w:customStyle="1" w:styleId="CharCharCharChar">
    <w:name w:val="Char Char Char Char"/>
    <w:basedOn w:val="Normal"/>
    <w:rsid w:val="004A31AD"/>
    <w:pPr>
      <w:tabs>
        <w:tab w:val="left" w:pos="709"/>
      </w:tabs>
      <w:suppressAutoHyphens w:val="0"/>
      <w:spacing w:after="0" w:line="240" w:lineRule="auto"/>
    </w:pPr>
    <w:rPr>
      <w:rFonts w:ascii="Tahoma" w:eastAsia="Times New Roman" w:hAnsi="Tahoma" w:cs="Times New Roman"/>
      <w:sz w:val="24"/>
      <w:szCs w:val="24"/>
      <w:lang w:val="pl-PL"/>
    </w:rPr>
  </w:style>
  <w:style w:type="paragraph" w:styleId="NormalWeb">
    <w:name w:val="Normal (Web)"/>
    <w:basedOn w:val="Normal"/>
    <w:rsid w:val="004A31AD"/>
    <w:pPr>
      <w:suppressAutoHyphens w:val="0"/>
      <w:spacing w:before="280" w:after="280" w:line="240" w:lineRule="auto"/>
    </w:pPr>
    <w:rPr>
      <w:rFonts w:ascii="Times New Roman" w:eastAsia="Times New Roman" w:hAnsi="Times New Roman" w:cs="Times New Roman"/>
      <w:sz w:val="24"/>
      <w:szCs w:val="24"/>
    </w:rPr>
  </w:style>
  <w:style w:type="paragraph" w:styleId="ListParagraph">
    <w:name w:val="List Paragraph"/>
    <w:basedOn w:val="Normal"/>
    <w:qFormat/>
    <w:rsid w:val="004A31AD"/>
    <w:pPr>
      <w:suppressAutoHyphens w:val="0"/>
      <w:ind w:left="720"/>
      <w:contextualSpacing/>
    </w:pPr>
    <w:rPr>
      <w:rFonts w:cs="Times New Roman"/>
      <w:lang w:val="en-US"/>
    </w:rPr>
  </w:style>
  <w:style w:type="paragraph" w:styleId="NormalIndent">
    <w:name w:val="Normal Indent"/>
    <w:basedOn w:val="Normal"/>
    <w:rsid w:val="004A31AD"/>
    <w:pPr>
      <w:spacing w:after="0" w:line="360" w:lineRule="auto"/>
      <w:ind w:firstLine="680"/>
    </w:pPr>
    <w:rPr>
      <w:rFonts w:ascii="Times New Roman" w:eastAsia="Times New Roman" w:hAnsi="Times New Roman" w:cs="Times New Roman"/>
      <w:sz w:val="24"/>
      <w:lang w:val="en-AU"/>
    </w:rPr>
  </w:style>
  <w:style w:type="paragraph" w:styleId="FootnoteText">
    <w:name w:val="footnote text"/>
    <w:basedOn w:val="Normal"/>
    <w:link w:val="FootnoteTextChar1"/>
    <w:rsid w:val="004A31AD"/>
    <w:pPr>
      <w:suppressAutoHyphens w:val="0"/>
      <w:spacing w:after="0" w:line="240" w:lineRule="auto"/>
    </w:pPr>
    <w:rPr>
      <w:rFonts w:ascii="Times New Roman" w:eastAsia="Times New Roman" w:hAnsi="Times New Roman" w:cs="Times New Roman"/>
      <w:sz w:val="20"/>
      <w:szCs w:val="20"/>
    </w:rPr>
  </w:style>
  <w:style w:type="character" w:customStyle="1" w:styleId="FootnoteTextChar1">
    <w:name w:val="Footnote Text Char1"/>
    <w:basedOn w:val="DefaultParagraphFont"/>
    <w:link w:val="FootnoteText"/>
    <w:rsid w:val="004A31AD"/>
    <w:rPr>
      <w:rFonts w:ascii="Times New Roman" w:eastAsia="Times New Roman" w:hAnsi="Times New Roman" w:cs="Times New Roman"/>
      <w:sz w:val="20"/>
      <w:szCs w:val="20"/>
      <w:lang w:eastAsia="zh-CN"/>
    </w:rPr>
  </w:style>
  <w:style w:type="paragraph" w:styleId="ListNumber3">
    <w:name w:val="List Number 3"/>
    <w:basedOn w:val="Normal"/>
    <w:rsid w:val="004A31AD"/>
    <w:pPr>
      <w:numPr>
        <w:numId w:val="2"/>
      </w:numPr>
      <w:suppressAutoHyphens w:val="0"/>
      <w:spacing w:after="0" w:line="240" w:lineRule="auto"/>
    </w:pPr>
    <w:rPr>
      <w:rFonts w:ascii="Times New Roman" w:eastAsia="Times New Roman" w:hAnsi="Times New Roman" w:cs="Times New Roman"/>
      <w:sz w:val="24"/>
      <w:szCs w:val="24"/>
    </w:rPr>
  </w:style>
  <w:style w:type="paragraph" w:customStyle="1" w:styleId="normaltableau">
    <w:name w:val="normal_tableau"/>
    <w:basedOn w:val="Normal"/>
    <w:rsid w:val="004A31AD"/>
    <w:pPr>
      <w:spacing w:before="120" w:after="120" w:line="240" w:lineRule="auto"/>
      <w:jc w:val="both"/>
    </w:pPr>
    <w:rPr>
      <w:rFonts w:ascii="Optima" w:eastAsia="Times New Roman" w:hAnsi="Optima" w:cs="Times New Roman"/>
      <w:szCs w:val="20"/>
      <w:lang w:val="en-GB"/>
    </w:rPr>
  </w:style>
  <w:style w:type="paragraph" w:customStyle="1" w:styleId="Bodytext40">
    <w:name w:val="Body text (4)"/>
    <w:basedOn w:val="Normal"/>
    <w:rsid w:val="004A31AD"/>
    <w:pPr>
      <w:shd w:val="clear" w:color="auto" w:fill="FFFFFF"/>
      <w:suppressAutoHyphens w:val="0"/>
      <w:spacing w:after="0" w:line="259" w:lineRule="exact"/>
    </w:pPr>
    <w:rPr>
      <w:rFonts w:ascii="Times New Roman" w:eastAsia="Times New Roman" w:hAnsi="Times New Roman" w:cs="Times New Roman"/>
      <w:sz w:val="21"/>
      <w:szCs w:val="20"/>
      <w:shd w:val="clear" w:color="auto" w:fill="FFFFFF"/>
      <w:lang w:val="x-none"/>
    </w:rPr>
  </w:style>
  <w:style w:type="paragraph" w:customStyle="1" w:styleId="BodyText20">
    <w:name w:val="Body Text2"/>
    <w:basedOn w:val="Normal"/>
    <w:rsid w:val="004A31AD"/>
    <w:pPr>
      <w:shd w:val="clear" w:color="auto" w:fill="FFFFFF"/>
      <w:suppressAutoHyphens w:val="0"/>
      <w:spacing w:before="600" w:after="0" w:line="240" w:lineRule="atLeast"/>
    </w:pPr>
    <w:rPr>
      <w:rFonts w:ascii="Times New Roman" w:eastAsia="Times New Roman" w:hAnsi="Times New Roman" w:cs="Times New Roman"/>
      <w:sz w:val="20"/>
      <w:szCs w:val="20"/>
      <w:lang w:val="x-none"/>
    </w:rPr>
  </w:style>
  <w:style w:type="paragraph" w:customStyle="1" w:styleId="Bulets">
    <w:name w:val="Bulets"/>
    <w:basedOn w:val="Normal"/>
    <w:rsid w:val="004A31AD"/>
    <w:pPr>
      <w:numPr>
        <w:numId w:val="14"/>
      </w:numPr>
      <w:suppressAutoHyphens w:val="0"/>
      <w:spacing w:before="120" w:after="0" w:line="240" w:lineRule="auto"/>
      <w:jc w:val="both"/>
    </w:pPr>
    <w:rPr>
      <w:rFonts w:ascii="Arial" w:eastAsia="Times New Roman" w:hAnsi="Arial" w:cs="Times New Roman"/>
      <w:sz w:val="24"/>
      <w:szCs w:val="20"/>
      <w:lang w:val="en-GB"/>
    </w:rPr>
  </w:style>
  <w:style w:type="paragraph" w:styleId="TOC3">
    <w:name w:val="toc 3"/>
    <w:basedOn w:val="Normal"/>
    <w:next w:val="Normal"/>
    <w:rsid w:val="004A31AD"/>
    <w:pPr>
      <w:ind w:left="440"/>
    </w:pPr>
  </w:style>
  <w:style w:type="paragraph" w:styleId="TOC2">
    <w:name w:val="toc 2"/>
    <w:basedOn w:val="Normal"/>
    <w:next w:val="Normal"/>
    <w:rsid w:val="004A31AD"/>
    <w:pPr>
      <w:ind w:left="220"/>
    </w:pPr>
  </w:style>
  <w:style w:type="paragraph" w:styleId="TOCHeading">
    <w:name w:val="TOC Heading"/>
    <w:basedOn w:val="Heading1"/>
    <w:next w:val="Normal"/>
    <w:qFormat/>
    <w:rsid w:val="004A31AD"/>
    <w:pPr>
      <w:keepNext/>
      <w:keepLines/>
      <w:numPr>
        <w:numId w:val="0"/>
      </w:numPr>
      <w:suppressAutoHyphens w:val="0"/>
      <w:spacing w:before="480" w:line="276" w:lineRule="auto"/>
      <w:ind w:right="0"/>
      <w:jc w:val="left"/>
    </w:pPr>
    <w:rPr>
      <w:rFonts w:ascii="Cambria" w:eastAsia="MS Gothic" w:hAnsi="Cambria"/>
      <w:bCs/>
      <w:color w:val="365F91"/>
      <w:sz w:val="28"/>
      <w:szCs w:val="28"/>
      <w:lang w:val="en-US" w:eastAsia="ja-JP"/>
    </w:rPr>
  </w:style>
  <w:style w:type="paragraph" w:styleId="Revision">
    <w:name w:val="Revision"/>
    <w:rsid w:val="004A31AD"/>
    <w:pPr>
      <w:suppressAutoHyphens/>
      <w:spacing w:after="0" w:line="240" w:lineRule="auto"/>
    </w:pPr>
    <w:rPr>
      <w:rFonts w:ascii="Calibri" w:eastAsia="Calibri" w:hAnsi="Calibri" w:cs="Calibri"/>
      <w:lang w:eastAsia="zh-CN"/>
    </w:rPr>
  </w:style>
  <w:style w:type="paragraph" w:customStyle="1" w:styleId="WW-Footnote">
    <w:name w:val="WW-Footnote"/>
    <w:basedOn w:val="Normal"/>
    <w:rsid w:val="004A31AD"/>
    <w:pPr>
      <w:shd w:val="clear" w:color="auto" w:fill="FFFFFF"/>
      <w:spacing w:after="0" w:line="380" w:lineRule="exact"/>
      <w:ind w:hanging="360"/>
    </w:pPr>
    <w:rPr>
      <w:rFonts w:ascii="Times New Roman" w:eastAsia="Times New Roman" w:hAnsi="Times New Roman" w:cs="Times New Roman"/>
      <w:sz w:val="31"/>
      <w:szCs w:val="31"/>
    </w:rPr>
  </w:style>
  <w:style w:type="paragraph" w:styleId="TOC4">
    <w:name w:val="toc 4"/>
    <w:basedOn w:val="Index"/>
    <w:rsid w:val="004A31AD"/>
    <w:pPr>
      <w:tabs>
        <w:tab w:val="right" w:leader="dot" w:pos="8789"/>
      </w:tabs>
      <w:ind w:left="849"/>
    </w:pPr>
  </w:style>
  <w:style w:type="paragraph" w:styleId="TOC5">
    <w:name w:val="toc 5"/>
    <w:basedOn w:val="Index"/>
    <w:rsid w:val="004A31AD"/>
    <w:pPr>
      <w:tabs>
        <w:tab w:val="right" w:leader="dot" w:pos="8506"/>
      </w:tabs>
      <w:ind w:left="1132"/>
    </w:pPr>
  </w:style>
  <w:style w:type="paragraph" w:styleId="TOC6">
    <w:name w:val="toc 6"/>
    <w:basedOn w:val="Index"/>
    <w:rsid w:val="004A31AD"/>
    <w:pPr>
      <w:tabs>
        <w:tab w:val="right" w:leader="dot" w:pos="8223"/>
      </w:tabs>
      <w:ind w:left="1415"/>
    </w:pPr>
  </w:style>
  <w:style w:type="paragraph" w:styleId="TOC7">
    <w:name w:val="toc 7"/>
    <w:basedOn w:val="Index"/>
    <w:rsid w:val="004A31AD"/>
    <w:pPr>
      <w:tabs>
        <w:tab w:val="right" w:leader="dot" w:pos="7940"/>
      </w:tabs>
      <w:ind w:left="1698"/>
    </w:pPr>
  </w:style>
  <w:style w:type="paragraph" w:styleId="TOC8">
    <w:name w:val="toc 8"/>
    <w:basedOn w:val="Index"/>
    <w:rsid w:val="004A31AD"/>
    <w:pPr>
      <w:tabs>
        <w:tab w:val="right" w:leader="dot" w:pos="7657"/>
      </w:tabs>
      <w:ind w:left="1981"/>
    </w:pPr>
  </w:style>
  <w:style w:type="paragraph" w:styleId="TOC9">
    <w:name w:val="toc 9"/>
    <w:basedOn w:val="Index"/>
    <w:rsid w:val="004A31AD"/>
    <w:pPr>
      <w:tabs>
        <w:tab w:val="right" w:leader="dot" w:pos="7374"/>
      </w:tabs>
      <w:ind w:left="2264"/>
    </w:pPr>
  </w:style>
  <w:style w:type="paragraph" w:customStyle="1" w:styleId="Contents10">
    <w:name w:val="Contents 10"/>
    <w:basedOn w:val="Index"/>
    <w:rsid w:val="004A31AD"/>
    <w:pPr>
      <w:tabs>
        <w:tab w:val="right" w:leader="dot" w:pos="7091"/>
      </w:tabs>
      <w:ind w:left="2547"/>
    </w:pPr>
  </w:style>
  <w:style w:type="paragraph" w:customStyle="1" w:styleId="TableContents">
    <w:name w:val="Table Contents"/>
    <w:basedOn w:val="Normal"/>
    <w:rsid w:val="004A31AD"/>
    <w:pPr>
      <w:suppressLineNumbers/>
    </w:pPr>
  </w:style>
  <w:style w:type="paragraph" w:customStyle="1" w:styleId="TableHeading">
    <w:name w:val="Table Heading"/>
    <w:basedOn w:val="TableContents"/>
    <w:rsid w:val="004A31AD"/>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List Number 3"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4A31AD"/>
    <w:pPr>
      <w:suppressAutoHyphens/>
    </w:pPr>
    <w:rPr>
      <w:rFonts w:ascii="Calibri" w:eastAsia="Calibri" w:hAnsi="Calibri" w:cs="Calibri"/>
      <w:lang w:eastAsia="zh-CN"/>
    </w:rPr>
  </w:style>
  <w:style w:type="paragraph" w:styleId="Heading1">
    <w:name w:val="heading 1"/>
    <w:basedOn w:val="Normal"/>
    <w:next w:val="Normal"/>
    <w:link w:val="Heading1Char"/>
    <w:qFormat/>
    <w:rsid w:val="004A31AD"/>
    <w:pPr>
      <w:numPr>
        <w:numId w:val="1"/>
      </w:numPr>
      <w:spacing w:after="0" w:line="240" w:lineRule="auto"/>
      <w:ind w:left="0" w:right="26" w:firstLine="0"/>
      <w:jc w:val="center"/>
      <w:outlineLvl w:val="0"/>
    </w:pPr>
    <w:rPr>
      <w:rFonts w:ascii="Times New Roman" w:eastAsia="Times New Roman" w:hAnsi="Times New Roman" w:cs="Times New Roman"/>
      <w:b/>
      <w:sz w:val="24"/>
      <w:szCs w:val="24"/>
    </w:rPr>
  </w:style>
  <w:style w:type="paragraph" w:styleId="Heading2">
    <w:name w:val="heading 2"/>
    <w:basedOn w:val="Normal"/>
    <w:next w:val="Normal"/>
    <w:link w:val="Heading2Char"/>
    <w:qFormat/>
    <w:rsid w:val="004A31A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A31AD"/>
    <w:pPr>
      <w:keepNext/>
      <w:numPr>
        <w:ilvl w:val="2"/>
        <w:numId w:val="1"/>
      </w:numPr>
      <w:suppressAutoHyphens w:val="0"/>
      <w:spacing w:after="0" w:line="360" w:lineRule="auto"/>
      <w:jc w:val="center"/>
      <w:outlineLvl w:val="2"/>
    </w:pPr>
    <w:rPr>
      <w:rFonts w:ascii="Tahoma" w:eastAsia="Times New Roman" w:hAnsi="Tahoma" w:cs="Tahoma"/>
      <w:b/>
      <w:bCs/>
      <w:szCs w:val="20"/>
    </w:rPr>
  </w:style>
  <w:style w:type="paragraph" w:styleId="Heading4">
    <w:name w:val="heading 4"/>
    <w:basedOn w:val="Normal"/>
    <w:next w:val="Normal"/>
    <w:link w:val="Heading4Char"/>
    <w:qFormat/>
    <w:rsid w:val="004A31AD"/>
    <w:pPr>
      <w:keepNext/>
      <w:numPr>
        <w:ilvl w:val="3"/>
        <w:numId w:val="1"/>
      </w:numPr>
      <w:suppressAutoHyphens w:val="0"/>
      <w:spacing w:after="0" w:line="360" w:lineRule="auto"/>
      <w:outlineLvl w:val="3"/>
    </w:pPr>
    <w:rPr>
      <w:rFonts w:ascii="Tahoma" w:eastAsia="Times New Roman" w:hAnsi="Tahoma" w:cs="Tahoma"/>
      <w:b/>
      <w:bCs/>
      <w:szCs w:val="20"/>
    </w:rPr>
  </w:style>
  <w:style w:type="paragraph" w:styleId="Heading8">
    <w:name w:val="heading 8"/>
    <w:basedOn w:val="Normal"/>
    <w:next w:val="Normal"/>
    <w:link w:val="Heading8Char"/>
    <w:qFormat/>
    <w:rsid w:val="004A31AD"/>
    <w:pPr>
      <w:numPr>
        <w:ilvl w:val="7"/>
        <w:numId w:val="1"/>
      </w:numPr>
      <w:suppressAutoHyphens w:val="0"/>
      <w:spacing w:before="240" w:after="60" w:line="240" w:lineRule="auto"/>
      <w:outlineLvl w:val="7"/>
    </w:pPr>
    <w:rPr>
      <w:rFonts w:ascii="Times New Roman" w:eastAsia="Times New Roman" w:hAnsi="Times New Roman" w:cs="Times New Roman"/>
      <w:i/>
      <w:iCs/>
      <w:sz w:val="24"/>
      <w:szCs w:val="24"/>
      <w:lang w:val="en-GB"/>
    </w:rPr>
  </w:style>
  <w:style w:type="paragraph" w:styleId="Heading9">
    <w:name w:val="heading 9"/>
    <w:basedOn w:val="Normal"/>
    <w:next w:val="Normal"/>
    <w:link w:val="Heading9Char"/>
    <w:qFormat/>
    <w:rsid w:val="004A31AD"/>
    <w:pPr>
      <w:numPr>
        <w:ilvl w:val="8"/>
        <w:numId w:val="1"/>
      </w:numPr>
      <w:suppressAutoHyphens w:val="0"/>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A31AD"/>
    <w:rPr>
      <w:rFonts w:ascii="Times New Roman" w:eastAsia="Times New Roman" w:hAnsi="Times New Roman" w:cs="Times New Roman"/>
      <w:b/>
      <w:sz w:val="24"/>
      <w:szCs w:val="24"/>
      <w:lang w:eastAsia="zh-CN"/>
    </w:rPr>
  </w:style>
  <w:style w:type="character" w:customStyle="1" w:styleId="Heading2Char">
    <w:name w:val="Heading 2 Char"/>
    <w:basedOn w:val="DefaultParagraphFont"/>
    <w:link w:val="Heading2"/>
    <w:rsid w:val="004A31AD"/>
    <w:rPr>
      <w:rFonts w:ascii="Arial" w:eastAsia="Calibri" w:hAnsi="Arial" w:cs="Arial"/>
      <w:b/>
      <w:bCs/>
      <w:i/>
      <w:iCs/>
      <w:sz w:val="28"/>
      <w:szCs w:val="28"/>
      <w:lang w:eastAsia="zh-CN"/>
    </w:rPr>
  </w:style>
  <w:style w:type="character" w:customStyle="1" w:styleId="Heading3Char">
    <w:name w:val="Heading 3 Char"/>
    <w:basedOn w:val="DefaultParagraphFont"/>
    <w:link w:val="Heading3"/>
    <w:rsid w:val="004A31AD"/>
    <w:rPr>
      <w:rFonts w:ascii="Tahoma" w:eastAsia="Times New Roman" w:hAnsi="Tahoma" w:cs="Tahoma"/>
      <w:b/>
      <w:bCs/>
      <w:szCs w:val="20"/>
      <w:lang w:eastAsia="zh-CN"/>
    </w:rPr>
  </w:style>
  <w:style w:type="character" w:customStyle="1" w:styleId="Heading4Char">
    <w:name w:val="Heading 4 Char"/>
    <w:basedOn w:val="DefaultParagraphFont"/>
    <w:link w:val="Heading4"/>
    <w:rsid w:val="004A31AD"/>
    <w:rPr>
      <w:rFonts w:ascii="Tahoma" w:eastAsia="Times New Roman" w:hAnsi="Tahoma" w:cs="Tahoma"/>
      <w:b/>
      <w:bCs/>
      <w:szCs w:val="20"/>
      <w:lang w:eastAsia="zh-CN"/>
    </w:rPr>
  </w:style>
  <w:style w:type="character" w:customStyle="1" w:styleId="Heading8Char">
    <w:name w:val="Heading 8 Char"/>
    <w:basedOn w:val="DefaultParagraphFont"/>
    <w:link w:val="Heading8"/>
    <w:rsid w:val="004A31AD"/>
    <w:rPr>
      <w:rFonts w:ascii="Times New Roman" w:eastAsia="Times New Roman" w:hAnsi="Times New Roman" w:cs="Times New Roman"/>
      <w:i/>
      <w:iCs/>
      <w:sz w:val="24"/>
      <w:szCs w:val="24"/>
      <w:lang w:val="en-GB" w:eastAsia="zh-CN"/>
    </w:rPr>
  </w:style>
  <w:style w:type="character" w:customStyle="1" w:styleId="Heading9Char">
    <w:name w:val="Heading 9 Char"/>
    <w:basedOn w:val="DefaultParagraphFont"/>
    <w:link w:val="Heading9"/>
    <w:rsid w:val="004A31AD"/>
    <w:rPr>
      <w:rFonts w:ascii="Arial" w:eastAsia="Times New Roman" w:hAnsi="Arial" w:cs="Arial"/>
      <w:lang w:eastAsia="zh-CN"/>
    </w:rPr>
  </w:style>
  <w:style w:type="character" w:customStyle="1" w:styleId="WW8Num1z0">
    <w:name w:val="WW8Num1z0"/>
    <w:rsid w:val="004A31AD"/>
  </w:style>
  <w:style w:type="character" w:customStyle="1" w:styleId="WW8Num1z1">
    <w:name w:val="WW8Num1z1"/>
    <w:rsid w:val="004A31AD"/>
  </w:style>
  <w:style w:type="character" w:customStyle="1" w:styleId="WW8Num1z2">
    <w:name w:val="WW8Num1z2"/>
    <w:rsid w:val="004A31AD"/>
  </w:style>
  <w:style w:type="character" w:customStyle="1" w:styleId="WW8Num1z3">
    <w:name w:val="WW8Num1z3"/>
    <w:rsid w:val="004A31AD"/>
  </w:style>
  <w:style w:type="character" w:customStyle="1" w:styleId="WW8Num1z4">
    <w:name w:val="WW8Num1z4"/>
    <w:rsid w:val="004A31AD"/>
  </w:style>
  <w:style w:type="character" w:customStyle="1" w:styleId="WW8Num1z5">
    <w:name w:val="WW8Num1z5"/>
    <w:rsid w:val="004A31AD"/>
  </w:style>
  <w:style w:type="character" w:customStyle="1" w:styleId="WW8Num1z6">
    <w:name w:val="WW8Num1z6"/>
    <w:rsid w:val="004A31AD"/>
  </w:style>
  <w:style w:type="character" w:customStyle="1" w:styleId="WW8Num1z7">
    <w:name w:val="WW8Num1z7"/>
    <w:rsid w:val="004A31AD"/>
  </w:style>
  <w:style w:type="character" w:customStyle="1" w:styleId="WW8Num1z8">
    <w:name w:val="WW8Num1z8"/>
    <w:rsid w:val="004A31AD"/>
  </w:style>
  <w:style w:type="character" w:customStyle="1" w:styleId="WW8Num2z0">
    <w:name w:val="WW8Num2z0"/>
    <w:rsid w:val="004A31AD"/>
  </w:style>
  <w:style w:type="character" w:customStyle="1" w:styleId="WW8Num2z1">
    <w:name w:val="WW8Num2z1"/>
    <w:rsid w:val="004A31AD"/>
  </w:style>
  <w:style w:type="character" w:customStyle="1" w:styleId="WW8Num2z2">
    <w:name w:val="WW8Num2z2"/>
    <w:rsid w:val="004A31AD"/>
  </w:style>
  <w:style w:type="character" w:customStyle="1" w:styleId="WW8Num2z3">
    <w:name w:val="WW8Num2z3"/>
    <w:rsid w:val="004A31AD"/>
  </w:style>
  <w:style w:type="character" w:customStyle="1" w:styleId="WW8Num2z4">
    <w:name w:val="WW8Num2z4"/>
    <w:rsid w:val="004A31AD"/>
  </w:style>
  <w:style w:type="character" w:customStyle="1" w:styleId="WW8Num2z5">
    <w:name w:val="WW8Num2z5"/>
    <w:rsid w:val="004A31AD"/>
  </w:style>
  <w:style w:type="character" w:customStyle="1" w:styleId="WW8Num2z6">
    <w:name w:val="WW8Num2z6"/>
    <w:rsid w:val="004A31AD"/>
  </w:style>
  <w:style w:type="character" w:customStyle="1" w:styleId="WW8Num2z7">
    <w:name w:val="WW8Num2z7"/>
    <w:rsid w:val="004A31AD"/>
  </w:style>
  <w:style w:type="character" w:customStyle="1" w:styleId="WW8Num2z8">
    <w:name w:val="WW8Num2z8"/>
    <w:rsid w:val="004A31AD"/>
  </w:style>
  <w:style w:type="character" w:customStyle="1" w:styleId="WW8Num3z0">
    <w:name w:val="WW8Num3z0"/>
    <w:rsid w:val="004A31AD"/>
  </w:style>
  <w:style w:type="character" w:customStyle="1" w:styleId="WW8Num4z0">
    <w:name w:val="WW8Num4z0"/>
    <w:rsid w:val="004A31AD"/>
    <w:rPr>
      <w:rFonts w:ascii="Symbol" w:hAnsi="Symbol" w:cs="Symbol"/>
      <w:color w:val="000000"/>
      <w:sz w:val="20"/>
      <w:lang w:val="en-US"/>
    </w:rPr>
  </w:style>
  <w:style w:type="character" w:customStyle="1" w:styleId="WW8Num5z0">
    <w:name w:val="WW8Num5z0"/>
    <w:rsid w:val="004A31AD"/>
    <w:rPr>
      <w:rFonts w:ascii="Symbol" w:hAnsi="Symbol" w:cs="OpenSymbol"/>
    </w:rPr>
  </w:style>
  <w:style w:type="character" w:customStyle="1" w:styleId="WW8Num5z1">
    <w:name w:val="WW8Num5z1"/>
    <w:rsid w:val="004A31AD"/>
    <w:rPr>
      <w:rFonts w:ascii="OpenSymbol" w:hAnsi="OpenSymbol" w:cs="OpenSymbol"/>
    </w:rPr>
  </w:style>
  <w:style w:type="character" w:customStyle="1" w:styleId="WW8Num6z0">
    <w:name w:val="WW8Num6z0"/>
    <w:rsid w:val="004A31AD"/>
    <w:rPr>
      <w:rFonts w:ascii="Symbol" w:hAnsi="Symbol" w:cs="OpenSymbol"/>
    </w:rPr>
  </w:style>
  <w:style w:type="character" w:customStyle="1" w:styleId="WW8Num6z1">
    <w:name w:val="WW8Num6z1"/>
    <w:rsid w:val="004A31AD"/>
    <w:rPr>
      <w:rFonts w:ascii="OpenSymbol" w:hAnsi="OpenSymbol" w:cs="OpenSymbol"/>
    </w:rPr>
  </w:style>
  <w:style w:type="character" w:customStyle="1" w:styleId="WW8Num7z0">
    <w:name w:val="WW8Num7z0"/>
    <w:rsid w:val="004A31AD"/>
    <w:rPr>
      <w:rFonts w:ascii="Symbol" w:hAnsi="Symbol" w:cs="Symbol"/>
    </w:rPr>
  </w:style>
  <w:style w:type="character" w:customStyle="1" w:styleId="WW8Num8z0">
    <w:name w:val="WW8Num8z0"/>
    <w:rsid w:val="004A31AD"/>
    <w:rPr>
      <w:rFonts w:ascii="Times New Roman" w:eastAsia="Times New Roman" w:hAnsi="Times New Roman" w:cs="Times New Roman"/>
      <w:b/>
      <w:color w:val="000000"/>
      <w:sz w:val="24"/>
      <w:szCs w:val="20"/>
    </w:rPr>
  </w:style>
  <w:style w:type="character" w:customStyle="1" w:styleId="WW8Num9z0">
    <w:name w:val="WW8Num9z0"/>
    <w:rsid w:val="004A31AD"/>
    <w:rPr>
      <w:rFonts w:ascii="Times New Roman" w:eastAsia="Times New Roman" w:hAnsi="Times New Roman" w:cs="Times New Roman"/>
      <w:sz w:val="24"/>
      <w:szCs w:val="24"/>
    </w:rPr>
  </w:style>
  <w:style w:type="character" w:customStyle="1" w:styleId="WW8Num10z0">
    <w:name w:val="WW8Num10z0"/>
    <w:rsid w:val="004A31AD"/>
    <w:rPr>
      <w:rFonts w:ascii="Symbol" w:hAnsi="Symbol" w:cs="Symbol"/>
      <w:sz w:val="24"/>
      <w:szCs w:val="24"/>
    </w:rPr>
  </w:style>
  <w:style w:type="character" w:customStyle="1" w:styleId="WW8Num11z0">
    <w:name w:val="WW8Num11z0"/>
    <w:rsid w:val="004A31AD"/>
  </w:style>
  <w:style w:type="character" w:customStyle="1" w:styleId="WW8Num11z1">
    <w:name w:val="WW8Num11z1"/>
    <w:rsid w:val="004A31AD"/>
    <w:rPr>
      <w:rFonts w:ascii="Times New Roman" w:hAnsi="Times New Roman" w:cs="Times New Roman"/>
      <w:b/>
      <w:bCs/>
      <w:sz w:val="24"/>
      <w:szCs w:val="24"/>
    </w:rPr>
  </w:style>
  <w:style w:type="character" w:customStyle="1" w:styleId="WW8Num11z2">
    <w:name w:val="WW8Num11z2"/>
    <w:rsid w:val="004A31AD"/>
  </w:style>
  <w:style w:type="character" w:customStyle="1" w:styleId="WW8Num11z3">
    <w:name w:val="WW8Num11z3"/>
    <w:rsid w:val="004A31AD"/>
  </w:style>
  <w:style w:type="character" w:customStyle="1" w:styleId="WW8Num11z4">
    <w:name w:val="WW8Num11z4"/>
    <w:rsid w:val="004A31AD"/>
  </w:style>
  <w:style w:type="character" w:customStyle="1" w:styleId="WW8Num11z5">
    <w:name w:val="WW8Num11z5"/>
    <w:rsid w:val="004A31AD"/>
  </w:style>
  <w:style w:type="character" w:customStyle="1" w:styleId="WW8Num11z6">
    <w:name w:val="WW8Num11z6"/>
    <w:rsid w:val="004A31AD"/>
  </w:style>
  <w:style w:type="character" w:customStyle="1" w:styleId="WW8Num11z7">
    <w:name w:val="WW8Num11z7"/>
    <w:rsid w:val="004A31AD"/>
  </w:style>
  <w:style w:type="character" w:customStyle="1" w:styleId="WW8Num11z8">
    <w:name w:val="WW8Num11z8"/>
    <w:rsid w:val="004A31AD"/>
  </w:style>
  <w:style w:type="character" w:customStyle="1" w:styleId="WW8Num12z0">
    <w:name w:val="WW8Num12z0"/>
    <w:rsid w:val="004A31AD"/>
    <w:rPr>
      <w:rFonts w:ascii="Symbol" w:hAnsi="Symbol" w:cs="Symbol"/>
    </w:rPr>
  </w:style>
  <w:style w:type="character" w:customStyle="1" w:styleId="WW8Num12z1">
    <w:name w:val="WW8Num12z1"/>
    <w:rsid w:val="004A31AD"/>
    <w:rPr>
      <w:rFonts w:ascii="OpenSymbol" w:hAnsi="OpenSymbol" w:cs="OpenSymbol"/>
    </w:rPr>
  </w:style>
  <w:style w:type="character" w:customStyle="1" w:styleId="WW8Num13z0">
    <w:name w:val="WW8Num13z0"/>
    <w:rsid w:val="004A31AD"/>
    <w:rPr>
      <w:rFonts w:ascii="Times New Roman" w:hAnsi="Times New Roman" w:cs="Times New Roman"/>
      <w:b w:val="0"/>
      <w:i/>
      <w:caps w:val="0"/>
      <w:smallCaps w:val="0"/>
      <w:strike w:val="0"/>
      <w:dstrike w:val="0"/>
      <w:color w:val="000000"/>
      <w:spacing w:val="0"/>
      <w:w w:val="100"/>
      <w:position w:val="0"/>
      <w:sz w:val="20"/>
      <w:szCs w:val="24"/>
      <w:u w:val="none"/>
      <w:vertAlign w:val="baseline"/>
    </w:rPr>
  </w:style>
  <w:style w:type="character" w:customStyle="1" w:styleId="WW8Num13z1">
    <w:name w:val="WW8Num13z1"/>
    <w:rsid w:val="004A31AD"/>
    <w:rPr>
      <w:rFonts w:cs="Times New Roman"/>
    </w:rPr>
  </w:style>
  <w:style w:type="character" w:customStyle="1" w:styleId="WW8Num14z0">
    <w:name w:val="WW8Num14z0"/>
    <w:rsid w:val="004A31AD"/>
    <w:rPr>
      <w:rFonts w:ascii="Symbol" w:hAnsi="Symbol" w:cs="Symbol"/>
      <w:sz w:val="24"/>
      <w:szCs w:val="24"/>
    </w:rPr>
  </w:style>
  <w:style w:type="character" w:customStyle="1" w:styleId="WW8Num14z1">
    <w:name w:val="WW8Num14z1"/>
    <w:rsid w:val="004A31AD"/>
    <w:rPr>
      <w:rFonts w:ascii="OpenSymbol" w:hAnsi="OpenSymbol" w:cs="OpenSymbol"/>
    </w:rPr>
  </w:style>
  <w:style w:type="character" w:customStyle="1" w:styleId="WW8Num15z0">
    <w:name w:val="WW8Num15z0"/>
    <w:rsid w:val="004A31AD"/>
    <w:rPr>
      <w:rFonts w:ascii="Symbol" w:hAnsi="Symbol" w:cs="Symbol"/>
      <w:sz w:val="24"/>
      <w:szCs w:val="24"/>
    </w:rPr>
  </w:style>
  <w:style w:type="character" w:customStyle="1" w:styleId="WW8Num15z1">
    <w:name w:val="WW8Num15z1"/>
    <w:rsid w:val="004A31AD"/>
    <w:rPr>
      <w:rFonts w:ascii="OpenSymbol" w:hAnsi="OpenSymbol" w:cs="OpenSymbol"/>
    </w:rPr>
  </w:style>
  <w:style w:type="character" w:customStyle="1" w:styleId="WW8Num16z0">
    <w:name w:val="WW8Num16z0"/>
    <w:rsid w:val="004A31AD"/>
    <w:rPr>
      <w:rFonts w:ascii="Symbol" w:hAnsi="Symbol" w:cs="Symbol"/>
    </w:rPr>
  </w:style>
  <w:style w:type="character" w:customStyle="1" w:styleId="WW8Num16z1">
    <w:name w:val="WW8Num16z1"/>
    <w:rsid w:val="004A31AD"/>
    <w:rPr>
      <w:rFonts w:ascii="OpenSymbol" w:hAnsi="OpenSymbol" w:cs="OpenSymbol"/>
    </w:rPr>
  </w:style>
  <w:style w:type="character" w:customStyle="1" w:styleId="WW8Num17z0">
    <w:name w:val="WW8Num17z0"/>
    <w:rsid w:val="004A31AD"/>
  </w:style>
  <w:style w:type="character" w:customStyle="1" w:styleId="WW8Num17z1">
    <w:name w:val="WW8Num17z1"/>
    <w:rsid w:val="004A31AD"/>
  </w:style>
  <w:style w:type="character" w:customStyle="1" w:styleId="WW8Num17z2">
    <w:name w:val="WW8Num17z2"/>
    <w:rsid w:val="004A31AD"/>
  </w:style>
  <w:style w:type="character" w:customStyle="1" w:styleId="WW8Num17z3">
    <w:name w:val="WW8Num17z3"/>
    <w:rsid w:val="004A31AD"/>
  </w:style>
  <w:style w:type="character" w:customStyle="1" w:styleId="WW8Num17z4">
    <w:name w:val="WW8Num17z4"/>
    <w:rsid w:val="004A31AD"/>
  </w:style>
  <w:style w:type="character" w:customStyle="1" w:styleId="WW8Num17z5">
    <w:name w:val="WW8Num17z5"/>
    <w:rsid w:val="004A31AD"/>
  </w:style>
  <w:style w:type="character" w:customStyle="1" w:styleId="WW8Num17z6">
    <w:name w:val="WW8Num17z6"/>
    <w:rsid w:val="004A31AD"/>
  </w:style>
  <w:style w:type="character" w:customStyle="1" w:styleId="WW8Num17z7">
    <w:name w:val="WW8Num17z7"/>
    <w:rsid w:val="004A31AD"/>
  </w:style>
  <w:style w:type="character" w:customStyle="1" w:styleId="WW8Num17z8">
    <w:name w:val="WW8Num17z8"/>
    <w:rsid w:val="004A31AD"/>
  </w:style>
  <w:style w:type="character" w:customStyle="1" w:styleId="WW8Num18z0">
    <w:name w:val="WW8Num18z0"/>
    <w:rsid w:val="004A31AD"/>
  </w:style>
  <w:style w:type="character" w:customStyle="1" w:styleId="WW8Num18z1">
    <w:name w:val="WW8Num18z1"/>
    <w:rsid w:val="004A31AD"/>
    <w:rPr>
      <w:rFonts w:ascii="Times New Roman" w:eastAsia="Times New Roman" w:hAnsi="Times New Roman" w:cs="Times New Roman"/>
      <w:b/>
      <w:bCs/>
      <w:sz w:val="24"/>
      <w:szCs w:val="24"/>
    </w:rPr>
  </w:style>
  <w:style w:type="character" w:customStyle="1" w:styleId="WW8Num18z2">
    <w:name w:val="WW8Num18z2"/>
    <w:rsid w:val="004A31AD"/>
  </w:style>
  <w:style w:type="character" w:customStyle="1" w:styleId="WW8Num18z3">
    <w:name w:val="WW8Num18z3"/>
    <w:rsid w:val="004A31AD"/>
  </w:style>
  <w:style w:type="character" w:customStyle="1" w:styleId="WW8Num18z4">
    <w:name w:val="WW8Num18z4"/>
    <w:rsid w:val="004A31AD"/>
  </w:style>
  <w:style w:type="character" w:customStyle="1" w:styleId="WW8Num18z5">
    <w:name w:val="WW8Num18z5"/>
    <w:rsid w:val="004A31AD"/>
  </w:style>
  <w:style w:type="character" w:customStyle="1" w:styleId="WW8Num18z6">
    <w:name w:val="WW8Num18z6"/>
    <w:rsid w:val="004A31AD"/>
  </w:style>
  <w:style w:type="character" w:customStyle="1" w:styleId="WW8Num18z7">
    <w:name w:val="WW8Num18z7"/>
    <w:rsid w:val="004A31AD"/>
  </w:style>
  <w:style w:type="character" w:customStyle="1" w:styleId="WW8Num18z8">
    <w:name w:val="WW8Num18z8"/>
    <w:rsid w:val="004A31AD"/>
  </w:style>
  <w:style w:type="character" w:customStyle="1" w:styleId="WW8Num19z0">
    <w:name w:val="WW8Num19z0"/>
    <w:rsid w:val="004A31AD"/>
  </w:style>
  <w:style w:type="character" w:customStyle="1" w:styleId="WW8Num20z0">
    <w:name w:val="WW8Num20z0"/>
    <w:rsid w:val="004A31AD"/>
    <w:rPr>
      <w:b/>
    </w:rPr>
  </w:style>
  <w:style w:type="character" w:customStyle="1" w:styleId="WW8Num21z0">
    <w:name w:val="WW8Num21z0"/>
    <w:rsid w:val="004A31AD"/>
    <w:rPr>
      <w:rFonts w:ascii="Symbol" w:hAnsi="Symbol" w:cs="Symbol"/>
    </w:rPr>
  </w:style>
  <w:style w:type="character" w:customStyle="1" w:styleId="WW8Num21z1">
    <w:name w:val="WW8Num21z1"/>
    <w:rsid w:val="004A31AD"/>
    <w:rPr>
      <w:rFonts w:cs="Times New Roman"/>
    </w:rPr>
  </w:style>
  <w:style w:type="character" w:customStyle="1" w:styleId="WW8Num21z2">
    <w:name w:val="WW8Num21z2"/>
    <w:rsid w:val="004A31AD"/>
  </w:style>
  <w:style w:type="character" w:customStyle="1" w:styleId="WW8Num21z3">
    <w:name w:val="WW8Num21z3"/>
    <w:rsid w:val="004A31AD"/>
  </w:style>
  <w:style w:type="character" w:customStyle="1" w:styleId="WW8Num21z4">
    <w:name w:val="WW8Num21z4"/>
    <w:rsid w:val="004A31AD"/>
  </w:style>
  <w:style w:type="character" w:customStyle="1" w:styleId="WW8Num21z5">
    <w:name w:val="WW8Num21z5"/>
    <w:rsid w:val="004A31AD"/>
  </w:style>
  <w:style w:type="character" w:customStyle="1" w:styleId="WW8Num21z6">
    <w:name w:val="WW8Num21z6"/>
    <w:rsid w:val="004A31AD"/>
  </w:style>
  <w:style w:type="character" w:customStyle="1" w:styleId="WW8Num21z7">
    <w:name w:val="WW8Num21z7"/>
    <w:rsid w:val="004A31AD"/>
  </w:style>
  <w:style w:type="character" w:customStyle="1" w:styleId="WW8Num21z8">
    <w:name w:val="WW8Num21z8"/>
    <w:rsid w:val="004A31AD"/>
  </w:style>
  <w:style w:type="character" w:customStyle="1" w:styleId="WW8Num22z0">
    <w:name w:val="WW8Num22z0"/>
    <w:rsid w:val="004A31AD"/>
  </w:style>
  <w:style w:type="character" w:customStyle="1" w:styleId="WW8Num23z0">
    <w:name w:val="WW8Num23z0"/>
    <w:rsid w:val="004A31AD"/>
    <w:rPr>
      <w:rFonts w:ascii="Symbol" w:hAnsi="Symbol" w:cs="Symbol"/>
    </w:rPr>
  </w:style>
  <w:style w:type="character" w:customStyle="1" w:styleId="WW8Num23z1">
    <w:name w:val="WW8Num23z1"/>
    <w:rsid w:val="004A31AD"/>
    <w:rPr>
      <w:rFonts w:ascii="Courier New" w:hAnsi="Courier New" w:cs="Courier New"/>
    </w:rPr>
  </w:style>
  <w:style w:type="character" w:customStyle="1" w:styleId="WW8Num23z2">
    <w:name w:val="WW8Num23z2"/>
    <w:rsid w:val="004A31AD"/>
    <w:rPr>
      <w:rFonts w:ascii="Wingdings" w:hAnsi="Wingdings" w:cs="Wingdings"/>
    </w:rPr>
  </w:style>
  <w:style w:type="character" w:customStyle="1" w:styleId="WW8Num24z0">
    <w:name w:val="WW8Num24z0"/>
    <w:rsid w:val="004A31AD"/>
    <w:rPr>
      <w:rFonts w:ascii="Times New Roman" w:hAnsi="Times New Roman" w:cs="Times New Roman"/>
      <w:b/>
      <w:sz w:val="24"/>
      <w:szCs w:val="24"/>
      <w:lang w:val="bg-BG"/>
    </w:rPr>
  </w:style>
  <w:style w:type="character" w:customStyle="1" w:styleId="WW8Num25z0">
    <w:name w:val="WW8Num25z0"/>
    <w:rsid w:val="004A31AD"/>
  </w:style>
  <w:style w:type="character" w:customStyle="1" w:styleId="WW8Num25z1">
    <w:name w:val="WW8Num25z1"/>
    <w:rsid w:val="004A31AD"/>
    <w:rPr>
      <w:rFonts w:ascii="Times New Roman" w:eastAsia="SimHei" w:hAnsi="Times New Roman" w:cs="Times New Roman"/>
      <w:b/>
      <w:bCs/>
      <w:sz w:val="24"/>
      <w:szCs w:val="20"/>
    </w:rPr>
  </w:style>
  <w:style w:type="character" w:customStyle="1" w:styleId="WW8Num25z2">
    <w:name w:val="WW8Num25z2"/>
    <w:rsid w:val="004A31AD"/>
  </w:style>
  <w:style w:type="character" w:customStyle="1" w:styleId="WW8Num25z3">
    <w:name w:val="WW8Num25z3"/>
    <w:rsid w:val="004A31AD"/>
  </w:style>
  <w:style w:type="character" w:customStyle="1" w:styleId="WW8Num25z4">
    <w:name w:val="WW8Num25z4"/>
    <w:rsid w:val="004A31AD"/>
  </w:style>
  <w:style w:type="character" w:customStyle="1" w:styleId="WW8Num25z5">
    <w:name w:val="WW8Num25z5"/>
    <w:rsid w:val="004A31AD"/>
  </w:style>
  <w:style w:type="character" w:customStyle="1" w:styleId="WW8Num25z6">
    <w:name w:val="WW8Num25z6"/>
    <w:rsid w:val="004A31AD"/>
  </w:style>
  <w:style w:type="character" w:customStyle="1" w:styleId="WW8Num25z7">
    <w:name w:val="WW8Num25z7"/>
    <w:rsid w:val="004A31AD"/>
  </w:style>
  <w:style w:type="character" w:customStyle="1" w:styleId="WW8Num25z8">
    <w:name w:val="WW8Num25z8"/>
    <w:rsid w:val="004A31AD"/>
  </w:style>
  <w:style w:type="character" w:customStyle="1" w:styleId="WW8Num26z0">
    <w:name w:val="WW8Num26z0"/>
    <w:rsid w:val="004A31AD"/>
  </w:style>
  <w:style w:type="character" w:customStyle="1" w:styleId="WW8Num27z0">
    <w:name w:val="WW8Num27z0"/>
    <w:rsid w:val="004A31AD"/>
    <w:rPr>
      <w:rFonts w:ascii="Times New Roman" w:eastAsia="Times New Roman" w:hAnsi="Times New Roman" w:cs="Times New Roman"/>
      <w:sz w:val="24"/>
      <w:szCs w:val="24"/>
    </w:rPr>
  </w:style>
  <w:style w:type="character" w:customStyle="1" w:styleId="WW8Num28z0">
    <w:name w:val="WW8Num28z0"/>
    <w:rsid w:val="004A31AD"/>
  </w:style>
  <w:style w:type="character" w:customStyle="1" w:styleId="WW8Num28z1">
    <w:name w:val="WW8Num28z1"/>
    <w:rsid w:val="004A31AD"/>
    <w:rPr>
      <w:rFonts w:ascii="Times New Roman" w:hAnsi="Times New Roman" w:cs="Times New Roman"/>
      <w:b/>
      <w:sz w:val="24"/>
      <w:szCs w:val="24"/>
    </w:rPr>
  </w:style>
  <w:style w:type="character" w:customStyle="1" w:styleId="WW8Num28z2">
    <w:name w:val="WW8Num28z2"/>
    <w:rsid w:val="004A31AD"/>
    <w:rPr>
      <w:rFonts w:ascii="Times New Roman" w:hAnsi="Times New Roman" w:cs="Times New Roman"/>
      <w:position w:val="0"/>
      <w:sz w:val="24"/>
      <w:szCs w:val="24"/>
      <w:vertAlign w:val="baseline"/>
    </w:rPr>
  </w:style>
  <w:style w:type="character" w:customStyle="1" w:styleId="WW8Num28z3">
    <w:name w:val="WW8Num28z3"/>
    <w:rsid w:val="004A31AD"/>
  </w:style>
  <w:style w:type="character" w:customStyle="1" w:styleId="WW8Num28z4">
    <w:name w:val="WW8Num28z4"/>
    <w:rsid w:val="004A31AD"/>
  </w:style>
  <w:style w:type="character" w:customStyle="1" w:styleId="WW8Num28z5">
    <w:name w:val="WW8Num28z5"/>
    <w:rsid w:val="004A31AD"/>
  </w:style>
  <w:style w:type="character" w:customStyle="1" w:styleId="WW8Num28z6">
    <w:name w:val="WW8Num28z6"/>
    <w:rsid w:val="004A31AD"/>
  </w:style>
  <w:style w:type="character" w:customStyle="1" w:styleId="WW8Num28z7">
    <w:name w:val="WW8Num28z7"/>
    <w:rsid w:val="004A31AD"/>
  </w:style>
  <w:style w:type="character" w:customStyle="1" w:styleId="WW8Num28z8">
    <w:name w:val="WW8Num28z8"/>
    <w:rsid w:val="004A31AD"/>
  </w:style>
  <w:style w:type="character" w:customStyle="1" w:styleId="WW8Num29z0">
    <w:name w:val="WW8Num29z0"/>
    <w:rsid w:val="004A31AD"/>
    <w:rPr>
      <w:rFonts w:ascii="Times New Roman" w:hAnsi="Times New Roman" w:cs="Times New Roman"/>
      <w:b/>
      <w:sz w:val="24"/>
      <w:szCs w:val="24"/>
    </w:rPr>
  </w:style>
  <w:style w:type="character" w:customStyle="1" w:styleId="WW8Num29z2">
    <w:name w:val="WW8Num29z2"/>
    <w:rsid w:val="004A31AD"/>
  </w:style>
  <w:style w:type="character" w:customStyle="1" w:styleId="WW8Num29z3">
    <w:name w:val="WW8Num29z3"/>
    <w:rsid w:val="004A31AD"/>
  </w:style>
  <w:style w:type="character" w:customStyle="1" w:styleId="WW8Num29z4">
    <w:name w:val="WW8Num29z4"/>
    <w:rsid w:val="004A31AD"/>
  </w:style>
  <w:style w:type="character" w:customStyle="1" w:styleId="WW8Num29z5">
    <w:name w:val="WW8Num29z5"/>
    <w:rsid w:val="004A31AD"/>
  </w:style>
  <w:style w:type="character" w:customStyle="1" w:styleId="WW8Num29z6">
    <w:name w:val="WW8Num29z6"/>
    <w:rsid w:val="004A31AD"/>
  </w:style>
  <w:style w:type="character" w:customStyle="1" w:styleId="WW8Num29z7">
    <w:name w:val="WW8Num29z7"/>
    <w:rsid w:val="004A31AD"/>
  </w:style>
  <w:style w:type="character" w:customStyle="1" w:styleId="WW8Num29z8">
    <w:name w:val="WW8Num29z8"/>
    <w:rsid w:val="004A31AD"/>
  </w:style>
  <w:style w:type="character" w:customStyle="1" w:styleId="WW8Num30z0">
    <w:name w:val="WW8Num30z0"/>
    <w:rsid w:val="004A31AD"/>
    <w:rPr>
      <w:rFonts w:ascii="Times New Roman" w:hAnsi="Times New Roman" w:cs="Times New Roman"/>
      <w:color w:val="auto"/>
      <w:szCs w:val="24"/>
    </w:rPr>
  </w:style>
  <w:style w:type="character" w:customStyle="1" w:styleId="WW8Num31z0">
    <w:name w:val="WW8Num31z0"/>
    <w:rsid w:val="004A31AD"/>
    <w:rPr>
      <w:rFonts w:ascii="Symbol" w:hAnsi="Symbol" w:cs="Symbol"/>
      <w:color w:val="000000"/>
      <w:sz w:val="24"/>
      <w:szCs w:val="24"/>
      <w:lang w:eastAsia="bg-BG"/>
    </w:rPr>
  </w:style>
  <w:style w:type="character" w:customStyle="1" w:styleId="WW8Num32z0">
    <w:name w:val="WW8Num32z0"/>
    <w:rsid w:val="004A31AD"/>
    <w:rPr>
      <w:rFonts w:ascii="Symbol" w:hAnsi="Symbol" w:cs="Symbol"/>
    </w:rPr>
  </w:style>
  <w:style w:type="character" w:customStyle="1" w:styleId="WW8Num33z0">
    <w:name w:val="WW8Num33z0"/>
    <w:rsid w:val="004A31AD"/>
    <w:rPr>
      <w:rFonts w:ascii="Times New Roman" w:hAnsi="Times New Roman" w:cs="Times New Roman"/>
      <w:b w:val="0"/>
      <w:i/>
      <w:caps w:val="0"/>
      <w:smallCaps w:val="0"/>
      <w:color w:val="000000"/>
      <w:spacing w:val="0"/>
      <w:w w:val="100"/>
      <w:position w:val="0"/>
      <w:sz w:val="20"/>
      <w:szCs w:val="24"/>
      <w:u w:val="single"/>
      <w:vertAlign w:val="baseline"/>
    </w:rPr>
  </w:style>
  <w:style w:type="character" w:customStyle="1" w:styleId="WW8Num33z1">
    <w:name w:val="WW8Num33z1"/>
    <w:rsid w:val="004A31AD"/>
    <w:rPr>
      <w:rFonts w:cs="Times New Roman"/>
    </w:rPr>
  </w:style>
  <w:style w:type="character" w:customStyle="1" w:styleId="WW8Num34z0">
    <w:name w:val="WW8Num34z0"/>
    <w:rsid w:val="004A31AD"/>
    <w:rPr>
      <w:rFonts w:ascii="Times New Roman" w:eastAsia="Times New Roman" w:hAnsi="Times New Roman" w:cs="Times New Roman"/>
      <w:b/>
      <w:sz w:val="24"/>
      <w:szCs w:val="24"/>
    </w:rPr>
  </w:style>
  <w:style w:type="character" w:customStyle="1" w:styleId="WW8Num35z0">
    <w:name w:val="WW8Num35z0"/>
    <w:rsid w:val="004A31AD"/>
    <w:rPr>
      <w:rFonts w:ascii="Times New Roman" w:hAnsi="Times New Roman" w:cs="Times New Roman"/>
      <w:color w:val="auto"/>
      <w:sz w:val="24"/>
      <w:szCs w:val="24"/>
    </w:rPr>
  </w:style>
  <w:style w:type="character" w:customStyle="1" w:styleId="WW8Num35z1">
    <w:name w:val="WW8Num35z1"/>
    <w:rsid w:val="004A31AD"/>
    <w:rPr>
      <w:rFonts w:ascii="OpenSymbol" w:hAnsi="OpenSymbol" w:cs="OpenSymbol"/>
    </w:rPr>
  </w:style>
  <w:style w:type="character" w:customStyle="1" w:styleId="WW8Num35z3">
    <w:name w:val="WW8Num35z3"/>
    <w:rsid w:val="004A31AD"/>
    <w:rPr>
      <w:rFonts w:ascii="Symbol" w:hAnsi="Symbol" w:cs="Symbol"/>
    </w:rPr>
  </w:style>
  <w:style w:type="character" w:customStyle="1" w:styleId="WW8Num36z0">
    <w:name w:val="WW8Num36z0"/>
    <w:rsid w:val="004A31AD"/>
    <w:rPr>
      <w:rFonts w:ascii="Symbol" w:hAnsi="Symbol" w:cs="Symbol"/>
      <w:sz w:val="24"/>
      <w:szCs w:val="24"/>
    </w:rPr>
  </w:style>
  <w:style w:type="character" w:customStyle="1" w:styleId="WW8Num36z1">
    <w:name w:val="WW8Num36z1"/>
    <w:rsid w:val="004A31AD"/>
    <w:rPr>
      <w:rFonts w:ascii="OpenSymbol" w:hAnsi="OpenSymbol" w:cs="OpenSymbol"/>
    </w:rPr>
  </w:style>
  <w:style w:type="character" w:customStyle="1" w:styleId="WW8Num37z0">
    <w:name w:val="WW8Num37z0"/>
    <w:rsid w:val="004A31AD"/>
    <w:rPr>
      <w:rFonts w:ascii="Symbol" w:hAnsi="Symbol" w:cs="Symbol"/>
      <w:sz w:val="24"/>
      <w:szCs w:val="24"/>
    </w:rPr>
  </w:style>
  <w:style w:type="character" w:customStyle="1" w:styleId="WW8Num38z0">
    <w:name w:val="WW8Num38z0"/>
    <w:rsid w:val="004A31AD"/>
    <w:rPr>
      <w:rFonts w:ascii="Times New Roman" w:eastAsia="Times New Roman" w:hAnsi="Times New Roman" w:cs="Times New Roman"/>
      <w:sz w:val="24"/>
      <w:szCs w:val="24"/>
    </w:rPr>
  </w:style>
  <w:style w:type="character" w:customStyle="1" w:styleId="WW8Num39z0">
    <w:name w:val="WW8Num39z0"/>
    <w:rsid w:val="004A31AD"/>
    <w:rPr>
      <w:rFonts w:ascii="Symbol" w:hAnsi="Symbol" w:cs="Symbol"/>
      <w:sz w:val="24"/>
      <w:szCs w:val="24"/>
    </w:rPr>
  </w:style>
  <w:style w:type="character" w:customStyle="1" w:styleId="WW8Num39z1">
    <w:name w:val="WW8Num39z1"/>
    <w:rsid w:val="004A31AD"/>
    <w:rPr>
      <w:rFonts w:ascii="OpenSymbol" w:hAnsi="OpenSymbol" w:cs="OpenSymbol"/>
    </w:rPr>
  </w:style>
  <w:style w:type="character" w:customStyle="1" w:styleId="WW8Num40z0">
    <w:name w:val="WW8Num40z0"/>
    <w:rsid w:val="004A31AD"/>
    <w:rPr>
      <w:rFonts w:ascii="Times New Roman" w:hAnsi="Times New Roman" w:cs="Times New Roman"/>
      <w:szCs w:val="24"/>
    </w:rPr>
  </w:style>
  <w:style w:type="character" w:customStyle="1" w:styleId="WW8Num41z0">
    <w:name w:val="WW8Num41z0"/>
    <w:rsid w:val="004A31AD"/>
    <w:rPr>
      <w:rFonts w:ascii="Symbol" w:hAnsi="Symbol" w:cs="Symbol"/>
      <w:sz w:val="24"/>
      <w:szCs w:val="24"/>
    </w:rPr>
  </w:style>
  <w:style w:type="character" w:customStyle="1" w:styleId="WW8Num42z0">
    <w:name w:val="WW8Num42z0"/>
    <w:rsid w:val="004A31AD"/>
    <w:rPr>
      <w:rFonts w:ascii="Symbol" w:hAnsi="Symbol" w:cs="Symbol"/>
      <w:color w:val="000000"/>
      <w:sz w:val="20"/>
    </w:rPr>
  </w:style>
  <w:style w:type="character" w:customStyle="1" w:styleId="WW8Num42z1">
    <w:name w:val="WW8Num42z1"/>
    <w:rsid w:val="004A31AD"/>
  </w:style>
  <w:style w:type="character" w:customStyle="1" w:styleId="WW8Num42z2">
    <w:name w:val="WW8Num42z2"/>
    <w:rsid w:val="004A31AD"/>
  </w:style>
  <w:style w:type="character" w:customStyle="1" w:styleId="WW8Num42z3">
    <w:name w:val="WW8Num42z3"/>
    <w:rsid w:val="004A31AD"/>
  </w:style>
  <w:style w:type="character" w:customStyle="1" w:styleId="WW8Num42z4">
    <w:name w:val="WW8Num42z4"/>
    <w:rsid w:val="004A31AD"/>
  </w:style>
  <w:style w:type="character" w:customStyle="1" w:styleId="WW8Num42z5">
    <w:name w:val="WW8Num42z5"/>
    <w:rsid w:val="004A31AD"/>
  </w:style>
  <w:style w:type="character" w:customStyle="1" w:styleId="WW8Num42z6">
    <w:name w:val="WW8Num42z6"/>
    <w:rsid w:val="004A31AD"/>
  </w:style>
  <w:style w:type="character" w:customStyle="1" w:styleId="WW8Num42z7">
    <w:name w:val="WW8Num42z7"/>
    <w:rsid w:val="004A31AD"/>
  </w:style>
  <w:style w:type="character" w:customStyle="1" w:styleId="WW8Num42z8">
    <w:name w:val="WW8Num42z8"/>
    <w:rsid w:val="004A31AD"/>
  </w:style>
  <w:style w:type="character" w:customStyle="1" w:styleId="WW8Num43z0">
    <w:name w:val="WW8Num43z0"/>
    <w:rsid w:val="004A31AD"/>
    <w:rPr>
      <w:rFonts w:ascii="Symbol" w:hAnsi="Symbol" w:cs="Symbol"/>
    </w:rPr>
  </w:style>
  <w:style w:type="character" w:customStyle="1" w:styleId="WW8Num44z0">
    <w:name w:val="WW8Num44z0"/>
    <w:rsid w:val="004A31AD"/>
    <w:rPr>
      <w:rFonts w:ascii="Times New Roman" w:eastAsia="Times New Roman" w:hAnsi="Times New Roman" w:cs="Times New Roman"/>
      <w:b/>
      <w:sz w:val="24"/>
      <w:szCs w:val="24"/>
    </w:rPr>
  </w:style>
  <w:style w:type="character" w:customStyle="1" w:styleId="WW8Num45z0">
    <w:name w:val="WW8Num45z0"/>
    <w:rsid w:val="004A31AD"/>
  </w:style>
  <w:style w:type="character" w:customStyle="1" w:styleId="WW8Num46z0">
    <w:name w:val="WW8Num46z0"/>
    <w:rsid w:val="004A31AD"/>
    <w:rPr>
      <w:rFonts w:ascii="Times New Roman" w:hAnsi="Times New Roman" w:cs="Times New Roman"/>
      <w:sz w:val="24"/>
      <w:szCs w:val="24"/>
    </w:rPr>
  </w:style>
  <w:style w:type="character" w:customStyle="1" w:styleId="WW8Num46z1">
    <w:name w:val="WW8Num46z1"/>
    <w:rsid w:val="004A31AD"/>
  </w:style>
  <w:style w:type="character" w:customStyle="1" w:styleId="WW8Num46z2">
    <w:name w:val="WW8Num46z2"/>
    <w:rsid w:val="004A31AD"/>
  </w:style>
  <w:style w:type="character" w:customStyle="1" w:styleId="WW8Num46z3">
    <w:name w:val="WW8Num46z3"/>
    <w:rsid w:val="004A31AD"/>
  </w:style>
  <w:style w:type="character" w:customStyle="1" w:styleId="WW8Num46z4">
    <w:name w:val="WW8Num46z4"/>
    <w:rsid w:val="004A31AD"/>
  </w:style>
  <w:style w:type="character" w:customStyle="1" w:styleId="WW8Num46z5">
    <w:name w:val="WW8Num46z5"/>
    <w:rsid w:val="004A31AD"/>
  </w:style>
  <w:style w:type="character" w:customStyle="1" w:styleId="WW8Num46z6">
    <w:name w:val="WW8Num46z6"/>
    <w:rsid w:val="004A31AD"/>
  </w:style>
  <w:style w:type="character" w:customStyle="1" w:styleId="WW8Num46z7">
    <w:name w:val="WW8Num46z7"/>
    <w:rsid w:val="004A31AD"/>
  </w:style>
  <w:style w:type="character" w:customStyle="1" w:styleId="WW8Num46z8">
    <w:name w:val="WW8Num46z8"/>
    <w:rsid w:val="004A31AD"/>
  </w:style>
  <w:style w:type="character" w:customStyle="1" w:styleId="WW8Num4z1">
    <w:name w:val="WW8Num4z1"/>
    <w:rsid w:val="004A31AD"/>
    <w:rPr>
      <w:rFonts w:ascii="OpenSymbol" w:hAnsi="OpenSymbol" w:cs="OpenSymbol"/>
    </w:rPr>
  </w:style>
  <w:style w:type="character" w:customStyle="1" w:styleId="WW8Num3z1">
    <w:name w:val="WW8Num3z1"/>
    <w:rsid w:val="004A31AD"/>
    <w:rPr>
      <w:rFonts w:ascii="OpenSymbol" w:hAnsi="OpenSymbol" w:cs="OpenSymbol"/>
    </w:rPr>
  </w:style>
  <w:style w:type="character" w:customStyle="1" w:styleId="WW8Num5z2">
    <w:name w:val="WW8Num5z2"/>
    <w:rsid w:val="004A31AD"/>
    <w:rPr>
      <w:rFonts w:ascii="Wingdings" w:hAnsi="Wingdings" w:cs="Wingdings"/>
    </w:rPr>
  </w:style>
  <w:style w:type="character" w:customStyle="1" w:styleId="WW8Num6z2">
    <w:name w:val="WW8Num6z2"/>
    <w:rsid w:val="004A31AD"/>
  </w:style>
  <w:style w:type="character" w:customStyle="1" w:styleId="WW8Num6z3">
    <w:name w:val="WW8Num6z3"/>
    <w:rsid w:val="004A31AD"/>
  </w:style>
  <w:style w:type="character" w:customStyle="1" w:styleId="WW8Num6z4">
    <w:name w:val="WW8Num6z4"/>
    <w:rsid w:val="004A31AD"/>
  </w:style>
  <w:style w:type="character" w:customStyle="1" w:styleId="WW8Num6z5">
    <w:name w:val="WW8Num6z5"/>
    <w:rsid w:val="004A31AD"/>
  </w:style>
  <w:style w:type="character" w:customStyle="1" w:styleId="WW8Num6z6">
    <w:name w:val="WW8Num6z6"/>
    <w:rsid w:val="004A31AD"/>
  </w:style>
  <w:style w:type="character" w:customStyle="1" w:styleId="WW8Num6z7">
    <w:name w:val="WW8Num6z7"/>
    <w:rsid w:val="004A31AD"/>
  </w:style>
  <w:style w:type="character" w:customStyle="1" w:styleId="WW8Num6z8">
    <w:name w:val="WW8Num6z8"/>
    <w:rsid w:val="004A31AD"/>
  </w:style>
  <w:style w:type="character" w:customStyle="1" w:styleId="WW8Num7z1">
    <w:name w:val="WW8Num7z1"/>
    <w:rsid w:val="004A31AD"/>
  </w:style>
  <w:style w:type="character" w:customStyle="1" w:styleId="WW8Num7z2">
    <w:name w:val="WW8Num7z2"/>
    <w:rsid w:val="004A31AD"/>
  </w:style>
  <w:style w:type="character" w:customStyle="1" w:styleId="WW8Num7z3">
    <w:name w:val="WW8Num7z3"/>
    <w:rsid w:val="004A31AD"/>
  </w:style>
  <w:style w:type="character" w:customStyle="1" w:styleId="WW8Num7z4">
    <w:name w:val="WW8Num7z4"/>
    <w:rsid w:val="004A31AD"/>
  </w:style>
  <w:style w:type="character" w:customStyle="1" w:styleId="WW8Num7z5">
    <w:name w:val="WW8Num7z5"/>
    <w:rsid w:val="004A31AD"/>
  </w:style>
  <w:style w:type="character" w:customStyle="1" w:styleId="WW8Num7z6">
    <w:name w:val="WW8Num7z6"/>
    <w:rsid w:val="004A31AD"/>
  </w:style>
  <w:style w:type="character" w:customStyle="1" w:styleId="WW8Num7z7">
    <w:name w:val="WW8Num7z7"/>
    <w:rsid w:val="004A31AD"/>
  </w:style>
  <w:style w:type="character" w:customStyle="1" w:styleId="WW8Num7z8">
    <w:name w:val="WW8Num7z8"/>
    <w:rsid w:val="004A31AD"/>
  </w:style>
  <w:style w:type="character" w:customStyle="1" w:styleId="WW8Num9z1">
    <w:name w:val="WW8Num9z1"/>
    <w:rsid w:val="004A31AD"/>
    <w:rPr>
      <w:rFonts w:ascii="OpenSymbol" w:hAnsi="OpenSymbol" w:cs="OpenSymbol"/>
    </w:rPr>
  </w:style>
  <w:style w:type="character" w:customStyle="1" w:styleId="WW8Num10z1">
    <w:name w:val="WW8Num10z1"/>
    <w:rsid w:val="004A31AD"/>
    <w:rPr>
      <w:rFonts w:ascii="OpenSymbol" w:hAnsi="OpenSymbol" w:cs="OpenSymbol"/>
    </w:rPr>
  </w:style>
  <w:style w:type="character" w:customStyle="1" w:styleId="WW8Num12z2">
    <w:name w:val="WW8Num12z2"/>
    <w:rsid w:val="004A31AD"/>
    <w:rPr>
      <w:rFonts w:ascii="Wingdings" w:hAnsi="Wingdings" w:cs="Wingdings"/>
    </w:rPr>
  </w:style>
  <w:style w:type="character" w:customStyle="1" w:styleId="WW8Num13z2">
    <w:name w:val="WW8Num13z2"/>
    <w:rsid w:val="004A31AD"/>
  </w:style>
  <w:style w:type="character" w:customStyle="1" w:styleId="WW8Num13z3">
    <w:name w:val="WW8Num13z3"/>
    <w:rsid w:val="004A31AD"/>
  </w:style>
  <w:style w:type="character" w:customStyle="1" w:styleId="WW8Num13z4">
    <w:name w:val="WW8Num13z4"/>
    <w:rsid w:val="004A31AD"/>
  </w:style>
  <w:style w:type="character" w:customStyle="1" w:styleId="WW8Num13z5">
    <w:name w:val="WW8Num13z5"/>
    <w:rsid w:val="004A31AD"/>
  </w:style>
  <w:style w:type="character" w:customStyle="1" w:styleId="WW8Num13z6">
    <w:name w:val="WW8Num13z6"/>
    <w:rsid w:val="004A31AD"/>
  </w:style>
  <w:style w:type="character" w:customStyle="1" w:styleId="WW8Num13z7">
    <w:name w:val="WW8Num13z7"/>
    <w:rsid w:val="004A31AD"/>
  </w:style>
  <w:style w:type="character" w:customStyle="1" w:styleId="WW8Num13z8">
    <w:name w:val="WW8Num13z8"/>
    <w:rsid w:val="004A31AD"/>
  </w:style>
  <w:style w:type="character" w:customStyle="1" w:styleId="WW8Num15z2">
    <w:name w:val="WW8Num15z2"/>
    <w:rsid w:val="004A31AD"/>
  </w:style>
  <w:style w:type="character" w:customStyle="1" w:styleId="WW8Num15z3">
    <w:name w:val="WW8Num15z3"/>
    <w:rsid w:val="004A31AD"/>
  </w:style>
  <w:style w:type="character" w:customStyle="1" w:styleId="WW8Num15z4">
    <w:name w:val="WW8Num15z4"/>
    <w:rsid w:val="004A31AD"/>
  </w:style>
  <w:style w:type="character" w:customStyle="1" w:styleId="WW8Num15z5">
    <w:name w:val="WW8Num15z5"/>
    <w:rsid w:val="004A31AD"/>
  </w:style>
  <w:style w:type="character" w:customStyle="1" w:styleId="WW8Num15z6">
    <w:name w:val="WW8Num15z6"/>
    <w:rsid w:val="004A31AD"/>
  </w:style>
  <w:style w:type="character" w:customStyle="1" w:styleId="WW8Num15z7">
    <w:name w:val="WW8Num15z7"/>
    <w:rsid w:val="004A31AD"/>
  </w:style>
  <w:style w:type="character" w:customStyle="1" w:styleId="WW8Num15z8">
    <w:name w:val="WW8Num15z8"/>
    <w:rsid w:val="004A31AD"/>
  </w:style>
  <w:style w:type="character" w:customStyle="1" w:styleId="WW8Num19z1">
    <w:name w:val="WW8Num19z1"/>
    <w:rsid w:val="004A31AD"/>
    <w:rPr>
      <w:rFonts w:ascii="OpenSymbol" w:hAnsi="OpenSymbol" w:cs="OpenSymbol"/>
    </w:rPr>
  </w:style>
  <w:style w:type="character" w:customStyle="1" w:styleId="WW8Num20z1">
    <w:name w:val="WW8Num20z1"/>
    <w:rsid w:val="004A31AD"/>
    <w:rPr>
      <w:rFonts w:ascii="OpenSymbol" w:hAnsi="OpenSymbol" w:cs="OpenSymbol"/>
    </w:rPr>
  </w:style>
  <w:style w:type="character" w:customStyle="1" w:styleId="WW8Num22z1">
    <w:name w:val="WW8Num22z1"/>
    <w:rsid w:val="004A31AD"/>
    <w:rPr>
      <w:rFonts w:ascii="Times New Roman" w:eastAsia="Times New Roman" w:hAnsi="Times New Roman" w:cs="Times New Roman"/>
      <w:b/>
      <w:bCs/>
      <w:sz w:val="24"/>
      <w:szCs w:val="24"/>
    </w:rPr>
  </w:style>
  <w:style w:type="character" w:customStyle="1" w:styleId="WW8Num22z2">
    <w:name w:val="WW8Num22z2"/>
    <w:rsid w:val="004A31AD"/>
  </w:style>
  <w:style w:type="character" w:customStyle="1" w:styleId="WW8Num22z3">
    <w:name w:val="WW8Num22z3"/>
    <w:rsid w:val="004A31AD"/>
  </w:style>
  <w:style w:type="character" w:customStyle="1" w:styleId="WW8Num22z4">
    <w:name w:val="WW8Num22z4"/>
    <w:rsid w:val="004A31AD"/>
  </w:style>
  <w:style w:type="character" w:customStyle="1" w:styleId="WW8Num22z5">
    <w:name w:val="WW8Num22z5"/>
    <w:rsid w:val="004A31AD"/>
  </w:style>
  <w:style w:type="character" w:customStyle="1" w:styleId="WW8Num22z6">
    <w:name w:val="WW8Num22z6"/>
    <w:rsid w:val="004A31AD"/>
  </w:style>
  <w:style w:type="character" w:customStyle="1" w:styleId="WW8Num22z7">
    <w:name w:val="WW8Num22z7"/>
    <w:rsid w:val="004A31AD"/>
  </w:style>
  <w:style w:type="character" w:customStyle="1" w:styleId="WW8Num22z8">
    <w:name w:val="WW8Num22z8"/>
    <w:rsid w:val="004A31AD"/>
  </w:style>
  <w:style w:type="character" w:customStyle="1" w:styleId="WW8Num23z3">
    <w:name w:val="WW8Num23z3"/>
    <w:rsid w:val="004A31AD"/>
  </w:style>
  <w:style w:type="character" w:customStyle="1" w:styleId="WW8Num23z4">
    <w:name w:val="WW8Num23z4"/>
    <w:rsid w:val="004A31AD"/>
  </w:style>
  <w:style w:type="character" w:customStyle="1" w:styleId="WW8Num23z5">
    <w:name w:val="WW8Num23z5"/>
    <w:rsid w:val="004A31AD"/>
  </w:style>
  <w:style w:type="character" w:customStyle="1" w:styleId="WW8Num23z6">
    <w:name w:val="WW8Num23z6"/>
    <w:rsid w:val="004A31AD"/>
  </w:style>
  <w:style w:type="character" w:customStyle="1" w:styleId="WW8Num23z7">
    <w:name w:val="WW8Num23z7"/>
    <w:rsid w:val="004A31AD"/>
  </w:style>
  <w:style w:type="character" w:customStyle="1" w:styleId="WW8Num23z8">
    <w:name w:val="WW8Num23z8"/>
    <w:rsid w:val="004A31AD"/>
  </w:style>
  <w:style w:type="character" w:customStyle="1" w:styleId="WW8Num24z1">
    <w:name w:val="WW8Num24z1"/>
    <w:rsid w:val="004A31AD"/>
    <w:rPr>
      <w:rFonts w:ascii="Courier New" w:hAnsi="Courier New" w:cs="Courier New"/>
    </w:rPr>
  </w:style>
  <w:style w:type="character" w:customStyle="1" w:styleId="WW8Num24z2">
    <w:name w:val="WW8Num24z2"/>
    <w:rsid w:val="004A31AD"/>
    <w:rPr>
      <w:rFonts w:ascii="Wingdings" w:hAnsi="Wingdings" w:cs="Wingdings"/>
    </w:rPr>
  </w:style>
  <w:style w:type="character" w:customStyle="1" w:styleId="WW8Num24z3">
    <w:name w:val="WW8Num24z3"/>
    <w:rsid w:val="004A31AD"/>
    <w:rPr>
      <w:rFonts w:ascii="Symbol" w:hAnsi="Symbol" w:cs="Symbol"/>
    </w:rPr>
  </w:style>
  <w:style w:type="character" w:customStyle="1" w:styleId="WW8Num26z1">
    <w:name w:val="WW8Num26z1"/>
    <w:rsid w:val="004A31AD"/>
  </w:style>
  <w:style w:type="character" w:customStyle="1" w:styleId="WW8Num26z2">
    <w:name w:val="WW8Num26z2"/>
    <w:rsid w:val="004A31AD"/>
  </w:style>
  <w:style w:type="character" w:customStyle="1" w:styleId="WW8Num26z3">
    <w:name w:val="WW8Num26z3"/>
    <w:rsid w:val="004A31AD"/>
  </w:style>
  <w:style w:type="character" w:customStyle="1" w:styleId="WW8Num26z4">
    <w:name w:val="WW8Num26z4"/>
    <w:rsid w:val="004A31AD"/>
  </w:style>
  <w:style w:type="character" w:customStyle="1" w:styleId="WW8Num26z5">
    <w:name w:val="WW8Num26z5"/>
    <w:rsid w:val="004A31AD"/>
  </w:style>
  <w:style w:type="character" w:customStyle="1" w:styleId="WW8Num26z6">
    <w:name w:val="WW8Num26z6"/>
    <w:rsid w:val="004A31AD"/>
  </w:style>
  <w:style w:type="character" w:customStyle="1" w:styleId="WW8Num26z7">
    <w:name w:val="WW8Num26z7"/>
    <w:rsid w:val="004A31AD"/>
  </w:style>
  <w:style w:type="character" w:customStyle="1" w:styleId="WW8Num26z8">
    <w:name w:val="WW8Num26z8"/>
    <w:rsid w:val="004A31AD"/>
  </w:style>
  <w:style w:type="character" w:customStyle="1" w:styleId="WW8Num27z1">
    <w:name w:val="WW8Num27z1"/>
    <w:rsid w:val="004A31AD"/>
  </w:style>
  <w:style w:type="character" w:customStyle="1" w:styleId="WW8Num27z2">
    <w:name w:val="WW8Num27z2"/>
    <w:rsid w:val="004A31AD"/>
  </w:style>
  <w:style w:type="character" w:customStyle="1" w:styleId="WW8Num27z3">
    <w:name w:val="WW8Num27z3"/>
    <w:rsid w:val="004A31AD"/>
  </w:style>
  <w:style w:type="character" w:customStyle="1" w:styleId="WW8Num27z4">
    <w:name w:val="WW8Num27z4"/>
    <w:rsid w:val="004A31AD"/>
  </w:style>
  <w:style w:type="character" w:customStyle="1" w:styleId="WW8Num27z5">
    <w:name w:val="WW8Num27z5"/>
    <w:rsid w:val="004A31AD"/>
  </w:style>
  <w:style w:type="character" w:customStyle="1" w:styleId="WW8Num27z6">
    <w:name w:val="WW8Num27z6"/>
    <w:rsid w:val="004A31AD"/>
  </w:style>
  <w:style w:type="character" w:customStyle="1" w:styleId="WW8Num27z7">
    <w:name w:val="WW8Num27z7"/>
    <w:rsid w:val="004A31AD"/>
  </w:style>
  <w:style w:type="character" w:customStyle="1" w:styleId="WW8Num27z8">
    <w:name w:val="WW8Num27z8"/>
    <w:rsid w:val="004A31AD"/>
  </w:style>
  <w:style w:type="character" w:customStyle="1" w:styleId="WW8Num29z1">
    <w:name w:val="WW8Num29z1"/>
    <w:rsid w:val="004A31AD"/>
  </w:style>
  <w:style w:type="character" w:customStyle="1" w:styleId="WW8Num30z1">
    <w:name w:val="WW8Num30z1"/>
    <w:rsid w:val="004A31AD"/>
    <w:rPr>
      <w:rFonts w:ascii="Times New Roman" w:eastAsia="SimHei" w:hAnsi="Times New Roman" w:cs="Times New Roman"/>
      <w:b/>
      <w:bCs/>
      <w:sz w:val="24"/>
      <w:szCs w:val="20"/>
    </w:rPr>
  </w:style>
  <w:style w:type="character" w:customStyle="1" w:styleId="WW8Num30z2">
    <w:name w:val="WW8Num30z2"/>
    <w:rsid w:val="004A31AD"/>
  </w:style>
  <w:style w:type="character" w:customStyle="1" w:styleId="WW8Num30z3">
    <w:name w:val="WW8Num30z3"/>
    <w:rsid w:val="004A31AD"/>
  </w:style>
  <w:style w:type="character" w:customStyle="1" w:styleId="WW8Num30z4">
    <w:name w:val="WW8Num30z4"/>
    <w:rsid w:val="004A31AD"/>
  </w:style>
  <w:style w:type="character" w:customStyle="1" w:styleId="WW8Num30z5">
    <w:name w:val="WW8Num30z5"/>
    <w:rsid w:val="004A31AD"/>
  </w:style>
  <w:style w:type="character" w:customStyle="1" w:styleId="WW8Num30z6">
    <w:name w:val="WW8Num30z6"/>
    <w:rsid w:val="004A31AD"/>
  </w:style>
  <w:style w:type="character" w:customStyle="1" w:styleId="WW8Num30z7">
    <w:name w:val="WW8Num30z7"/>
    <w:rsid w:val="004A31AD"/>
  </w:style>
  <w:style w:type="character" w:customStyle="1" w:styleId="WW8Num30z8">
    <w:name w:val="WW8Num30z8"/>
    <w:rsid w:val="004A31AD"/>
  </w:style>
  <w:style w:type="character" w:customStyle="1" w:styleId="WW8Num31z1">
    <w:name w:val="WW8Num31z1"/>
    <w:rsid w:val="004A31AD"/>
  </w:style>
  <w:style w:type="character" w:customStyle="1" w:styleId="WW8Num31z2">
    <w:name w:val="WW8Num31z2"/>
    <w:rsid w:val="004A31AD"/>
  </w:style>
  <w:style w:type="character" w:customStyle="1" w:styleId="WW8Num31z3">
    <w:name w:val="WW8Num31z3"/>
    <w:rsid w:val="004A31AD"/>
  </w:style>
  <w:style w:type="character" w:customStyle="1" w:styleId="WW8Num31z4">
    <w:name w:val="WW8Num31z4"/>
    <w:rsid w:val="004A31AD"/>
  </w:style>
  <w:style w:type="character" w:customStyle="1" w:styleId="WW8Num31z5">
    <w:name w:val="WW8Num31z5"/>
    <w:rsid w:val="004A31AD"/>
  </w:style>
  <w:style w:type="character" w:customStyle="1" w:styleId="WW8Num31z6">
    <w:name w:val="WW8Num31z6"/>
    <w:rsid w:val="004A31AD"/>
  </w:style>
  <w:style w:type="character" w:customStyle="1" w:styleId="WW8Num31z7">
    <w:name w:val="WW8Num31z7"/>
    <w:rsid w:val="004A31AD"/>
  </w:style>
  <w:style w:type="character" w:customStyle="1" w:styleId="WW8Num31z8">
    <w:name w:val="WW8Num31z8"/>
    <w:rsid w:val="004A31AD"/>
  </w:style>
  <w:style w:type="character" w:customStyle="1" w:styleId="WW8Num32z1">
    <w:name w:val="WW8Num32z1"/>
    <w:rsid w:val="004A31AD"/>
  </w:style>
  <w:style w:type="character" w:customStyle="1" w:styleId="WW8Num32z2">
    <w:name w:val="WW8Num32z2"/>
    <w:rsid w:val="004A31AD"/>
  </w:style>
  <w:style w:type="character" w:customStyle="1" w:styleId="WW8Num32z3">
    <w:name w:val="WW8Num32z3"/>
    <w:rsid w:val="004A31AD"/>
  </w:style>
  <w:style w:type="character" w:customStyle="1" w:styleId="WW8Num32z4">
    <w:name w:val="WW8Num32z4"/>
    <w:rsid w:val="004A31AD"/>
  </w:style>
  <w:style w:type="character" w:customStyle="1" w:styleId="WW8Num32z5">
    <w:name w:val="WW8Num32z5"/>
    <w:rsid w:val="004A31AD"/>
  </w:style>
  <w:style w:type="character" w:customStyle="1" w:styleId="WW8Num32z6">
    <w:name w:val="WW8Num32z6"/>
    <w:rsid w:val="004A31AD"/>
  </w:style>
  <w:style w:type="character" w:customStyle="1" w:styleId="WW8Num32z7">
    <w:name w:val="WW8Num32z7"/>
    <w:rsid w:val="004A31AD"/>
  </w:style>
  <w:style w:type="character" w:customStyle="1" w:styleId="WW8Num32z8">
    <w:name w:val="WW8Num32z8"/>
    <w:rsid w:val="004A31AD"/>
  </w:style>
  <w:style w:type="character" w:customStyle="1" w:styleId="WW8Num33z2">
    <w:name w:val="WW8Num33z2"/>
    <w:rsid w:val="004A31AD"/>
    <w:rPr>
      <w:rFonts w:ascii="Times New Roman" w:hAnsi="Times New Roman" w:cs="Times New Roman"/>
      <w:position w:val="0"/>
      <w:sz w:val="24"/>
      <w:szCs w:val="24"/>
      <w:vertAlign w:val="baseline"/>
    </w:rPr>
  </w:style>
  <w:style w:type="character" w:customStyle="1" w:styleId="WW8Num33z3">
    <w:name w:val="WW8Num33z3"/>
    <w:rsid w:val="004A31AD"/>
  </w:style>
  <w:style w:type="character" w:customStyle="1" w:styleId="WW8Num33z4">
    <w:name w:val="WW8Num33z4"/>
    <w:rsid w:val="004A31AD"/>
  </w:style>
  <w:style w:type="character" w:customStyle="1" w:styleId="WW8Num33z5">
    <w:name w:val="WW8Num33z5"/>
    <w:rsid w:val="004A31AD"/>
  </w:style>
  <w:style w:type="character" w:customStyle="1" w:styleId="WW8Num33z6">
    <w:name w:val="WW8Num33z6"/>
    <w:rsid w:val="004A31AD"/>
  </w:style>
  <w:style w:type="character" w:customStyle="1" w:styleId="WW8Num33z7">
    <w:name w:val="WW8Num33z7"/>
    <w:rsid w:val="004A31AD"/>
  </w:style>
  <w:style w:type="character" w:customStyle="1" w:styleId="WW8Num33z8">
    <w:name w:val="WW8Num33z8"/>
    <w:rsid w:val="004A31AD"/>
  </w:style>
  <w:style w:type="character" w:customStyle="1" w:styleId="WW8Num34z1">
    <w:name w:val="WW8Num34z1"/>
    <w:rsid w:val="004A31AD"/>
    <w:rPr>
      <w:rFonts w:ascii="Times New Roman" w:hAnsi="Times New Roman" w:cs="Times New Roman"/>
      <w:b/>
      <w:sz w:val="24"/>
      <w:szCs w:val="24"/>
    </w:rPr>
  </w:style>
  <w:style w:type="character" w:customStyle="1" w:styleId="WW8Num34z2">
    <w:name w:val="WW8Num34z2"/>
    <w:rsid w:val="004A31AD"/>
  </w:style>
  <w:style w:type="character" w:customStyle="1" w:styleId="WW8Num34z3">
    <w:name w:val="WW8Num34z3"/>
    <w:rsid w:val="004A31AD"/>
  </w:style>
  <w:style w:type="character" w:customStyle="1" w:styleId="WW8Num34z4">
    <w:name w:val="WW8Num34z4"/>
    <w:rsid w:val="004A31AD"/>
  </w:style>
  <w:style w:type="character" w:customStyle="1" w:styleId="WW8Num34z5">
    <w:name w:val="WW8Num34z5"/>
    <w:rsid w:val="004A31AD"/>
  </w:style>
  <w:style w:type="character" w:customStyle="1" w:styleId="WW8Num34z6">
    <w:name w:val="WW8Num34z6"/>
    <w:rsid w:val="004A31AD"/>
  </w:style>
  <w:style w:type="character" w:customStyle="1" w:styleId="WW8Num34z7">
    <w:name w:val="WW8Num34z7"/>
    <w:rsid w:val="004A31AD"/>
  </w:style>
  <w:style w:type="character" w:customStyle="1" w:styleId="WW8Num34z8">
    <w:name w:val="WW8Num34z8"/>
    <w:rsid w:val="004A31AD"/>
  </w:style>
  <w:style w:type="character" w:customStyle="1" w:styleId="WW8Num35z2">
    <w:name w:val="WW8Num35z2"/>
    <w:rsid w:val="004A31AD"/>
    <w:rPr>
      <w:rFonts w:ascii="Wingdings" w:hAnsi="Wingdings" w:cs="Wingdings"/>
    </w:rPr>
  </w:style>
  <w:style w:type="character" w:customStyle="1" w:styleId="WW8Num36z2">
    <w:name w:val="WW8Num36z2"/>
    <w:rsid w:val="004A31AD"/>
    <w:rPr>
      <w:rFonts w:ascii="Wingdings" w:hAnsi="Wingdings" w:cs="Wingdings"/>
    </w:rPr>
  </w:style>
  <w:style w:type="character" w:customStyle="1" w:styleId="WW8Num37z1">
    <w:name w:val="WW8Num37z1"/>
    <w:rsid w:val="004A31AD"/>
    <w:rPr>
      <w:rFonts w:ascii="Courier New" w:hAnsi="Courier New" w:cs="Courier New"/>
    </w:rPr>
  </w:style>
  <w:style w:type="character" w:customStyle="1" w:styleId="WW8Num37z2">
    <w:name w:val="WW8Num37z2"/>
    <w:rsid w:val="004A31AD"/>
    <w:rPr>
      <w:rFonts w:ascii="Wingdings" w:hAnsi="Wingdings" w:cs="Wingdings"/>
    </w:rPr>
  </w:style>
  <w:style w:type="character" w:customStyle="1" w:styleId="WW8Num38z1">
    <w:name w:val="WW8Num38z1"/>
    <w:rsid w:val="004A31AD"/>
    <w:rPr>
      <w:rFonts w:cs="Times New Roman"/>
    </w:rPr>
  </w:style>
  <w:style w:type="character" w:customStyle="1" w:styleId="WW8Num39z2">
    <w:name w:val="WW8Num39z2"/>
    <w:rsid w:val="004A31AD"/>
  </w:style>
  <w:style w:type="character" w:customStyle="1" w:styleId="WW8Num39z3">
    <w:name w:val="WW8Num39z3"/>
    <w:rsid w:val="004A31AD"/>
  </w:style>
  <w:style w:type="character" w:customStyle="1" w:styleId="WW8Num39z4">
    <w:name w:val="WW8Num39z4"/>
    <w:rsid w:val="004A31AD"/>
  </w:style>
  <w:style w:type="character" w:customStyle="1" w:styleId="WW8Num39z5">
    <w:name w:val="WW8Num39z5"/>
    <w:rsid w:val="004A31AD"/>
  </w:style>
  <w:style w:type="character" w:customStyle="1" w:styleId="WW8Num39z6">
    <w:name w:val="WW8Num39z6"/>
    <w:rsid w:val="004A31AD"/>
  </w:style>
  <w:style w:type="character" w:customStyle="1" w:styleId="WW8Num39z7">
    <w:name w:val="WW8Num39z7"/>
    <w:rsid w:val="004A31AD"/>
  </w:style>
  <w:style w:type="character" w:customStyle="1" w:styleId="WW8Num39z8">
    <w:name w:val="WW8Num39z8"/>
    <w:rsid w:val="004A31AD"/>
  </w:style>
  <w:style w:type="character" w:customStyle="1" w:styleId="WW8Num40z1">
    <w:name w:val="WW8Num40z1"/>
    <w:rsid w:val="004A31AD"/>
    <w:rPr>
      <w:rFonts w:ascii="OpenSymbol" w:hAnsi="OpenSymbol" w:cs="OpenSymbol"/>
    </w:rPr>
  </w:style>
  <w:style w:type="character" w:customStyle="1" w:styleId="WW8Num40z3">
    <w:name w:val="WW8Num40z3"/>
    <w:rsid w:val="004A31AD"/>
    <w:rPr>
      <w:rFonts w:ascii="Symbol" w:hAnsi="Symbol" w:cs="Symbol"/>
    </w:rPr>
  </w:style>
  <w:style w:type="character" w:customStyle="1" w:styleId="WW8Num41z1">
    <w:name w:val="WW8Num41z1"/>
    <w:rsid w:val="004A31AD"/>
    <w:rPr>
      <w:rFonts w:ascii="OpenSymbol" w:hAnsi="OpenSymbol" w:cs="OpenSymbol"/>
    </w:rPr>
  </w:style>
  <w:style w:type="character" w:customStyle="1" w:styleId="WW8Num43z1">
    <w:name w:val="WW8Num43z1"/>
    <w:rsid w:val="004A31AD"/>
  </w:style>
  <w:style w:type="character" w:customStyle="1" w:styleId="WW8Num43z2">
    <w:name w:val="WW8Num43z2"/>
    <w:rsid w:val="004A31AD"/>
  </w:style>
  <w:style w:type="character" w:customStyle="1" w:styleId="WW8Num43z3">
    <w:name w:val="WW8Num43z3"/>
    <w:rsid w:val="004A31AD"/>
  </w:style>
  <w:style w:type="character" w:customStyle="1" w:styleId="WW8Num43z4">
    <w:name w:val="WW8Num43z4"/>
    <w:rsid w:val="004A31AD"/>
  </w:style>
  <w:style w:type="character" w:customStyle="1" w:styleId="WW8Num43z5">
    <w:name w:val="WW8Num43z5"/>
    <w:rsid w:val="004A31AD"/>
  </w:style>
  <w:style w:type="character" w:customStyle="1" w:styleId="WW8Num43z6">
    <w:name w:val="WW8Num43z6"/>
    <w:rsid w:val="004A31AD"/>
  </w:style>
  <w:style w:type="character" w:customStyle="1" w:styleId="WW8Num43z7">
    <w:name w:val="WW8Num43z7"/>
    <w:rsid w:val="004A31AD"/>
  </w:style>
  <w:style w:type="character" w:customStyle="1" w:styleId="WW8Num43z8">
    <w:name w:val="WW8Num43z8"/>
    <w:rsid w:val="004A31AD"/>
  </w:style>
  <w:style w:type="character" w:customStyle="1" w:styleId="WW8Num44z1">
    <w:name w:val="WW8Num44z1"/>
    <w:rsid w:val="004A31AD"/>
    <w:rPr>
      <w:rFonts w:ascii="OpenSymbol" w:hAnsi="OpenSymbol" w:cs="OpenSymbol"/>
    </w:rPr>
  </w:style>
  <w:style w:type="character" w:customStyle="1" w:styleId="WW8Num45z1">
    <w:name w:val="WW8Num45z1"/>
    <w:rsid w:val="004A31AD"/>
    <w:rPr>
      <w:rFonts w:ascii="Courier New" w:hAnsi="Courier New" w:cs="Courier New"/>
    </w:rPr>
  </w:style>
  <w:style w:type="character" w:customStyle="1" w:styleId="WW8Num45z2">
    <w:name w:val="WW8Num45z2"/>
    <w:rsid w:val="004A31AD"/>
    <w:rPr>
      <w:rFonts w:ascii="Wingdings" w:hAnsi="Wingdings" w:cs="Wingdings"/>
    </w:rPr>
  </w:style>
  <w:style w:type="character" w:customStyle="1" w:styleId="WW8Num45z3">
    <w:name w:val="WW8Num45z3"/>
    <w:rsid w:val="004A31AD"/>
    <w:rPr>
      <w:rFonts w:ascii="Symbol" w:hAnsi="Symbol" w:cs="Symbol"/>
    </w:rPr>
  </w:style>
  <w:style w:type="character" w:customStyle="1" w:styleId="WW8Num47z0">
    <w:name w:val="WW8Num47z0"/>
    <w:rsid w:val="004A31AD"/>
    <w:rPr>
      <w:rFonts w:ascii="Symbol" w:hAnsi="Symbol" w:cs="Symbol"/>
    </w:rPr>
  </w:style>
  <w:style w:type="character" w:customStyle="1" w:styleId="WW8Num47z1">
    <w:name w:val="WW8Num47z1"/>
    <w:rsid w:val="004A31AD"/>
    <w:rPr>
      <w:rFonts w:ascii="OpenSymbol" w:hAnsi="OpenSymbol" w:cs="OpenSymbol"/>
    </w:rPr>
  </w:style>
  <w:style w:type="character" w:customStyle="1" w:styleId="WW8Num48z0">
    <w:name w:val="WW8Num48z0"/>
    <w:rsid w:val="004A31AD"/>
    <w:rPr>
      <w:rFonts w:ascii="Symbol" w:hAnsi="Symbol" w:cs="Symbol"/>
      <w:color w:val="000000"/>
      <w:sz w:val="20"/>
    </w:rPr>
  </w:style>
  <w:style w:type="character" w:customStyle="1" w:styleId="WW8Num48z1">
    <w:name w:val="WW8Num48z1"/>
    <w:rsid w:val="004A31AD"/>
  </w:style>
  <w:style w:type="character" w:customStyle="1" w:styleId="WW8Num48z2">
    <w:name w:val="WW8Num48z2"/>
    <w:rsid w:val="004A31AD"/>
  </w:style>
  <w:style w:type="character" w:customStyle="1" w:styleId="WW8Num48z3">
    <w:name w:val="WW8Num48z3"/>
    <w:rsid w:val="004A31AD"/>
  </w:style>
  <w:style w:type="character" w:customStyle="1" w:styleId="WW8Num48z4">
    <w:name w:val="WW8Num48z4"/>
    <w:rsid w:val="004A31AD"/>
  </w:style>
  <w:style w:type="character" w:customStyle="1" w:styleId="WW8Num48z5">
    <w:name w:val="WW8Num48z5"/>
    <w:rsid w:val="004A31AD"/>
  </w:style>
  <w:style w:type="character" w:customStyle="1" w:styleId="WW8Num48z6">
    <w:name w:val="WW8Num48z6"/>
    <w:rsid w:val="004A31AD"/>
  </w:style>
  <w:style w:type="character" w:customStyle="1" w:styleId="WW8Num48z7">
    <w:name w:val="WW8Num48z7"/>
    <w:rsid w:val="004A31AD"/>
  </w:style>
  <w:style w:type="character" w:customStyle="1" w:styleId="WW8Num48z8">
    <w:name w:val="WW8Num48z8"/>
    <w:rsid w:val="004A31AD"/>
  </w:style>
  <w:style w:type="character" w:customStyle="1" w:styleId="WW8Num49z0">
    <w:name w:val="WW8Num49z0"/>
    <w:rsid w:val="004A31AD"/>
    <w:rPr>
      <w:rFonts w:ascii="Symbol" w:hAnsi="Symbol" w:cs="Symbol"/>
    </w:rPr>
  </w:style>
  <w:style w:type="character" w:customStyle="1" w:styleId="WW8Num49z1">
    <w:name w:val="WW8Num49z1"/>
    <w:rsid w:val="004A31AD"/>
    <w:rPr>
      <w:rFonts w:ascii="Courier New" w:hAnsi="Courier New" w:cs="Courier New"/>
    </w:rPr>
  </w:style>
  <w:style w:type="character" w:customStyle="1" w:styleId="WW8Num49z2">
    <w:name w:val="WW8Num49z2"/>
    <w:rsid w:val="004A31AD"/>
    <w:rPr>
      <w:rFonts w:ascii="Wingdings" w:hAnsi="Wingdings" w:cs="Wingdings"/>
    </w:rPr>
  </w:style>
  <w:style w:type="character" w:customStyle="1" w:styleId="WW8Num50z0">
    <w:name w:val="WW8Num50z0"/>
    <w:rsid w:val="004A31AD"/>
    <w:rPr>
      <w:rFonts w:ascii="Times New Roman" w:eastAsia="Times New Roman" w:hAnsi="Times New Roman" w:cs="Times New Roman"/>
      <w:b/>
      <w:sz w:val="24"/>
      <w:szCs w:val="24"/>
    </w:rPr>
  </w:style>
  <w:style w:type="character" w:customStyle="1" w:styleId="WW8Num50z1">
    <w:name w:val="WW8Num50z1"/>
    <w:rsid w:val="004A31AD"/>
    <w:rPr>
      <w:rFonts w:ascii="Courier New" w:hAnsi="Courier New" w:cs="Courier New"/>
    </w:rPr>
  </w:style>
  <w:style w:type="character" w:customStyle="1" w:styleId="WW8Num50z2">
    <w:name w:val="WW8Num50z2"/>
    <w:rsid w:val="004A31AD"/>
    <w:rPr>
      <w:rFonts w:ascii="Wingdings" w:hAnsi="Wingdings" w:cs="Wingdings"/>
    </w:rPr>
  </w:style>
  <w:style w:type="character" w:customStyle="1" w:styleId="WW8Num50z3">
    <w:name w:val="WW8Num50z3"/>
    <w:rsid w:val="004A31AD"/>
    <w:rPr>
      <w:rFonts w:ascii="Symbol" w:hAnsi="Symbol" w:cs="Symbol"/>
    </w:rPr>
  </w:style>
  <w:style w:type="character" w:customStyle="1" w:styleId="WW8Num51z0">
    <w:name w:val="WW8Num51z0"/>
    <w:rsid w:val="004A31AD"/>
  </w:style>
  <w:style w:type="character" w:customStyle="1" w:styleId="WW8Num51z1">
    <w:name w:val="WW8Num51z1"/>
    <w:rsid w:val="004A31AD"/>
  </w:style>
  <w:style w:type="character" w:customStyle="1" w:styleId="WW8Num51z2">
    <w:name w:val="WW8Num51z2"/>
    <w:rsid w:val="004A31AD"/>
  </w:style>
  <w:style w:type="character" w:customStyle="1" w:styleId="WW8Num51z3">
    <w:name w:val="WW8Num51z3"/>
    <w:rsid w:val="004A31AD"/>
  </w:style>
  <w:style w:type="character" w:customStyle="1" w:styleId="WW8Num51z4">
    <w:name w:val="WW8Num51z4"/>
    <w:rsid w:val="004A31AD"/>
  </w:style>
  <w:style w:type="character" w:customStyle="1" w:styleId="WW8Num51z5">
    <w:name w:val="WW8Num51z5"/>
    <w:rsid w:val="004A31AD"/>
  </w:style>
  <w:style w:type="character" w:customStyle="1" w:styleId="WW8Num51z6">
    <w:name w:val="WW8Num51z6"/>
    <w:rsid w:val="004A31AD"/>
  </w:style>
  <w:style w:type="character" w:customStyle="1" w:styleId="WW8Num51z7">
    <w:name w:val="WW8Num51z7"/>
    <w:rsid w:val="004A31AD"/>
  </w:style>
  <w:style w:type="character" w:customStyle="1" w:styleId="WW8Num51z8">
    <w:name w:val="WW8Num51z8"/>
    <w:rsid w:val="004A31AD"/>
  </w:style>
  <w:style w:type="character" w:customStyle="1" w:styleId="FontStyle16">
    <w:name w:val="Font Style16"/>
    <w:rsid w:val="004A31AD"/>
    <w:rPr>
      <w:rFonts w:ascii="Times New Roman" w:hAnsi="Times New Roman" w:cs="Times New Roman"/>
      <w:sz w:val="22"/>
      <w:szCs w:val="22"/>
    </w:rPr>
  </w:style>
  <w:style w:type="character" w:styleId="Hyperlink">
    <w:name w:val="Hyperlink"/>
    <w:rsid w:val="004A31AD"/>
    <w:rPr>
      <w:color w:val="0000FF"/>
      <w:u w:val="single"/>
    </w:rPr>
  </w:style>
  <w:style w:type="character" w:styleId="PageNumber">
    <w:name w:val="page number"/>
    <w:basedOn w:val="DefaultParagraphFont"/>
    <w:rsid w:val="004A31AD"/>
  </w:style>
  <w:style w:type="character" w:customStyle="1" w:styleId="HeaderChar">
    <w:name w:val="Header Char"/>
    <w:rsid w:val="004A31AD"/>
    <w:rPr>
      <w:rFonts w:ascii="Calibri" w:eastAsia="Calibri" w:hAnsi="Calibri" w:cs="Calibri"/>
      <w:sz w:val="22"/>
      <w:szCs w:val="22"/>
      <w:lang w:val="bg-BG" w:eastAsia="zh-CN" w:bidi="ar-SA"/>
    </w:rPr>
  </w:style>
  <w:style w:type="character" w:customStyle="1" w:styleId="BodyTextChar">
    <w:name w:val="Body Text Char"/>
    <w:rsid w:val="004A31AD"/>
    <w:rPr>
      <w:rFonts w:ascii="Arial" w:hAnsi="Arial" w:cs="Arial"/>
      <w:sz w:val="24"/>
      <w:lang w:val="bg-BG" w:bidi="ar-SA"/>
    </w:rPr>
  </w:style>
  <w:style w:type="character" w:customStyle="1" w:styleId="TitleChar">
    <w:name w:val="Title Char"/>
    <w:rsid w:val="004A31AD"/>
    <w:rPr>
      <w:b/>
      <w:sz w:val="24"/>
      <w:lang w:val="bg-BG" w:bidi="ar-SA"/>
    </w:rPr>
  </w:style>
  <w:style w:type="character" w:customStyle="1" w:styleId="BodyTextIndent2Char">
    <w:name w:val="Body Text Indent 2 Char"/>
    <w:rsid w:val="004A31AD"/>
    <w:rPr>
      <w:rFonts w:ascii="Arial" w:hAnsi="Arial" w:cs="Arial"/>
      <w:sz w:val="24"/>
      <w:lang w:val="en-AU" w:bidi="ar-SA"/>
    </w:rPr>
  </w:style>
  <w:style w:type="character" w:styleId="CommentReference">
    <w:name w:val="annotation reference"/>
    <w:uiPriority w:val="99"/>
    <w:rsid w:val="004A31AD"/>
    <w:rPr>
      <w:sz w:val="16"/>
      <w:szCs w:val="16"/>
    </w:rPr>
  </w:style>
  <w:style w:type="character" w:customStyle="1" w:styleId="17EPRHeaderCharCharChar">
    <w:name w:val="(17) EPR Header Char Char Char"/>
    <w:rsid w:val="004A31AD"/>
    <w:rPr>
      <w:sz w:val="24"/>
      <w:szCs w:val="24"/>
      <w:lang w:val="bg-BG" w:bidi="ar-SA"/>
    </w:rPr>
  </w:style>
  <w:style w:type="character" w:customStyle="1" w:styleId="BodyTextIndent3Char">
    <w:name w:val="Body Text Indent 3 Char"/>
    <w:rsid w:val="004A31AD"/>
    <w:rPr>
      <w:sz w:val="16"/>
      <w:szCs w:val="16"/>
      <w:lang w:val="bg-BG" w:bidi="ar-SA"/>
    </w:rPr>
  </w:style>
  <w:style w:type="character" w:customStyle="1" w:styleId="FontStyle22">
    <w:name w:val="Font Style22"/>
    <w:rsid w:val="004A31AD"/>
    <w:rPr>
      <w:rFonts w:ascii="Times New Roman" w:hAnsi="Times New Roman" w:cs="Times New Roman"/>
      <w:sz w:val="22"/>
      <w:szCs w:val="22"/>
    </w:rPr>
  </w:style>
  <w:style w:type="character" w:customStyle="1" w:styleId="FontStyle19">
    <w:name w:val="Font Style19"/>
    <w:rsid w:val="004A31AD"/>
    <w:rPr>
      <w:rFonts w:ascii="Times New Roman" w:hAnsi="Times New Roman" w:cs="Times New Roman"/>
      <w:b/>
      <w:bCs/>
      <w:i/>
      <w:iCs/>
      <w:sz w:val="22"/>
      <w:szCs w:val="22"/>
    </w:rPr>
  </w:style>
  <w:style w:type="character" w:customStyle="1" w:styleId="FontStyle23">
    <w:name w:val="Font Style23"/>
    <w:rsid w:val="004A31AD"/>
    <w:rPr>
      <w:rFonts w:ascii="Times New Roman" w:hAnsi="Times New Roman" w:cs="Times New Roman"/>
      <w:b/>
      <w:bCs/>
      <w:i/>
      <w:iCs/>
      <w:sz w:val="24"/>
      <w:szCs w:val="24"/>
    </w:rPr>
  </w:style>
  <w:style w:type="character" w:customStyle="1" w:styleId="ldef">
    <w:name w:val="ldef"/>
    <w:basedOn w:val="DefaultParagraphFont"/>
    <w:rsid w:val="004A31AD"/>
  </w:style>
  <w:style w:type="character" w:customStyle="1" w:styleId="FooterChar">
    <w:name w:val="Footer Char"/>
    <w:rsid w:val="004A31AD"/>
    <w:rPr>
      <w:rFonts w:ascii="Calibri" w:eastAsia="Calibri" w:hAnsi="Calibri" w:cs="Calibri"/>
      <w:sz w:val="22"/>
      <w:szCs w:val="22"/>
      <w:lang w:val="bg-BG" w:eastAsia="zh-CN"/>
    </w:rPr>
  </w:style>
  <w:style w:type="character" w:customStyle="1" w:styleId="CommentTextChar">
    <w:name w:val="Comment Text Char"/>
    <w:rsid w:val="004A31AD"/>
    <w:rPr>
      <w:lang w:val="bg-BG"/>
    </w:rPr>
  </w:style>
  <w:style w:type="character" w:customStyle="1" w:styleId="FootnoteTextChar">
    <w:name w:val="Footnote Text Char"/>
    <w:basedOn w:val="DefaultParagraphFont"/>
    <w:rsid w:val="004A31AD"/>
  </w:style>
  <w:style w:type="character" w:customStyle="1" w:styleId="FootnoteCharacters">
    <w:name w:val="Footnote Characters"/>
    <w:rsid w:val="004A31AD"/>
    <w:rPr>
      <w:vertAlign w:val="superscript"/>
    </w:rPr>
  </w:style>
  <w:style w:type="character" w:styleId="Strong">
    <w:name w:val="Strong"/>
    <w:qFormat/>
    <w:rsid w:val="004A31AD"/>
    <w:rPr>
      <w:b/>
      <w:bCs/>
    </w:rPr>
  </w:style>
  <w:style w:type="character" w:customStyle="1" w:styleId="BodyText2Char">
    <w:name w:val="Body Text 2 Char"/>
    <w:rsid w:val="004A31AD"/>
    <w:rPr>
      <w:sz w:val="28"/>
      <w:szCs w:val="28"/>
    </w:rPr>
  </w:style>
  <w:style w:type="character" w:customStyle="1" w:styleId="Bodytext4">
    <w:name w:val="Body text (4)_"/>
    <w:rsid w:val="004A31AD"/>
    <w:rPr>
      <w:sz w:val="21"/>
      <w:shd w:val="clear" w:color="auto" w:fill="FFFFFF"/>
    </w:rPr>
  </w:style>
  <w:style w:type="character" w:customStyle="1" w:styleId="Bodytext">
    <w:name w:val="Body text_"/>
    <w:rsid w:val="004A31AD"/>
    <w:rPr>
      <w:shd w:val="clear" w:color="auto" w:fill="FFFFFF"/>
    </w:rPr>
  </w:style>
  <w:style w:type="character" w:customStyle="1" w:styleId="newdocreference1">
    <w:name w:val="newdocreference1"/>
    <w:rsid w:val="004A31AD"/>
    <w:rPr>
      <w:i w:val="0"/>
      <w:iCs w:val="0"/>
      <w:color w:val="0000FF"/>
      <w:u w:val="single"/>
    </w:rPr>
  </w:style>
  <w:style w:type="character" w:customStyle="1" w:styleId="search01">
    <w:name w:val="search01"/>
    <w:rsid w:val="004A31AD"/>
    <w:rPr>
      <w:shd w:val="clear" w:color="auto" w:fill="FFFF66"/>
    </w:rPr>
  </w:style>
  <w:style w:type="character" w:customStyle="1" w:styleId="search12">
    <w:name w:val="search12"/>
    <w:rsid w:val="004A31AD"/>
    <w:rPr>
      <w:shd w:val="clear" w:color="auto" w:fill="99FF99"/>
    </w:rPr>
  </w:style>
  <w:style w:type="character" w:customStyle="1" w:styleId="search22">
    <w:name w:val="search22"/>
    <w:rsid w:val="004A31AD"/>
    <w:rPr>
      <w:shd w:val="clear" w:color="auto" w:fill="FF9999"/>
    </w:rPr>
  </w:style>
  <w:style w:type="character" w:customStyle="1" w:styleId="WW-InternetLink">
    <w:name w:val="WW-Internet Link"/>
    <w:rsid w:val="004A31AD"/>
    <w:rPr>
      <w:color w:val="0000FF"/>
      <w:u w:val="single"/>
    </w:rPr>
  </w:style>
  <w:style w:type="character" w:customStyle="1" w:styleId="Footnote">
    <w:name w:val="Footnote_"/>
    <w:rsid w:val="004A31AD"/>
    <w:rPr>
      <w:sz w:val="31"/>
      <w:szCs w:val="31"/>
      <w:shd w:val="clear" w:color="auto" w:fill="FFFFFF"/>
    </w:rPr>
  </w:style>
  <w:style w:type="character" w:styleId="FootnoteReference">
    <w:name w:val="footnote reference"/>
    <w:rsid w:val="004A31AD"/>
    <w:rPr>
      <w:vertAlign w:val="superscript"/>
    </w:rPr>
  </w:style>
  <w:style w:type="character" w:customStyle="1" w:styleId="IndexLink">
    <w:name w:val="Index Link"/>
    <w:rsid w:val="004A31AD"/>
  </w:style>
  <w:style w:type="paragraph" w:customStyle="1" w:styleId="Heading">
    <w:name w:val="Heading"/>
    <w:basedOn w:val="Normal"/>
    <w:next w:val="BodyText0"/>
    <w:rsid w:val="004A31AD"/>
    <w:pPr>
      <w:suppressAutoHyphens w:val="0"/>
      <w:spacing w:after="0" w:line="240" w:lineRule="auto"/>
      <w:jc w:val="center"/>
    </w:pPr>
    <w:rPr>
      <w:rFonts w:ascii="Times New Roman" w:eastAsia="Times New Roman" w:hAnsi="Times New Roman" w:cs="Times New Roman"/>
      <w:b/>
      <w:sz w:val="24"/>
      <w:szCs w:val="20"/>
    </w:rPr>
  </w:style>
  <w:style w:type="paragraph" w:styleId="BodyText0">
    <w:name w:val="Body Text"/>
    <w:basedOn w:val="Normal"/>
    <w:link w:val="BodyTextChar1"/>
    <w:rsid w:val="004A31AD"/>
    <w:pPr>
      <w:suppressAutoHyphens w:val="0"/>
      <w:spacing w:after="120" w:line="240" w:lineRule="auto"/>
      <w:jc w:val="both"/>
    </w:pPr>
    <w:rPr>
      <w:rFonts w:ascii="Arial" w:eastAsia="Times New Roman" w:hAnsi="Arial" w:cs="Times New Roman"/>
      <w:sz w:val="24"/>
      <w:szCs w:val="20"/>
    </w:rPr>
  </w:style>
  <w:style w:type="character" w:customStyle="1" w:styleId="BodyTextChar1">
    <w:name w:val="Body Text Char1"/>
    <w:basedOn w:val="DefaultParagraphFont"/>
    <w:link w:val="BodyText0"/>
    <w:rsid w:val="004A31AD"/>
    <w:rPr>
      <w:rFonts w:ascii="Arial" w:eastAsia="Times New Roman" w:hAnsi="Arial" w:cs="Times New Roman"/>
      <w:sz w:val="24"/>
      <w:szCs w:val="20"/>
      <w:lang w:eastAsia="zh-CN"/>
    </w:rPr>
  </w:style>
  <w:style w:type="paragraph" w:styleId="List">
    <w:name w:val="List"/>
    <w:basedOn w:val="BodyText0"/>
    <w:rsid w:val="004A31AD"/>
    <w:rPr>
      <w:rFonts w:cs="FreeSans"/>
    </w:rPr>
  </w:style>
  <w:style w:type="paragraph" w:styleId="Caption">
    <w:name w:val="caption"/>
    <w:basedOn w:val="Normal"/>
    <w:qFormat/>
    <w:rsid w:val="004A31AD"/>
    <w:pPr>
      <w:suppressLineNumbers/>
      <w:spacing w:before="120" w:after="120"/>
    </w:pPr>
    <w:rPr>
      <w:rFonts w:ascii="Arial" w:hAnsi="Arial" w:cs="FreeSans"/>
      <w:i/>
      <w:iCs/>
      <w:sz w:val="24"/>
      <w:szCs w:val="24"/>
    </w:rPr>
  </w:style>
  <w:style w:type="paragraph" w:customStyle="1" w:styleId="Index">
    <w:name w:val="Index"/>
    <w:basedOn w:val="Normal"/>
    <w:rsid w:val="004A31AD"/>
    <w:pPr>
      <w:suppressLineNumbers/>
    </w:pPr>
    <w:rPr>
      <w:rFonts w:ascii="Arial" w:hAnsi="Arial" w:cs="FreeSans"/>
    </w:rPr>
  </w:style>
  <w:style w:type="paragraph" w:customStyle="1" w:styleId="TOCHeading1">
    <w:name w:val="TOC Heading1"/>
    <w:basedOn w:val="Heading1"/>
    <w:next w:val="Normal"/>
    <w:rsid w:val="004A31AD"/>
    <w:pPr>
      <w:numPr>
        <w:numId w:val="0"/>
      </w:numPr>
      <w:ind w:right="0"/>
    </w:pPr>
    <w:rPr>
      <w:lang w:bidi="en-US"/>
    </w:rPr>
  </w:style>
  <w:style w:type="paragraph" w:styleId="TOC1">
    <w:name w:val="toc 1"/>
    <w:basedOn w:val="Normal"/>
    <w:next w:val="Normal"/>
    <w:rsid w:val="004A31AD"/>
    <w:pPr>
      <w:tabs>
        <w:tab w:val="right" w:leader="dot" w:pos="9323"/>
      </w:tabs>
      <w:spacing w:after="120"/>
      <w:jc w:val="both"/>
    </w:pPr>
  </w:style>
  <w:style w:type="paragraph" w:customStyle="1" w:styleId="Style8">
    <w:name w:val="Style8"/>
    <w:basedOn w:val="Normal"/>
    <w:rsid w:val="004A31AD"/>
    <w:pPr>
      <w:widowControl w:val="0"/>
      <w:suppressAutoHyphens w:val="0"/>
      <w:autoSpaceDE w:val="0"/>
      <w:spacing w:after="0" w:line="259" w:lineRule="exact"/>
      <w:ind w:firstLine="1517"/>
    </w:pPr>
    <w:rPr>
      <w:rFonts w:ascii="Times New Roman" w:eastAsia="Times New Roman" w:hAnsi="Times New Roman" w:cs="Times New Roman"/>
      <w:sz w:val="24"/>
      <w:szCs w:val="24"/>
    </w:rPr>
  </w:style>
  <w:style w:type="paragraph" w:styleId="Header">
    <w:name w:val="header"/>
    <w:basedOn w:val="Normal"/>
    <w:link w:val="HeaderChar1"/>
    <w:rsid w:val="004A31AD"/>
    <w:pPr>
      <w:tabs>
        <w:tab w:val="center" w:pos="4536"/>
        <w:tab w:val="right" w:pos="9072"/>
      </w:tabs>
    </w:pPr>
  </w:style>
  <w:style w:type="character" w:customStyle="1" w:styleId="HeaderChar1">
    <w:name w:val="Header Char1"/>
    <w:basedOn w:val="DefaultParagraphFont"/>
    <w:link w:val="Header"/>
    <w:rsid w:val="004A31AD"/>
    <w:rPr>
      <w:rFonts w:ascii="Calibri" w:eastAsia="Calibri" w:hAnsi="Calibri" w:cs="Calibri"/>
      <w:lang w:eastAsia="zh-CN"/>
    </w:rPr>
  </w:style>
  <w:style w:type="paragraph" w:styleId="Footer">
    <w:name w:val="footer"/>
    <w:basedOn w:val="Normal"/>
    <w:link w:val="FooterChar1"/>
    <w:rsid w:val="004A31AD"/>
    <w:pPr>
      <w:tabs>
        <w:tab w:val="center" w:pos="4536"/>
        <w:tab w:val="right" w:pos="9072"/>
      </w:tabs>
    </w:pPr>
    <w:rPr>
      <w:rFonts w:cs="Times New Roman"/>
    </w:rPr>
  </w:style>
  <w:style w:type="character" w:customStyle="1" w:styleId="FooterChar1">
    <w:name w:val="Footer Char1"/>
    <w:basedOn w:val="DefaultParagraphFont"/>
    <w:link w:val="Footer"/>
    <w:rsid w:val="004A31AD"/>
    <w:rPr>
      <w:rFonts w:ascii="Calibri" w:eastAsia="Calibri" w:hAnsi="Calibri" w:cs="Times New Roman"/>
      <w:lang w:eastAsia="zh-CN"/>
    </w:rPr>
  </w:style>
  <w:style w:type="paragraph" w:styleId="BalloonText">
    <w:name w:val="Balloon Text"/>
    <w:basedOn w:val="Normal"/>
    <w:link w:val="BalloonTextChar"/>
    <w:rsid w:val="004A31AD"/>
    <w:rPr>
      <w:rFonts w:ascii="Tahoma" w:hAnsi="Tahoma" w:cs="Tahoma"/>
      <w:sz w:val="16"/>
      <w:szCs w:val="16"/>
    </w:rPr>
  </w:style>
  <w:style w:type="character" w:customStyle="1" w:styleId="BalloonTextChar">
    <w:name w:val="Balloon Text Char"/>
    <w:basedOn w:val="DefaultParagraphFont"/>
    <w:link w:val="BalloonText"/>
    <w:rsid w:val="004A31AD"/>
    <w:rPr>
      <w:rFonts w:ascii="Tahoma" w:eastAsia="Calibri" w:hAnsi="Tahoma" w:cs="Tahoma"/>
      <w:sz w:val="16"/>
      <w:szCs w:val="16"/>
      <w:lang w:eastAsia="zh-CN"/>
    </w:rPr>
  </w:style>
  <w:style w:type="paragraph" w:styleId="BodyTextIndent2">
    <w:name w:val="Body Text Indent 2"/>
    <w:basedOn w:val="Normal"/>
    <w:link w:val="BodyTextIndent2Char1"/>
    <w:rsid w:val="004A31AD"/>
    <w:pPr>
      <w:suppressAutoHyphens w:val="0"/>
      <w:spacing w:after="120" w:line="480" w:lineRule="auto"/>
      <w:ind w:left="283"/>
    </w:pPr>
    <w:rPr>
      <w:rFonts w:ascii="Arial" w:eastAsia="Times New Roman" w:hAnsi="Arial" w:cs="Times New Roman"/>
      <w:sz w:val="24"/>
      <w:szCs w:val="20"/>
      <w:lang w:val="en-AU"/>
    </w:rPr>
  </w:style>
  <w:style w:type="character" w:customStyle="1" w:styleId="BodyTextIndent2Char1">
    <w:name w:val="Body Text Indent 2 Char1"/>
    <w:basedOn w:val="DefaultParagraphFont"/>
    <w:link w:val="BodyTextIndent2"/>
    <w:rsid w:val="004A31AD"/>
    <w:rPr>
      <w:rFonts w:ascii="Arial" w:eastAsia="Times New Roman" w:hAnsi="Arial" w:cs="Times New Roman"/>
      <w:sz w:val="24"/>
      <w:szCs w:val="20"/>
      <w:lang w:val="en-AU" w:eastAsia="zh-CN"/>
    </w:rPr>
  </w:style>
  <w:style w:type="paragraph" w:customStyle="1" w:styleId="firstline">
    <w:name w:val="firstline"/>
    <w:basedOn w:val="Normal"/>
    <w:rsid w:val="004A31AD"/>
    <w:pPr>
      <w:suppressAutoHyphens w:val="0"/>
      <w:spacing w:after="0" w:line="240" w:lineRule="atLeast"/>
      <w:ind w:firstLine="640"/>
      <w:jc w:val="both"/>
    </w:pPr>
    <w:rPr>
      <w:rFonts w:ascii="Times New Roman" w:eastAsia="Times New Roman" w:hAnsi="Times New Roman" w:cs="Times New Roman"/>
      <w:color w:val="000000"/>
      <w:sz w:val="24"/>
      <w:szCs w:val="24"/>
    </w:rPr>
  </w:style>
  <w:style w:type="paragraph" w:customStyle="1" w:styleId="Style">
    <w:name w:val="Style"/>
    <w:rsid w:val="004A31AD"/>
    <w:pPr>
      <w:widowControl w:val="0"/>
      <w:suppressAutoHyphens/>
      <w:autoSpaceDE w:val="0"/>
      <w:spacing w:after="0" w:line="240" w:lineRule="auto"/>
      <w:ind w:left="140" w:right="140" w:firstLine="840"/>
      <w:jc w:val="both"/>
    </w:pPr>
    <w:rPr>
      <w:rFonts w:ascii="Times New Roman" w:eastAsia="Times New Roman" w:hAnsi="Times New Roman" w:cs="Times New Roman"/>
      <w:sz w:val="24"/>
      <w:szCs w:val="24"/>
      <w:lang w:eastAsia="zh-CN"/>
    </w:rPr>
  </w:style>
  <w:style w:type="paragraph" w:styleId="BodyTextIndent">
    <w:name w:val="Body Text Indent"/>
    <w:basedOn w:val="Normal"/>
    <w:link w:val="BodyTextIndentChar"/>
    <w:rsid w:val="004A31AD"/>
    <w:pPr>
      <w:suppressAutoHyphens w:val="0"/>
      <w:spacing w:after="120" w:line="240" w:lineRule="auto"/>
      <w:ind w:left="283"/>
    </w:pPr>
    <w:rPr>
      <w:rFonts w:ascii="Times New Roman" w:eastAsia="Times New Roman" w:hAnsi="Times New Roman" w:cs="Times New Roman"/>
      <w:sz w:val="28"/>
      <w:szCs w:val="28"/>
    </w:rPr>
  </w:style>
  <w:style w:type="character" w:customStyle="1" w:styleId="BodyTextIndentChar">
    <w:name w:val="Body Text Indent Char"/>
    <w:basedOn w:val="DefaultParagraphFont"/>
    <w:link w:val="BodyTextIndent"/>
    <w:rsid w:val="004A31AD"/>
    <w:rPr>
      <w:rFonts w:ascii="Times New Roman" w:eastAsia="Times New Roman" w:hAnsi="Times New Roman" w:cs="Times New Roman"/>
      <w:sz w:val="28"/>
      <w:szCs w:val="28"/>
      <w:lang w:eastAsia="zh-CN"/>
    </w:rPr>
  </w:style>
  <w:style w:type="paragraph" w:styleId="BodyText2">
    <w:name w:val="Body Text 2"/>
    <w:basedOn w:val="Normal"/>
    <w:link w:val="BodyText2Char1"/>
    <w:rsid w:val="004A31AD"/>
    <w:pPr>
      <w:suppressAutoHyphens w:val="0"/>
      <w:spacing w:after="120" w:line="480" w:lineRule="auto"/>
    </w:pPr>
    <w:rPr>
      <w:rFonts w:ascii="Times New Roman" w:eastAsia="Times New Roman" w:hAnsi="Times New Roman" w:cs="Times New Roman"/>
      <w:sz w:val="28"/>
      <w:szCs w:val="28"/>
      <w:lang w:val="x-none"/>
    </w:rPr>
  </w:style>
  <w:style w:type="character" w:customStyle="1" w:styleId="BodyText2Char1">
    <w:name w:val="Body Text 2 Char1"/>
    <w:basedOn w:val="DefaultParagraphFont"/>
    <w:link w:val="BodyText2"/>
    <w:rsid w:val="004A31AD"/>
    <w:rPr>
      <w:rFonts w:ascii="Times New Roman" w:eastAsia="Times New Roman" w:hAnsi="Times New Roman" w:cs="Times New Roman"/>
      <w:sz w:val="28"/>
      <w:szCs w:val="28"/>
      <w:lang w:val="x-none" w:eastAsia="zh-CN"/>
    </w:rPr>
  </w:style>
  <w:style w:type="paragraph" w:customStyle="1" w:styleId="1CharChar1CharCharCharChar1">
    <w:name w:val="Знак Знак1 Char Char1 Знак Знак Char Char Знак Знак Char Char1 Знак Знак"/>
    <w:basedOn w:val="Normal"/>
    <w:rsid w:val="004A31AD"/>
    <w:pPr>
      <w:tabs>
        <w:tab w:val="left" w:pos="709"/>
      </w:tabs>
      <w:suppressAutoHyphens w:val="0"/>
      <w:spacing w:after="0" w:line="240" w:lineRule="auto"/>
    </w:pPr>
    <w:rPr>
      <w:rFonts w:ascii="Tahoma" w:eastAsia="Times New Roman" w:hAnsi="Tahoma" w:cs="Times New Roman"/>
      <w:sz w:val="24"/>
      <w:szCs w:val="24"/>
      <w:lang w:val="pl-PL"/>
    </w:rPr>
  </w:style>
  <w:style w:type="paragraph" w:styleId="BodyTextIndent3">
    <w:name w:val="Body Text Indent 3"/>
    <w:basedOn w:val="Normal"/>
    <w:link w:val="BodyTextIndent3Char1"/>
    <w:rsid w:val="004A31AD"/>
    <w:pPr>
      <w:suppressAutoHyphens w:val="0"/>
      <w:spacing w:after="120" w:line="240" w:lineRule="auto"/>
      <w:ind w:left="283"/>
    </w:pPr>
    <w:rPr>
      <w:rFonts w:ascii="Times New Roman" w:eastAsia="Times New Roman" w:hAnsi="Times New Roman" w:cs="Times New Roman"/>
      <w:sz w:val="16"/>
      <w:szCs w:val="16"/>
    </w:rPr>
  </w:style>
  <w:style w:type="character" w:customStyle="1" w:styleId="BodyTextIndent3Char1">
    <w:name w:val="Body Text Indent 3 Char1"/>
    <w:basedOn w:val="DefaultParagraphFont"/>
    <w:link w:val="BodyTextIndent3"/>
    <w:rsid w:val="004A31AD"/>
    <w:rPr>
      <w:rFonts w:ascii="Times New Roman" w:eastAsia="Times New Roman" w:hAnsi="Times New Roman" w:cs="Times New Roman"/>
      <w:sz w:val="16"/>
      <w:szCs w:val="16"/>
      <w:lang w:eastAsia="zh-CN"/>
    </w:rPr>
  </w:style>
  <w:style w:type="paragraph" w:styleId="CommentText">
    <w:name w:val="annotation text"/>
    <w:basedOn w:val="Normal"/>
    <w:link w:val="CommentTextChar1"/>
    <w:rsid w:val="004A31AD"/>
    <w:pPr>
      <w:suppressAutoHyphens w:val="0"/>
      <w:spacing w:after="0" w:line="240" w:lineRule="auto"/>
    </w:pPr>
    <w:rPr>
      <w:rFonts w:ascii="Times New Roman" w:eastAsia="Times New Roman" w:hAnsi="Times New Roman" w:cs="Times New Roman"/>
      <w:sz w:val="20"/>
      <w:szCs w:val="20"/>
    </w:rPr>
  </w:style>
  <w:style w:type="character" w:customStyle="1" w:styleId="CommentTextChar1">
    <w:name w:val="Comment Text Char1"/>
    <w:basedOn w:val="DefaultParagraphFont"/>
    <w:link w:val="CommentText"/>
    <w:rsid w:val="004A31AD"/>
    <w:rPr>
      <w:rFonts w:ascii="Times New Roman" w:eastAsia="Times New Roman" w:hAnsi="Times New Roman" w:cs="Times New Roman"/>
      <w:sz w:val="20"/>
      <w:szCs w:val="20"/>
      <w:lang w:eastAsia="zh-CN"/>
    </w:rPr>
  </w:style>
  <w:style w:type="paragraph" w:styleId="CommentSubject">
    <w:name w:val="annotation subject"/>
    <w:basedOn w:val="CommentText"/>
    <w:next w:val="CommentText"/>
    <w:link w:val="CommentSubjectChar"/>
    <w:rsid w:val="004A31AD"/>
    <w:rPr>
      <w:b/>
      <w:bCs/>
    </w:rPr>
  </w:style>
  <w:style w:type="character" w:customStyle="1" w:styleId="CommentSubjectChar">
    <w:name w:val="Comment Subject Char"/>
    <w:basedOn w:val="CommentTextChar1"/>
    <w:link w:val="CommentSubject"/>
    <w:rsid w:val="004A31AD"/>
    <w:rPr>
      <w:rFonts w:ascii="Times New Roman" w:eastAsia="Times New Roman" w:hAnsi="Times New Roman" w:cs="Times New Roman"/>
      <w:b/>
      <w:bCs/>
      <w:sz w:val="20"/>
      <w:szCs w:val="20"/>
      <w:lang w:eastAsia="zh-CN"/>
    </w:rPr>
  </w:style>
  <w:style w:type="paragraph" w:customStyle="1" w:styleId="Style2">
    <w:name w:val="Style2"/>
    <w:basedOn w:val="Normal"/>
    <w:rsid w:val="004A31AD"/>
    <w:pPr>
      <w:widowControl w:val="0"/>
      <w:suppressAutoHyphens w:val="0"/>
      <w:autoSpaceDE w:val="0"/>
      <w:spacing w:after="0" w:line="233" w:lineRule="exact"/>
      <w:jc w:val="both"/>
    </w:pPr>
    <w:rPr>
      <w:rFonts w:ascii="Arial" w:eastAsia="Times New Roman" w:hAnsi="Arial" w:cs="Arial"/>
      <w:sz w:val="24"/>
      <w:szCs w:val="24"/>
    </w:rPr>
  </w:style>
  <w:style w:type="paragraph" w:customStyle="1" w:styleId="p1">
    <w:name w:val="p1"/>
    <w:basedOn w:val="Normal"/>
    <w:rsid w:val="004A31AD"/>
    <w:pPr>
      <w:suppressAutoHyphens w:val="0"/>
      <w:spacing w:before="280" w:after="280" w:line="240" w:lineRule="auto"/>
    </w:pPr>
    <w:rPr>
      <w:rFonts w:ascii="Times New Roman" w:eastAsia="Times New Roman" w:hAnsi="Times New Roman" w:cs="Times New Roman"/>
      <w:sz w:val="24"/>
      <w:szCs w:val="24"/>
    </w:rPr>
  </w:style>
  <w:style w:type="paragraph" w:customStyle="1" w:styleId="Style3">
    <w:name w:val="Style3"/>
    <w:basedOn w:val="Normal"/>
    <w:rsid w:val="004A31AD"/>
    <w:pPr>
      <w:widowControl w:val="0"/>
      <w:suppressAutoHyphens w:val="0"/>
      <w:autoSpaceDE w:val="0"/>
      <w:spacing w:after="0" w:line="240" w:lineRule="auto"/>
    </w:pPr>
    <w:rPr>
      <w:rFonts w:ascii="Times New Roman" w:eastAsia="Times New Roman" w:hAnsi="Times New Roman" w:cs="Times New Roman"/>
      <w:sz w:val="24"/>
      <w:szCs w:val="24"/>
    </w:rPr>
  </w:style>
  <w:style w:type="paragraph" w:customStyle="1" w:styleId="Style12">
    <w:name w:val="Style12"/>
    <w:basedOn w:val="Normal"/>
    <w:rsid w:val="004A31AD"/>
    <w:pPr>
      <w:widowControl w:val="0"/>
      <w:suppressAutoHyphens w:val="0"/>
      <w:autoSpaceDE w:val="0"/>
      <w:spacing w:after="0" w:line="317" w:lineRule="exact"/>
      <w:jc w:val="both"/>
    </w:pPr>
    <w:rPr>
      <w:rFonts w:ascii="Times New Roman" w:eastAsia="Times New Roman" w:hAnsi="Times New Roman" w:cs="Times New Roman"/>
      <w:sz w:val="24"/>
      <w:szCs w:val="24"/>
    </w:rPr>
  </w:style>
  <w:style w:type="paragraph" w:styleId="PlainText">
    <w:name w:val="Plain Text"/>
    <w:basedOn w:val="Normal"/>
    <w:link w:val="PlainTextChar"/>
    <w:rsid w:val="004A31AD"/>
    <w:pPr>
      <w:suppressAutoHyphens w:val="0"/>
      <w:spacing w:after="0" w:line="240" w:lineRule="auto"/>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rsid w:val="004A31AD"/>
    <w:rPr>
      <w:rFonts w:ascii="Courier New" w:eastAsia="Times New Roman" w:hAnsi="Courier New" w:cs="Times New Roman"/>
      <w:sz w:val="20"/>
      <w:szCs w:val="20"/>
      <w:lang w:val="en-US" w:eastAsia="zh-CN"/>
    </w:rPr>
  </w:style>
  <w:style w:type="paragraph" w:styleId="DocumentMap">
    <w:name w:val="Document Map"/>
    <w:basedOn w:val="Normal"/>
    <w:link w:val="DocumentMapChar"/>
    <w:rsid w:val="004A31A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4A31AD"/>
    <w:rPr>
      <w:rFonts w:ascii="Tahoma" w:eastAsia="Calibri" w:hAnsi="Tahoma" w:cs="Tahoma"/>
      <w:sz w:val="20"/>
      <w:szCs w:val="20"/>
      <w:shd w:val="clear" w:color="auto" w:fill="000080"/>
      <w:lang w:eastAsia="zh-CN"/>
    </w:rPr>
  </w:style>
  <w:style w:type="paragraph" w:customStyle="1" w:styleId="Default">
    <w:name w:val="Default"/>
    <w:rsid w:val="004A31AD"/>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BodyText3">
    <w:name w:val="Body Text 3"/>
    <w:basedOn w:val="Normal"/>
    <w:link w:val="BodyText3Char"/>
    <w:rsid w:val="004A31AD"/>
    <w:pPr>
      <w:suppressAutoHyphens w:val="0"/>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4A31AD"/>
    <w:rPr>
      <w:rFonts w:ascii="Times New Roman" w:eastAsia="Times New Roman" w:hAnsi="Times New Roman" w:cs="Times New Roman"/>
      <w:sz w:val="16"/>
      <w:szCs w:val="16"/>
      <w:lang w:val="en-US" w:eastAsia="zh-CN"/>
    </w:rPr>
  </w:style>
  <w:style w:type="paragraph" w:styleId="HTMLPreformatted">
    <w:name w:val="HTML Preformatted"/>
    <w:basedOn w:val="Normal"/>
    <w:link w:val="HTMLPreformattedChar"/>
    <w:rsid w:val="004A3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4A31AD"/>
    <w:rPr>
      <w:rFonts w:ascii="Courier New" w:eastAsia="Times New Roman" w:hAnsi="Courier New" w:cs="Courier New"/>
      <w:sz w:val="20"/>
      <w:szCs w:val="20"/>
      <w:lang w:val="en-US" w:eastAsia="zh-CN"/>
    </w:rPr>
  </w:style>
  <w:style w:type="paragraph" w:customStyle="1" w:styleId="CharCharChar1CharCharCharChar">
    <w:name w:val="Char Char Char1 Char Char Char Char"/>
    <w:basedOn w:val="Normal"/>
    <w:rsid w:val="004A31AD"/>
    <w:pPr>
      <w:tabs>
        <w:tab w:val="left" w:pos="709"/>
      </w:tabs>
      <w:suppressAutoHyphens w:val="0"/>
      <w:spacing w:after="0" w:line="240" w:lineRule="auto"/>
    </w:pPr>
    <w:rPr>
      <w:rFonts w:ascii="Tahoma" w:eastAsia="Times New Roman" w:hAnsi="Tahoma" w:cs="Times New Roman"/>
      <w:sz w:val="24"/>
      <w:szCs w:val="24"/>
      <w:lang w:val="pl-PL"/>
    </w:rPr>
  </w:style>
  <w:style w:type="paragraph" w:customStyle="1" w:styleId="Title-head-text">
    <w:name w:val="Title-head-text"/>
    <w:basedOn w:val="Normal"/>
    <w:next w:val="Heading"/>
    <w:rsid w:val="004A31AD"/>
    <w:pPr>
      <w:suppressAutoHyphens w:val="0"/>
      <w:spacing w:after="0" w:line="240" w:lineRule="auto"/>
      <w:jc w:val="center"/>
    </w:pPr>
    <w:rPr>
      <w:rFonts w:ascii="Arial" w:eastAsia="Times New Roman" w:hAnsi="Arial" w:cs="Times New Roman"/>
      <w:b/>
      <w:sz w:val="28"/>
      <w:szCs w:val="28"/>
      <w:lang w:val="ru-RU"/>
    </w:rPr>
  </w:style>
  <w:style w:type="paragraph" w:customStyle="1" w:styleId="CharCharCharChar">
    <w:name w:val="Char Char Char Char"/>
    <w:basedOn w:val="Normal"/>
    <w:rsid w:val="004A31AD"/>
    <w:pPr>
      <w:tabs>
        <w:tab w:val="left" w:pos="709"/>
      </w:tabs>
      <w:suppressAutoHyphens w:val="0"/>
      <w:spacing w:after="0" w:line="240" w:lineRule="auto"/>
    </w:pPr>
    <w:rPr>
      <w:rFonts w:ascii="Tahoma" w:eastAsia="Times New Roman" w:hAnsi="Tahoma" w:cs="Times New Roman"/>
      <w:sz w:val="24"/>
      <w:szCs w:val="24"/>
      <w:lang w:val="pl-PL"/>
    </w:rPr>
  </w:style>
  <w:style w:type="paragraph" w:styleId="NormalWeb">
    <w:name w:val="Normal (Web)"/>
    <w:basedOn w:val="Normal"/>
    <w:rsid w:val="004A31AD"/>
    <w:pPr>
      <w:suppressAutoHyphens w:val="0"/>
      <w:spacing w:before="280" w:after="280" w:line="240" w:lineRule="auto"/>
    </w:pPr>
    <w:rPr>
      <w:rFonts w:ascii="Times New Roman" w:eastAsia="Times New Roman" w:hAnsi="Times New Roman" w:cs="Times New Roman"/>
      <w:sz w:val="24"/>
      <w:szCs w:val="24"/>
    </w:rPr>
  </w:style>
  <w:style w:type="paragraph" w:styleId="ListParagraph">
    <w:name w:val="List Paragraph"/>
    <w:basedOn w:val="Normal"/>
    <w:qFormat/>
    <w:rsid w:val="004A31AD"/>
    <w:pPr>
      <w:suppressAutoHyphens w:val="0"/>
      <w:ind w:left="720"/>
      <w:contextualSpacing/>
    </w:pPr>
    <w:rPr>
      <w:rFonts w:cs="Times New Roman"/>
      <w:lang w:val="en-US"/>
    </w:rPr>
  </w:style>
  <w:style w:type="paragraph" w:styleId="NormalIndent">
    <w:name w:val="Normal Indent"/>
    <w:basedOn w:val="Normal"/>
    <w:rsid w:val="004A31AD"/>
    <w:pPr>
      <w:spacing w:after="0" w:line="360" w:lineRule="auto"/>
      <w:ind w:firstLine="680"/>
    </w:pPr>
    <w:rPr>
      <w:rFonts w:ascii="Times New Roman" w:eastAsia="Times New Roman" w:hAnsi="Times New Roman" w:cs="Times New Roman"/>
      <w:sz w:val="24"/>
      <w:lang w:val="en-AU"/>
    </w:rPr>
  </w:style>
  <w:style w:type="paragraph" w:styleId="FootnoteText">
    <w:name w:val="footnote text"/>
    <w:basedOn w:val="Normal"/>
    <w:link w:val="FootnoteTextChar1"/>
    <w:rsid w:val="004A31AD"/>
    <w:pPr>
      <w:suppressAutoHyphens w:val="0"/>
      <w:spacing w:after="0" w:line="240" w:lineRule="auto"/>
    </w:pPr>
    <w:rPr>
      <w:rFonts w:ascii="Times New Roman" w:eastAsia="Times New Roman" w:hAnsi="Times New Roman" w:cs="Times New Roman"/>
      <w:sz w:val="20"/>
      <w:szCs w:val="20"/>
    </w:rPr>
  </w:style>
  <w:style w:type="character" w:customStyle="1" w:styleId="FootnoteTextChar1">
    <w:name w:val="Footnote Text Char1"/>
    <w:basedOn w:val="DefaultParagraphFont"/>
    <w:link w:val="FootnoteText"/>
    <w:rsid w:val="004A31AD"/>
    <w:rPr>
      <w:rFonts w:ascii="Times New Roman" w:eastAsia="Times New Roman" w:hAnsi="Times New Roman" w:cs="Times New Roman"/>
      <w:sz w:val="20"/>
      <w:szCs w:val="20"/>
      <w:lang w:eastAsia="zh-CN"/>
    </w:rPr>
  </w:style>
  <w:style w:type="paragraph" w:styleId="ListNumber3">
    <w:name w:val="List Number 3"/>
    <w:basedOn w:val="Normal"/>
    <w:rsid w:val="004A31AD"/>
    <w:pPr>
      <w:numPr>
        <w:numId w:val="2"/>
      </w:numPr>
      <w:suppressAutoHyphens w:val="0"/>
      <w:spacing w:after="0" w:line="240" w:lineRule="auto"/>
    </w:pPr>
    <w:rPr>
      <w:rFonts w:ascii="Times New Roman" w:eastAsia="Times New Roman" w:hAnsi="Times New Roman" w:cs="Times New Roman"/>
      <w:sz w:val="24"/>
      <w:szCs w:val="24"/>
    </w:rPr>
  </w:style>
  <w:style w:type="paragraph" w:customStyle="1" w:styleId="normaltableau">
    <w:name w:val="normal_tableau"/>
    <w:basedOn w:val="Normal"/>
    <w:rsid w:val="004A31AD"/>
    <w:pPr>
      <w:spacing w:before="120" w:after="120" w:line="240" w:lineRule="auto"/>
      <w:jc w:val="both"/>
    </w:pPr>
    <w:rPr>
      <w:rFonts w:ascii="Optima" w:eastAsia="Times New Roman" w:hAnsi="Optima" w:cs="Times New Roman"/>
      <w:szCs w:val="20"/>
      <w:lang w:val="en-GB"/>
    </w:rPr>
  </w:style>
  <w:style w:type="paragraph" w:customStyle="1" w:styleId="Bodytext40">
    <w:name w:val="Body text (4)"/>
    <w:basedOn w:val="Normal"/>
    <w:rsid w:val="004A31AD"/>
    <w:pPr>
      <w:shd w:val="clear" w:color="auto" w:fill="FFFFFF"/>
      <w:suppressAutoHyphens w:val="0"/>
      <w:spacing w:after="0" w:line="259" w:lineRule="exact"/>
    </w:pPr>
    <w:rPr>
      <w:rFonts w:ascii="Times New Roman" w:eastAsia="Times New Roman" w:hAnsi="Times New Roman" w:cs="Times New Roman"/>
      <w:sz w:val="21"/>
      <w:szCs w:val="20"/>
      <w:shd w:val="clear" w:color="auto" w:fill="FFFFFF"/>
      <w:lang w:val="x-none"/>
    </w:rPr>
  </w:style>
  <w:style w:type="paragraph" w:customStyle="1" w:styleId="BodyText20">
    <w:name w:val="Body Text2"/>
    <w:basedOn w:val="Normal"/>
    <w:rsid w:val="004A31AD"/>
    <w:pPr>
      <w:shd w:val="clear" w:color="auto" w:fill="FFFFFF"/>
      <w:suppressAutoHyphens w:val="0"/>
      <w:spacing w:before="600" w:after="0" w:line="240" w:lineRule="atLeast"/>
    </w:pPr>
    <w:rPr>
      <w:rFonts w:ascii="Times New Roman" w:eastAsia="Times New Roman" w:hAnsi="Times New Roman" w:cs="Times New Roman"/>
      <w:sz w:val="20"/>
      <w:szCs w:val="20"/>
      <w:lang w:val="x-none"/>
    </w:rPr>
  </w:style>
  <w:style w:type="paragraph" w:customStyle="1" w:styleId="Bulets">
    <w:name w:val="Bulets"/>
    <w:basedOn w:val="Normal"/>
    <w:rsid w:val="004A31AD"/>
    <w:pPr>
      <w:numPr>
        <w:numId w:val="14"/>
      </w:numPr>
      <w:suppressAutoHyphens w:val="0"/>
      <w:spacing w:before="120" w:after="0" w:line="240" w:lineRule="auto"/>
      <w:jc w:val="both"/>
    </w:pPr>
    <w:rPr>
      <w:rFonts w:ascii="Arial" w:eastAsia="Times New Roman" w:hAnsi="Arial" w:cs="Times New Roman"/>
      <w:sz w:val="24"/>
      <w:szCs w:val="20"/>
      <w:lang w:val="en-GB"/>
    </w:rPr>
  </w:style>
  <w:style w:type="paragraph" w:styleId="TOC3">
    <w:name w:val="toc 3"/>
    <w:basedOn w:val="Normal"/>
    <w:next w:val="Normal"/>
    <w:rsid w:val="004A31AD"/>
    <w:pPr>
      <w:ind w:left="440"/>
    </w:pPr>
  </w:style>
  <w:style w:type="paragraph" w:styleId="TOC2">
    <w:name w:val="toc 2"/>
    <w:basedOn w:val="Normal"/>
    <w:next w:val="Normal"/>
    <w:rsid w:val="004A31AD"/>
    <w:pPr>
      <w:ind w:left="220"/>
    </w:pPr>
  </w:style>
  <w:style w:type="paragraph" w:styleId="TOCHeading">
    <w:name w:val="TOC Heading"/>
    <w:basedOn w:val="Heading1"/>
    <w:next w:val="Normal"/>
    <w:qFormat/>
    <w:rsid w:val="004A31AD"/>
    <w:pPr>
      <w:keepNext/>
      <w:keepLines/>
      <w:numPr>
        <w:numId w:val="0"/>
      </w:numPr>
      <w:suppressAutoHyphens w:val="0"/>
      <w:spacing w:before="480" w:line="276" w:lineRule="auto"/>
      <w:ind w:right="0"/>
      <w:jc w:val="left"/>
    </w:pPr>
    <w:rPr>
      <w:rFonts w:ascii="Cambria" w:eastAsia="MS Gothic" w:hAnsi="Cambria"/>
      <w:bCs/>
      <w:color w:val="365F91"/>
      <w:sz w:val="28"/>
      <w:szCs w:val="28"/>
      <w:lang w:val="en-US" w:eastAsia="ja-JP"/>
    </w:rPr>
  </w:style>
  <w:style w:type="paragraph" w:styleId="Revision">
    <w:name w:val="Revision"/>
    <w:rsid w:val="004A31AD"/>
    <w:pPr>
      <w:suppressAutoHyphens/>
      <w:spacing w:after="0" w:line="240" w:lineRule="auto"/>
    </w:pPr>
    <w:rPr>
      <w:rFonts w:ascii="Calibri" w:eastAsia="Calibri" w:hAnsi="Calibri" w:cs="Calibri"/>
      <w:lang w:eastAsia="zh-CN"/>
    </w:rPr>
  </w:style>
  <w:style w:type="paragraph" w:customStyle="1" w:styleId="WW-Footnote">
    <w:name w:val="WW-Footnote"/>
    <w:basedOn w:val="Normal"/>
    <w:rsid w:val="004A31AD"/>
    <w:pPr>
      <w:shd w:val="clear" w:color="auto" w:fill="FFFFFF"/>
      <w:spacing w:after="0" w:line="380" w:lineRule="exact"/>
      <w:ind w:hanging="360"/>
    </w:pPr>
    <w:rPr>
      <w:rFonts w:ascii="Times New Roman" w:eastAsia="Times New Roman" w:hAnsi="Times New Roman" w:cs="Times New Roman"/>
      <w:sz w:val="31"/>
      <w:szCs w:val="31"/>
    </w:rPr>
  </w:style>
  <w:style w:type="paragraph" w:styleId="TOC4">
    <w:name w:val="toc 4"/>
    <w:basedOn w:val="Index"/>
    <w:rsid w:val="004A31AD"/>
    <w:pPr>
      <w:tabs>
        <w:tab w:val="right" w:leader="dot" w:pos="8789"/>
      </w:tabs>
      <w:ind w:left="849"/>
    </w:pPr>
  </w:style>
  <w:style w:type="paragraph" w:styleId="TOC5">
    <w:name w:val="toc 5"/>
    <w:basedOn w:val="Index"/>
    <w:rsid w:val="004A31AD"/>
    <w:pPr>
      <w:tabs>
        <w:tab w:val="right" w:leader="dot" w:pos="8506"/>
      </w:tabs>
      <w:ind w:left="1132"/>
    </w:pPr>
  </w:style>
  <w:style w:type="paragraph" w:styleId="TOC6">
    <w:name w:val="toc 6"/>
    <w:basedOn w:val="Index"/>
    <w:rsid w:val="004A31AD"/>
    <w:pPr>
      <w:tabs>
        <w:tab w:val="right" w:leader="dot" w:pos="8223"/>
      </w:tabs>
      <w:ind w:left="1415"/>
    </w:pPr>
  </w:style>
  <w:style w:type="paragraph" w:styleId="TOC7">
    <w:name w:val="toc 7"/>
    <w:basedOn w:val="Index"/>
    <w:rsid w:val="004A31AD"/>
    <w:pPr>
      <w:tabs>
        <w:tab w:val="right" w:leader="dot" w:pos="7940"/>
      </w:tabs>
      <w:ind w:left="1698"/>
    </w:pPr>
  </w:style>
  <w:style w:type="paragraph" w:styleId="TOC8">
    <w:name w:val="toc 8"/>
    <w:basedOn w:val="Index"/>
    <w:rsid w:val="004A31AD"/>
    <w:pPr>
      <w:tabs>
        <w:tab w:val="right" w:leader="dot" w:pos="7657"/>
      </w:tabs>
      <w:ind w:left="1981"/>
    </w:pPr>
  </w:style>
  <w:style w:type="paragraph" w:styleId="TOC9">
    <w:name w:val="toc 9"/>
    <w:basedOn w:val="Index"/>
    <w:rsid w:val="004A31AD"/>
    <w:pPr>
      <w:tabs>
        <w:tab w:val="right" w:leader="dot" w:pos="7374"/>
      </w:tabs>
      <w:ind w:left="2264"/>
    </w:pPr>
  </w:style>
  <w:style w:type="paragraph" w:customStyle="1" w:styleId="Contents10">
    <w:name w:val="Contents 10"/>
    <w:basedOn w:val="Index"/>
    <w:rsid w:val="004A31AD"/>
    <w:pPr>
      <w:tabs>
        <w:tab w:val="right" w:leader="dot" w:pos="7091"/>
      </w:tabs>
      <w:ind w:left="2547"/>
    </w:pPr>
  </w:style>
  <w:style w:type="paragraph" w:customStyle="1" w:styleId="TableContents">
    <w:name w:val="Table Contents"/>
    <w:basedOn w:val="Normal"/>
    <w:rsid w:val="004A31AD"/>
    <w:pPr>
      <w:suppressLineNumbers/>
    </w:pPr>
  </w:style>
  <w:style w:type="paragraph" w:customStyle="1" w:styleId="TableHeading">
    <w:name w:val="Table Heading"/>
    <w:basedOn w:val="TableContents"/>
    <w:rsid w:val="004A31AD"/>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vet.government.bg/" TargetMode="External"/><Relationship Id="rId13" Type="http://schemas.openxmlformats.org/officeDocument/2006/relationships/hyperlink" Target="http://www.navet.government.bg/" TargetMode="External"/><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k.brozig@navet.government.bg"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opac.government.bg/bg/for_beneficiaries/graphic_material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navet.government.bg/"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opac.government.b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111</Pages>
  <Words>28861</Words>
  <Characters>164508</Characters>
  <Application>Microsoft Office Word</Application>
  <DocSecurity>0</DocSecurity>
  <Lines>1370</Lines>
  <Paragraphs>385</Paragraphs>
  <ScaleCrop>false</ScaleCrop>
  <HeadingPairs>
    <vt:vector size="2" baseType="variant">
      <vt:variant>
        <vt:lpstr>Title</vt:lpstr>
      </vt:variant>
      <vt:variant>
        <vt:i4>1</vt:i4>
      </vt:variant>
    </vt:vector>
  </HeadingPairs>
  <TitlesOfParts>
    <vt:vector size="1" baseType="lpstr">
      <vt:lpstr/>
    </vt:vector>
  </TitlesOfParts>
  <Company>NAVET</Company>
  <LinksUpToDate>false</LinksUpToDate>
  <CharactersWithSpaces>192984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Krasimira Brozig</dc:creator>
  <cp:lastModifiedBy>Krasimira Brozig</cp:lastModifiedBy>
  <cp:revision>2</cp:revision>
  <cp:lastPrinted>2014-06-30T12:25:00Z</cp:lastPrinted>
  <dcterms:created xsi:type="dcterms:W3CDTF">2014-06-30T12:26:00Z</dcterms:created>
  <dcterms:modified xsi:type="dcterms:W3CDTF">2014-06-30T12:26:00Z</dcterms:modified>
</cp:coreProperties>
</file>